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55497" w14:textId="16B3B242" w:rsidR="00A15E71" w:rsidRPr="0074152D" w:rsidRDefault="003E62FF" w:rsidP="0074152D">
      <w:pPr>
        <w:pStyle w:val="Zkladntext3"/>
        <w:jc w:val="right"/>
        <w:rPr>
          <w:rFonts w:ascii="Corbel" w:hAnsi="Corbel" w:cs="Segoe UI"/>
          <w:b/>
          <w:bCs/>
          <w:color w:val="000000"/>
          <w:sz w:val="18"/>
          <w:szCs w:val="18"/>
        </w:rPr>
      </w:pPr>
      <w:r>
        <w:rPr>
          <w:rFonts w:ascii="Corbel" w:hAnsi="Corbel" w:cs="Segoe UI"/>
          <w:b/>
          <w:bCs/>
          <w:color w:val="000000"/>
          <w:sz w:val="18"/>
          <w:szCs w:val="18"/>
        </w:rPr>
        <w:t xml:space="preserve"> </w:t>
      </w:r>
      <w:r w:rsidR="00621BE7">
        <w:rPr>
          <w:rFonts w:ascii="Corbel" w:hAnsi="Corbel" w:cs="Segoe UI"/>
          <w:b/>
          <w:bCs/>
          <w:color w:val="000000"/>
          <w:sz w:val="18"/>
          <w:szCs w:val="18"/>
        </w:rPr>
        <w:t>23</w:t>
      </w:r>
      <w:r w:rsidR="005E63E0">
        <w:rPr>
          <w:rFonts w:ascii="Corbel" w:hAnsi="Corbel" w:cs="Segoe UI"/>
          <w:b/>
          <w:bCs/>
          <w:color w:val="000000"/>
          <w:sz w:val="18"/>
          <w:szCs w:val="18"/>
        </w:rPr>
        <w:t>77</w:t>
      </w:r>
      <w:r w:rsidR="007814A5">
        <w:rPr>
          <w:rFonts w:ascii="Corbel" w:hAnsi="Corbel" w:cs="Segoe UI"/>
          <w:b/>
          <w:bCs/>
          <w:color w:val="000000"/>
          <w:sz w:val="18"/>
          <w:szCs w:val="18"/>
        </w:rPr>
        <w:t>/202</w:t>
      </w:r>
      <w:r w:rsidR="005E63E0">
        <w:rPr>
          <w:rFonts w:ascii="Corbel" w:hAnsi="Corbel" w:cs="Segoe UI"/>
          <w:b/>
          <w:bCs/>
          <w:color w:val="000000"/>
          <w:sz w:val="18"/>
          <w:szCs w:val="18"/>
        </w:rPr>
        <w:t>5</w:t>
      </w:r>
    </w:p>
    <w:p w14:paraId="4AD05C16" w14:textId="77777777" w:rsidR="0026274C" w:rsidRDefault="0026274C" w:rsidP="006C0F10">
      <w:pPr>
        <w:pStyle w:val="Zkladntext3"/>
        <w:rPr>
          <w:rFonts w:ascii="Corbel" w:hAnsi="Corbel" w:cs="Segoe UI"/>
          <w:b/>
          <w:bCs/>
          <w:color w:val="000000"/>
          <w:sz w:val="22"/>
          <w:szCs w:val="22"/>
        </w:rPr>
      </w:pPr>
    </w:p>
    <w:p w14:paraId="0D932CF5" w14:textId="77777777" w:rsidR="0026274C" w:rsidRPr="00A15E71" w:rsidRDefault="0026274C" w:rsidP="006C0F10">
      <w:pPr>
        <w:pStyle w:val="Zkladntext3"/>
        <w:rPr>
          <w:rFonts w:ascii="Corbel" w:hAnsi="Corbel" w:cs="Segoe UI"/>
          <w:b/>
          <w:bCs/>
          <w:color w:val="000000"/>
          <w:sz w:val="22"/>
          <w:szCs w:val="22"/>
        </w:rPr>
      </w:pPr>
    </w:p>
    <w:p w14:paraId="77671DBC" w14:textId="17EE4C8B" w:rsidR="009E4234" w:rsidRPr="00633E73" w:rsidRDefault="00762E73" w:rsidP="00E4737E">
      <w:pPr>
        <w:pStyle w:val="Nadpis1"/>
        <w:numPr>
          <w:ilvl w:val="0"/>
          <w:numId w:val="0"/>
        </w:numPr>
        <w:shd w:val="clear" w:color="auto" w:fill="FFFFFF"/>
        <w:spacing w:before="0" w:after="0"/>
        <w:ind w:left="432"/>
        <w:jc w:val="center"/>
        <w:rPr>
          <w:rFonts w:ascii="Corbel" w:hAnsi="Corbel" w:cs="Times New Roman"/>
          <w:b w:val="0"/>
          <w:bCs w:val="0"/>
          <w:color w:val="000000"/>
          <w:kern w:val="36"/>
          <w:sz w:val="28"/>
          <w:szCs w:val="28"/>
          <w:lang w:eastAsia="sk-SK"/>
        </w:rPr>
      </w:pPr>
      <w:r w:rsidRPr="00633E73">
        <w:rPr>
          <w:rFonts w:ascii="Corbel" w:eastAsia="Corbel" w:hAnsi="Corbel" w:cs="Corbel"/>
          <w:sz w:val="28"/>
          <w:szCs w:val="28"/>
        </w:rPr>
        <w:t>„</w:t>
      </w:r>
      <w:r w:rsidR="00CC262A" w:rsidRPr="00633E73">
        <w:rPr>
          <w:rFonts w:ascii="Corbel" w:hAnsi="Corbel" w:cs="Times New Roman"/>
          <w:color w:val="000000"/>
          <w:kern w:val="36"/>
          <w:sz w:val="28"/>
          <w:szCs w:val="28"/>
          <w:lang w:eastAsia="sk-SK"/>
        </w:rPr>
        <w:t>Automatizovaný systém elektronickej správy registratúry a obehu dokumentov</w:t>
      </w:r>
      <w:r w:rsidR="00AB1EAE" w:rsidRPr="00633E73">
        <w:rPr>
          <w:rFonts w:ascii="Corbel" w:hAnsi="Corbel" w:cs="Times New Roman"/>
          <w:color w:val="000000"/>
          <w:kern w:val="36"/>
          <w:sz w:val="28"/>
          <w:szCs w:val="28"/>
          <w:lang w:eastAsia="sk-SK"/>
        </w:rPr>
        <w:t xml:space="preserve"> pre Univerzitu Komenského v Bratislave</w:t>
      </w:r>
      <w:r w:rsidRPr="00633E73">
        <w:rPr>
          <w:rFonts w:ascii="Corbel" w:eastAsia="Corbel" w:hAnsi="Corbel" w:cs="Corbel"/>
          <w:sz w:val="28"/>
          <w:szCs w:val="28"/>
        </w:rPr>
        <w:t>“</w:t>
      </w:r>
    </w:p>
    <w:p w14:paraId="080527FE" w14:textId="3015306F" w:rsidR="008A5970" w:rsidRPr="00A15E71" w:rsidRDefault="0074152D" w:rsidP="006C0F10">
      <w:pPr>
        <w:pStyle w:val="Zkladntext3"/>
        <w:rPr>
          <w:rFonts w:ascii="Corbel" w:hAnsi="Corbel" w:cs="Times New Roman"/>
          <w:b/>
          <w:bCs/>
          <w:color w:val="auto"/>
          <w:sz w:val="18"/>
          <w:szCs w:val="18"/>
        </w:rPr>
      </w:pPr>
      <w:r w:rsidRPr="00FA6FAB">
        <w:rPr>
          <w:rFonts w:ascii="Corbel" w:eastAsia="Corbel" w:hAnsi="Corbel" w:cs="Corbel"/>
          <w:color w:val="auto"/>
          <w:sz w:val="18"/>
          <w:szCs w:val="18"/>
        </w:rPr>
        <w:t>(</w:t>
      </w:r>
      <w:r w:rsidR="009C1DFA">
        <w:rPr>
          <w:rFonts w:ascii="Corbel" w:eastAsia="Corbel" w:hAnsi="Corbel" w:cs="Corbel"/>
          <w:color w:val="auto"/>
          <w:sz w:val="18"/>
          <w:szCs w:val="18"/>
        </w:rPr>
        <w:t>Zmie</w:t>
      </w:r>
      <w:r w:rsidR="003F07CF">
        <w:rPr>
          <w:rFonts w:ascii="Corbel" w:eastAsia="Corbel" w:hAnsi="Corbel" w:cs="Corbel"/>
          <w:color w:val="auto"/>
          <w:sz w:val="18"/>
          <w:szCs w:val="18"/>
        </w:rPr>
        <w:t>šaná</w:t>
      </w:r>
      <w:r w:rsidR="00F54712">
        <w:rPr>
          <w:rFonts w:ascii="Corbel" w:eastAsia="Corbel" w:hAnsi="Corbel" w:cs="Corbel"/>
          <w:color w:val="auto"/>
          <w:sz w:val="18"/>
          <w:szCs w:val="18"/>
        </w:rPr>
        <w:t xml:space="preserve"> zákazka</w:t>
      </w:r>
      <w:r w:rsidR="00F06E4F">
        <w:rPr>
          <w:rFonts w:ascii="Corbel" w:eastAsia="Corbel" w:hAnsi="Corbel" w:cs="Corbel"/>
          <w:color w:val="auto"/>
          <w:sz w:val="18"/>
          <w:szCs w:val="18"/>
        </w:rPr>
        <w:t xml:space="preserve"> na dodanie tova</w:t>
      </w:r>
      <w:r w:rsidR="00085A10">
        <w:rPr>
          <w:rFonts w:ascii="Corbel" w:eastAsia="Corbel" w:hAnsi="Corbel" w:cs="Corbel"/>
          <w:color w:val="auto"/>
          <w:sz w:val="18"/>
          <w:szCs w:val="18"/>
        </w:rPr>
        <w:t>rov a poskytnutie služieb</w:t>
      </w:r>
      <w:r w:rsidRPr="00FA6FAB">
        <w:rPr>
          <w:rFonts w:ascii="Corbel" w:eastAsia="Corbel" w:hAnsi="Corbel" w:cs="Corbel"/>
          <w:color w:val="auto"/>
          <w:sz w:val="18"/>
          <w:szCs w:val="18"/>
        </w:rPr>
        <w:t>)</w:t>
      </w:r>
    </w:p>
    <w:p w14:paraId="723F78AB" w14:textId="77777777" w:rsidR="008A5970" w:rsidRDefault="008A5970" w:rsidP="006C0F10">
      <w:pPr>
        <w:widowControl w:val="0"/>
        <w:spacing w:after="200"/>
        <w:jc w:val="center"/>
        <w:rPr>
          <w:rFonts w:ascii="Corbel" w:eastAsia="Corbel" w:hAnsi="Corbel" w:cs="Corbel"/>
          <w:b/>
          <w:bCs/>
          <w:sz w:val="18"/>
          <w:szCs w:val="18"/>
        </w:rPr>
      </w:pPr>
    </w:p>
    <w:p w14:paraId="67AEFFAE" w14:textId="77777777" w:rsidR="006227F2" w:rsidRDefault="006227F2" w:rsidP="00DD70B2">
      <w:pPr>
        <w:widowControl w:val="0"/>
        <w:spacing w:after="200"/>
        <w:rPr>
          <w:rFonts w:ascii="Corbel" w:eastAsia="Corbel" w:hAnsi="Corbel" w:cs="Corbel"/>
          <w:b/>
          <w:bCs/>
          <w:sz w:val="18"/>
          <w:szCs w:val="18"/>
        </w:rPr>
      </w:pPr>
    </w:p>
    <w:p w14:paraId="1F7C612F" w14:textId="77777777" w:rsidR="006227F2" w:rsidRPr="00A15E71" w:rsidRDefault="006227F2" w:rsidP="006C0F10">
      <w:pPr>
        <w:widowControl w:val="0"/>
        <w:spacing w:after="200"/>
        <w:jc w:val="center"/>
        <w:rPr>
          <w:rFonts w:ascii="Corbel" w:eastAsia="Corbel" w:hAnsi="Corbel" w:cs="Corbel"/>
          <w:b/>
          <w:bCs/>
          <w:sz w:val="18"/>
          <w:szCs w:val="18"/>
        </w:rPr>
      </w:pPr>
    </w:p>
    <w:p w14:paraId="671A640E" w14:textId="300F490A" w:rsidR="00F372F1" w:rsidRPr="00A15E71" w:rsidRDefault="000F78D5" w:rsidP="006C0F10">
      <w:pPr>
        <w:pStyle w:val="Zkladntext3"/>
        <w:spacing w:after="240"/>
        <w:rPr>
          <w:rFonts w:ascii="Corbel" w:eastAsia="Corbel" w:hAnsi="Corbel" w:cs="Corbel"/>
          <w:noProof w:val="0"/>
          <w:color w:val="auto"/>
          <w:sz w:val="18"/>
          <w:szCs w:val="18"/>
          <w:lang w:eastAsia="cs-CZ"/>
        </w:rPr>
      </w:pPr>
      <w:r w:rsidRPr="00A15E71">
        <w:rPr>
          <w:rFonts w:ascii="Corbel" w:eastAsia="Corbel" w:hAnsi="Corbel" w:cs="Corbel"/>
          <w:noProof w:val="0"/>
          <w:color w:val="auto"/>
          <w:sz w:val="18"/>
          <w:szCs w:val="18"/>
          <w:lang w:eastAsia="cs-CZ"/>
        </w:rPr>
        <w:t>Nadlimitná zákazka</w:t>
      </w:r>
    </w:p>
    <w:p w14:paraId="0DCEE5A8" w14:textId="2C71F48B" w:rsidR="000B64ED" w:rsidRPr="00A15E71" w:rsidRDefault="000B64ED" w:rsidP="006C0F10">
      <w:pPr>
        <w:pStyle w:val="Zkladntext3"/>
        <w:spacing w:after="240"/>
        <w:rPr>
          <w:rFonts w:ascii="Corbel" w:eastAsia="Corbel" w:hAnsi="Corbel" w:cs="Corbel"/>
          <w:noProof w:val="0"/>
          <w:color w:val="auto"/>
          <w:sz w:val="18"/>
          <w:szCs w:val="18"/>
          <w:lang w:eastAsia="cs-CZ"/>
        </w:rPr>
      </w:pPr>
      <w:r w:rsidRPr="00A15E71">
        <w:rPr>
          <w:rFonts w:ascii="Corbel" w:eastAsia="Corbel" w:hAnsi="Corbel" w:cs="Corbel"/>
          <w:noProof w:val="0"/>
          <w:color w:val="auto"/>
          <w:sz w:val="18"/>
          <w:szCs w:val="18"/>
          <w:lang w:eastAsia="cs-CZ"/>
        </w:rPr>
        <w:t>Verejná súťaž</w:t>
      </w:r>
    </w:p>
    <w:p w14:paraId="4691B288" w14:textId="1D8AFF14" w:rsidR="001B0D89" w:rsidRPr="00A15E71" w:rsidRDefault="0027626D" w:rsidP="006C0F10">
      <w:pPr>
        <w:pStyle w:val="Zkladntext3"/>
        <w:rPr>
          <w:rFonts w:ascii="Corbel" w:eastAsia="Corbel" w:hAnsi="Corbel" w:cs="Corbel"/>
          <w:noProof w:val="0"/>
          <w:color w:val="auto"/>
          <w:sz w:val="18"/>
          <w:szCs w:val="18"/>
        </w:rPr>
      </w:pPr>
      <w:r w:rsidRPr="00A15E71">
        <w:rPr>
          <w:rFonts w:ascii="Corbel" w:eastAsia="Corbel" w:hAnsi="Corbel" w:cs="Corbel"/>
          <w:color w:val="auto"/>
          <w:sz w:val="18"/>
          <w:szCs w:val="18"/>
        </w:rPr>
        <w:t xml:space="preserve">superreverzný </w:t>
      </w:r>
      <w:r w:rsidR="003515D0" w:rsidRPr="00A15E71">
        <w:rPr>
          <w:rFonts w:ascii="Corbel" w:eastAsia="Corbel" w:hAnsi="Corbel" w:cs="Corbel"/>
          <w:color w:val="auto"/>
          <w:sz w:val="18"/>
          <w:szCs w:val="18"/>
        </w:rPr>
        <w:t xml:space="preserve">postup </w:t>
      </w:r>
      <w:r w:rsidR="000B64ED" w:rsidRPr="00A15E71">
        <w:rPr>
          <w:rFonts w:ascii="Corbel" w:eastAsia="Corbel" w:hAnsi="Corbel" w:cs="Corbel"/>
          <w:color w:val="auto"/>
          <w:sz w:val="18"/>
          <w:szCs w:val="18"/>
        </w:rPr>
        <w:t xml:space="preserve">podľa § </w:t>
      </w:r>
      <w:r w:rsidR="000F78D5" w:rsidRPr="00A15E71">
        <w:rPr>
          <w:rFonts w:ascii="Corbel" w:eastAsia="Corbel" w:hAnsi="Corbel" w:cs="Corbel"/>
          <w:color w:val="auto"/>
          <w:sz w:val="18"/>
          <w:szCs w:val="18"/>
        </w:rPr>
        <w:t xml:space="preserve">66 </w:t>
      </w:r>
      <w:r w:rsidR="00CF0884" w:rsidRPr="00A15E71">
        <w:rPr>
          <w:rFonts w:ascii="Corbel" w:eastAsia="Corbel" w:hAnsi="Corbel" w:cs="Corbel"/>
          <w:color w:val="auto"/>
          <w:sz w:val="18"/>
          <w:szCs w:val="18"/>
        </w:rPr>
        <w:t xml:space="preserve">ods. </w:t>
      </w:r>
      <w:r w:rsidR="000F78D5" w:rsidRPr="00A15E71">
        <w:rPr>
          <w:rFonts w:ascii="Corbel" w:eastAsia="Corbel" w:hAnsi="Corbel" w:cs="Corbel"/>
          <w:color w:val="auto"/>
          <w:sz w:val="18"/>
          <w:szCs w:val="18"/>
        </w:rPr>
        <w:t>7</w:t>
      </w:r>
      <w:r w:rsidR="00CF4E40" w:rsidRPr="00A15E71">
        <w:rPr>
          <w:rFonts w:ascii="Corbel" w:eastAsia="Corbel" w:hAnsi="Corbel" w:cs="Corbel"/>
          <w:color w:val="auto"/>
          <w:sz w:val="18"/>
          <w:szCs w:val="18"/>
        </w:rPr>
        <w:t xml:space="preserve"> písm. b)</w:t>
      </w:r>
      <w:r w:rsidR="000B64ED" w:rsidRPr="00A15E71">
        <w:rPr>
          <w:rFonts w:ascii="Corbel" w:eastAsia="Corbel" w:hAnsi="Corbel" w:cs="Corbel"/>
          <w:color w:val="auto"/>
          <w:sz w:val="18"/>
          <w:szCs w:val="18"/>
        </w:rPr>
        <w:t xml:space="preserve"> </w:t>
      </w:r>
      <w:r w:rsidRPr="00A15E71">
        <w:rPr>
          <w:rFonts w:ascii="Corbel" w:eastAsia="Corbel" w:hAnsi="Corbel" w:cs="Corbel"/>
          <w:color w:val="auto"/>
          <w:sz w:val="18"/>
          <w:szCs w:val="18"/>
        </w:rPr>
        <w:t>zákona</w:t>
      </w:r>
      <w:r w:rsidR="001B0D89" w:rsidRPr="00A15E71">
        <w:rPr>
          <w:rFonts w:ascii="Corbel" w:eastAsia="Corbel" w:hAnsi="Corbel" w:cs="Corbel"/>
          <w:color w:val="auto"/>
          <w:sz w:val="18"/>
          <w:szCs w:val="18"/>
        </w:rPr>
        <w:t xml:space="preserve"> č. 343/2015 Z. z. o verejnom obstarávaní a o zmene a doplnení niektorých zákonov v znení neskorších predpisov (ďalej len „zákon“)</w:t>
      </w:r>
    </w:p>
    <w:p w14:paraId="279B4DAE" w14:textId="77777777" w:rsidR="00F372F1" w:rsidRPr="00A15E71" w:rsidRDefault="00F372F1" w:rsidP="006C0F10">
      <w:pPr>
        <w:pStyle w:val="Zkladntext3"/>
        <w:jc w:val="left"/>
        <w:rPr>
          <w:rFonts w:ascii="Corbel" w:eastAsia="Corbel" w:hAnsi="Corbel" w:cs="Corbel"/>
          <w:noProof w:val="0"/>
          <w:color w:val="auto"/>
          <w:sz w:val="18"/>
          <w:szCs w:val="18"/>
        </w:rPr>
      </w:pPr>
    </w:p>
    <w:p w14:paraId="0BFFC41C" w14:textId="77777777" w:rsidR="00F372F1" w:rsidRPr="00A15E71" w:rsidRDefault="00F372F1" w:rsidP="006C0F10">
      <w:pPr>
        <w:pStyle w:val="Zkladntext3"/>
        <w:jc w:val="left"/>
        <w:rPr>
          <w:rFonts w:ascii="Corbel" w:eastAsia="Corbel" w:hAnsi="Corbel" w:cs="Corbel"/>
          <w:noProof w:val="0"/>
          <w:color w:val="auto"/>
          <w:sz w:val="18"/>
          <w:szCs w:val="18"/>
        </w:rPr>
      </w:pPr>
    </w:p>
    <w:p w14:paraId="7D1EE0A7" w14:textId="77777777" w:rsidR="00F5252F" w:rsidRPr="00A15E71" w:rsidRDefault="00F5252F" w:rsidP="006C0F10">
      <w:pPr>
        <w:pStyle w:val="Zkladntext3"/>
        <w:rPr>
          <w:rFonts w:ascii="Corbel" w:eastAsia="Corbel" w:hAnsi="Corbel" w:cs="Corbel"/>
          <w:b/>
          <w:bCs/>
          <w:noProof w:val="0"/>
          <w:color w:val="auto"/>
          <w:sz w:val="18"/>
          <w:szCs w:val="18"/>
        </w:rPr>
      </w:pPr>
    </w:p>
    <w:p w14:paraId="35C5BA5D" w14:textId="77777777" w:rsidR="00F5252F" w:rsidRPr="00A15E71" w:rsidRDefault="00F5252F" w:rsidP="006C0F10">
      <w:pPr>
        <w:pStyle w:val="Zkladntext3"/>
        <w:rPr>
          <w:rFonts w:ascii="Corbel" w:eastAsia="Corbel" w:hAnsi="Corbel" w:cs="Corbel"/>
          <w:b/>
          <w:bCs/>
          <w:noProof w:val="0"/>
          <w:color w:val="auto"/>
          <w:sz w:val="18"/>
          <w:szCs w:val="18"/>
        </w:rPr>
      </w:pPr>
    </w:p>
    <w:p w14:paraId="67358855" w14:textId="02DC6CA0" w:rsidR="0011728D" w:rsidRPr="00A15E71" w:rsidRDefault="007814A5" w:rsidP="007814A5">
      <w:pPr>
        <w:pStyle w:val="Zkladntext3"/>
        <w:tabs>
          <w:tab w:val="left" w:pos="5700"/>
        </w:tabs>
        <w:jc w:val="left"/>
        <w:rPr>
          <w:rFonts w:ascii="Corbel" w:eastAsia="Corbel" w:hAnsi="Corbel" w:cs="Corbel"/>
          <w:b/>
          <w:bCs/>
          <w:noProof w:val="0"/>
          <w:color w:val="auto"/>
          <w:sz w:val="18"/>
          <w:szCs w:val="18"/>
        </w:rPr>
      </w:pPr>
      <w:r>
        <w:rPr>
          <w:rFonts w:ascii="Corbel" w:eastAsia="Corbel" w:hAnsi="Corbel" w:cs="Corbel"/>
          <w:b/>
          <w:bCs/>
          <w:noProof w:val="0"/>
          <w:color w:val="auto"/>
          <w:sz w:val="18"/>
          <w:szCs w:val="18"/>
        </w:rPr>
        <w:tab/>
      </w:r>
    </w:p>
    <w:p w14:paraId="1BEB335E" w14:textId="77777777" w:rsidR="00F5252F" w:rsidRPr="00A15E71" w:rsidRDefault="00F5252F" w:rsidP="0011728D">
      <w:pPr>
        <w:pStyle w:val="Zkladntext3"/>
        <w:jc w:val="left"/>
        <w:rPr>
          <w:rFonts w:ascii="Corbel" w:eastAsia="Corbel" w:hAnsi="Corbel" w:cs="Corbel"/>
          <w:b/>
          <w:bCs/>
          <w:noProof w:val="0"/>
          <w:color w:val="auto"/>
          <w:sz w:val="18"/>
          <w:szCs w:val="18"/>
        </w:rPr>
      </w:pPr>
    </w:p>
    <w:p w14:paraId="6E132CFA" w14:textId="0D47F0BD" w:rsidR="00F372F1" w:rsidRPr="00A15E71" w:rsidRDefault="00F372F1" w:rsidP="006C0F10">
      <w:pPr>
        <w:pStyle w:val="Zkladntext3"/>
        <w:rPr>
          <w:rFonts w:ascii="Corbel" w:eastAsia="Corbel" w:hAnsi="Corbel" w:cs="Corbel"/>
          <w:b/>
          <w:bCs/>
          <w:noProof w:val="0"/>
          <w:color w:val="auto"/>
          <w:sz w:val="18"/>
          <w:szCs w:val="18"/>
        </w:rPr>
      </w:pPr>
      <w:r w:rsidRPr="00A15E71">
        <w:rPr>
          <w:rFonts w:ascii="Corbel" w:eastAsia="Corbel" w:hAnsi="Corbel" w:cs="Corbel"/>
          <w:b/>
          <w:bCs/>
          <w:noProof w:val="0"/>
          <w:color w:val="auto"/>
          <w:sz w:val="18"/>
          <w:szCs w:val="18"/>
        </w:rPr>
        <w:t>SÚŤAŽNÉ PODKLADY</w:t>
      </w:r>
    </w:p>
    <w:p w14:paraId="7A67640E" w14:textId="77777777" w:rsidR="00762E73" w:rsidRDefault="00762E73" w:rsidP="006C0F10">
      <w:pPr>
        <w:widowControl w:val="0"/>
        <w:spacing w:after="200"/>
        <w:jc w:val="both"/>
        <w:rPr>
          <w:rFonts w:ascii="Corbel" w:eastAsia="Corbel" w:hAnsi="Corbel" w:cs="Corbel"/>
          <w:noProof/>
          <w:sz w:val="18"/>
          <w:szCs w:val="18"/>
          <w:lang w:eastAsia="sk-SK"/>
        </w:rPr>
      </w:pPr>
    </w:p>
    <w:p w14:paraId="09549556" w14:textId="77777777" w:rsidR="00DD70B2" w:rsidRDefault="00DD70B2" w:rsidP="006C0F10">
      <w:pPr>
        <w:widowControl w:val="0"/>
        <w:spacing w:after="200"/>
        <w:jc w:val="both"/>
        <w:rPr>
          <w:rFonts w:ascii="Corbel" w:eastAsia="Corbel" w:hAnsi="Corbel" w:cs="Corbel"/>
          <w:noProof/>
          <w:sz w:val="18"/>
          <w:szCs w:val="18"/>
          <w:lang w:eastAsia="sk-SK"/>
        </w:rPr>
      </w:pPr>
    </w:p>
    <w:p w14:paraId="327AA47D" w14:textId="77777777" w:rsidR="00DD70B2" w:rsidRPr="00A15E71" w:rsidRDefault="00DD70B2" w:rsidP="006C0F10">
      <w:pPr>
        <w:widowControl w:val="0"/>
        <w:spacing w:after="200"/>
        <w:jc w:val="both"/>
        <w:rPr>
          <w:rFonts w:ascii="Corbel" w:eastAsia="Corbel" w:hAnsi="Corbel" w:cs="Corbel"/>
          <w:noProof/>
          <w:sz w:val="18"/>
          <w:szCs w:val="18"/>
          <w:lang w:eastAsia="sk-SK"/>
        </w:rPr>
      </w:pPr>
    </w:p>
    <w:p w14:paraId="0E15CA7F" w14:textId="77777777" w:rsidR="00762E73" w:rsidRPr="00A15E71" w:rsidRDefault="00762E73" w:rsidP="006C0F10">
      <w:pPr>
        <w:widowControl w:val="0"/>
        <w:spacing w:after="200"/>
        <w:jc w:val="both"/>
        <w:rPr>
          <w:rFonts w:ascii="Corbel" w:eastAsia="Corbel" w:hAnsi="Corbel" w:cs="Corbel"/>
          <w:noProof/>
          <w:sz w:val="18"/>
          <w:szCs w:val="18"/>
          <w:lang w:eastAsia="sk-SK"/>
        </w:rPr>
      </w:pPr>
    </w:p>
    <w:p w14:paraId="4884C5C2" w14:textId="7F94E4AD" w:rsidR="007C3D95" w:rsidRPr="00A15E71" w:rsidRDefault="007C3D95" w:rsidP="00E4737E">
      <w:pPr>
        <w:widowControl w:val="0"/>
        <w:spacing w:after="200"/>
        <w:jc w:val="center"/>
        <w:rPr>
          <w:rFonts w:ascii="Corbel" w:eastAsia="Corbel" w:hAnsi="Corbel" w:cs="Corbel"/>
          <w:noProof/>
          <w:sz w:val="18"/>
          <w:szCs w:val="18"/>
          <w:lang w:eastAsia="sk-SK"/>
        </w:rPr>
      </w:pPr>
      <w:r w:rsidRPr="00A15E71">
        <w:rPr>
          <w:rFonts w:ascii="Corbel" w:eastAsia="Corbel" w:hAnsi="Corbel" w:cs="Corbel"/>
          <w:noProof/>
          <w:sz w:val="18"/>
          <w:szCs w:val="18"/>
          <w:lang w:eastAsia="sk-SK"/>
        </w:rPr>
        <w:t>Za verejného obstarávateľa Univerzitu Komenského v Bratislave:</w:t>
      </w:r>
    </w:p>
    <w:p w14:paraId="04CDB72E" w14:textId="77777777" w:rsidR="00762E73" w:rsidRPr="00A15E71" w:rsidRDefault="00762E73" w:rsidP="006C0F10">
      <w:pPr>
        <w:widowControl w:val="0"/>
        <w:tabs>
          <w:tab w:val="clear" w:pos="4500"/>
          <w:tab w:val="left" w:pos="5103"/>
        </w:tabs>
        <w:jc w:val="center"/>
        <w:rPr>
          <w:rFonts w:ascii="Corbel" w:eastAsia="Corbel" w:hAnsi="Corbel" w:cs="Corbel"/>
          <w:sz w:val="18"/>
          <w:szCs w:val="18"/>
        </w:rPr>
      </w:pPr>
    </w:p>
    <w:p w14:paraId="0094CCAC" w14:textId="77777777" w:rsidR="00F5252F" w:rsidRPr="00A15E71" w:rsidRDefault="00F5252F" w:rsidP="006C0F10">
      <w:pPr>
        <w:widowControl w:val="0"/>
        <w:tabs>
          <w:tab w:val="clear" w:pos="4500"/>
          <w:tab w:val="left" w:pos="5103"/>
        </w:tabs>
        <w:jc w:val="center"/>
        <w:rPr>
          <w:rFonts w:ascii="Corbel" w:eastAsia="Corbel" w:hAnsi="Corbel" w:cs="Corbel"/>
          <w:sz w:val="18"/>
          <w:szCs w:val="18"/>
        </w:rPr>
      </w:pPr>
    </w:p>
    <w:p w14:paraId="07597603" w14:textId="77777777" w:rsidR="00762E73" w:rsidRPr="00A15E71" w:rsidRDefault="00762E73" w:rsidP="006C0F10">
      <w:pPr>
        <w:widowControl w:val="0"/>
        <w:tabs>
          <w:tab w:val="clear" w:pos="4500"/>
          <w:tab w:val="left" w:pos="5103"/>
        </w:tabs>
        <w:jc w:val="center"/>
        <w:rPr>
          <w:rFonts w:ascii="Corbel" w:eastAsia="Corbel" w:hAnsi="Corbel" w:cs="Corbel"/>
          <w:sz w:val="18"/>
          <w:szCs w:val="18"/>
        </w:rPr>
      </w:pPr>
    </w:p>
    <w:p w14:paraId="66CE5D34" w14:textId="62F90C4B" w:rsidR="001F2F71" w:rsidRPr="00A15E71" w:rsidRDefault="00F372F1" w:rsidP="006C0F10">
      <w:pPr>
        <w:widowControl w:val="0"/>
        <w:tabs>
          <w:tab w:val="clear" w:pos="4500"/>
          <w:tab w:val="left" w:pos="5103"/>
        </w:tabs>
        <w:jc w:val="center"/>
        <w:rPr>
          <w:rFonts w:ascii="Corbel" w:eastAsia="Corbel" w:hAnsi="Corbel" w:cs="Corbel"/>
          <w:sz w:val="18"/>
          <w:szCs w:val="18"/>
        </w:rPr>
      </w:pPr>
      <w:r w:rsidRPr="00A15E71">
        <w:rPr>
          <w:rFonts w:ascii="Corbel" w:eastAsia="Corbel" w:hAnsi="Corbel" w:cs="Corbel"/>
          <w:sz w:val="18"/>
          <w:szCs w:val="18"/>
        </w:rPr>
        <w:t>...........................................................</w:t>
      </w:r>
    </w:p>
    <w:p w14:paraId="460A7370" w14:textId="35B15D33" w:rsidR="00F372F1" w:rsidRPr="00A15E71" w:rsidRDefault="00B03497" w:rsidP="006C0F10">
      <w:pPr>
        <w:widowControl w:val="0"/>
        <w:tabs>
          <w:tab w:val="clear" w:pos="2160"/>
          <w:tab w:val="clear" w:pos="2880"/>
          <w:tab w:val="clear" w:pos="4500"/>
          <w:tab w:val="left" w:pos="284"/>
          <w:tab w:val="left" w:pos="5812"/>
        </w:tabs>
        <w:jc w:val="center"/>
        <w:rPr>
          <w:rFonts w:ascii="Corbel" w:eastAsia="Corbel" w:hAnsi="Corbel" w:cs="Corbel"/>
          <w:sz w:val="18"/>
          <w:szCs w:val="18"/>
        </w:rPr>
      </w:pPr>
      <w:r>
        <w:rPr>
          <w:rFonts w:ascii="Corbel" w:eastAsia="Corbel" w:hAnsi="Corbel" w:cs="Corbel"/>
          <w:sz w:val="18"/>
          <w:szCs w:val="18"/>
        </w:rPr>
        <w:t xml:space="preserve">prof. JUDr. Marek </w:t>
      </w:r>
      <w:proofErr w:type="spellStart"/>
      <w:r>
        <w:rPr>
          <w:rFonts w:ascii="Corbel" w:eastAsia="Corbel" w:hAnsi="Corbel" w:cs="Corbel"/>
          <w:sz w:val="18"/>
          <w:szCs w:val="18"/>
        </w:rPr>
        <w:t>Števček</w:t>
      </w:r>
      <w:proofErr w:type="spellEnd"/>
      <w:r w:rsidR="00F372F1" w:rsidRPr="00A15E71">
        <w:rPr>
          <w:rFonts w:ascii="Corbel" w:eastAsia="Corbel" w:hAnsi="Corbel" w:cs="Corbel"/>
          <w:sz w:val="18"/>
          <w:szCs w:val="18"/>
        </w:rPr>
        <w:t xml:space="preserve">, </w:t>
      </w:r>
      <w:r w:rsidR="00345A2A">
        <w:rPr>
          <w:rFonts w:ascii="Corbel" w:eastAsia="Corbel" w:hAnsi="Corbel" w:cs="Corbel"/>
          <w:sz w:val="18"/>
          <w:szCs w:val="18"/>
        </w:rPr>
        <w:t>DrSc.</w:t>
      </w:r>
    </w:p>
    <w:p w14:paraId="19FB6196" w14:textId="6EF13680" w:rsidR="00F372F1" w:rsidRPr="00A15E71" w:rsidRDefault="00B03497" w:rsidP="006C0F10">
      <w:pPr>
        <w:widowControl w:val="0"/>
        <w:tabs>
          <w:tab w:val="clear" w:pos="2160"/>
          <w:tab w:val="clear" w:pos="2880"/>
          <w:tab w:val="clear" w:pos="4500"/>
          <w:tab w:val="left" w:pos="993"/>
          <w:tab w:val="left" w:pos="5954"/>
        </w:tabs>
        <w:jc w:val="center"/>
        <w:rPr>
          <w:rFonts w:ascii="Corbel" w:eastAsia="Corbel" w:hAnsi="Corbel" w:cs="Corbel"/>
          <w:sz w:val="18"/>
          <w:szCs w:val="18"/>
        </w:rPr>
      </w:pPr>
      <w:r>
        <w:rPr>
          <w:rFonts w:ascii="Corbel" w:eastAsia="Corbel" w:hAnsi="Corbel" w:cs="Corbel"/>
          <w:sz w:val="18"/>
          <w:szCs w:val="18"/>
        </w:rPr>
        <w:t>rektor</w:t>
      </w:r>
      <w:r w:rsidR="001F2F71" w:rsidRPr="00A15E71">
        <w:rPr>
          <w:rFonts w:ascii="Corbel" w:eastAsia="Corbel" w:hAnsi="Corbel" w:cs="Corbel"/>
          <w:sz w:val="18"/>
          <w:szCs w:val="18"/>
        </w:rPr>
        <w:t xml:space="preserve"> UK</w:t>
      </w:r>
    </w:p>
    <w:p w14:paraId="30556649" w14:textId="77777777" w:rsidR="00762E73" w:rsidRPr="00A15E71" w:rsidRDefault="00762E73" w:rsidP="006C0F10">
      <w:pPr>
        <w:widowControl w:val="0"/>
        <w:spacing w:after="200"/>
        <w:jc w:val="both"/>
        <w:rPr>
          <w:rFonts w:ascii="Corbel" w:eastAsia="Corbel" w:hAnsi="Corbel" w:cs="Corbel"/>
          <w:sz w:val="18"/>
          <w:szCs w:val="18"/>
        </w:rPr>
      </w:pPr>
    </w:p>
    <w:p w14:paraId="1BC30C64" w14:textId="77777777" w:rsidR="00F5252F" w:rsidRPr="00A15E71" w:rsidRDefault="00F5252F" w:rsidP="006C0F10">
      <w:pPr>
        <w:widowControl w:val="0"/>
        <w:spacing w:after="200"/>
        <w:jc w:val="both"/>
        <w:rPr>
          <w:rFonts w:ascii="Corbel" w:eastAsia="Corbel" w:hAnsi="Corbel" w:cs="Corbel"/>
          <w:sz w:val="18"/>
          <w:szCs w:val="18"/>
        </w:rPr>
      </w:pPr>
    </w:p>
    <w:p w14:paraId="000EBCF7" w14:textId="6F2156B4" w:rsidR="00762E73" w:rsidRPr="00A15E71" w:rsidRDefault="00F372F1" w:rsidP="006C0F10">
      <w:pPr>
        <w:widowControl w:val="0"/>
        <w:spacing w:after="200"/>
        <w:jc w:val="both"/>
        <w:rPr>
          <w:rFonts w:ascii="Corbel" w:eastAsia="Corbel" w:hAnsi="Corbel" w:cs="Corbel"/>
          <w:sz w:val="18"/>
          <w:szCs w:val="18"/>
        </w:rPr>
      </w:pPr>
      <w:r w:rsidRPr="00A15E71">
        <w:rPr>
          <w:rFonts w:ascii="Corbel" w:eastAsia="Corbel" w:hAnsi="Corbel" w:cs="Corbel"/>
          <w:sz w:val="18"/>
          <w:szCs w:val="18"/>
        </w:rPr>
        <w:t>Súlad súťažných podkladov so zákonom  potvrdzuje:</w:t>
      </w:r>
    </w:p>
    <w:p w14:paraId="10F9D6EC" w14:textId="77777777" w:rsidR="00762E73" w:rsidRPr="00A15E71" w:rsidRDefault="00762E73" w:rsidP="006C0F10">
      <w:pPr>
        <w:widowControl w:val="0"/>
        <w:tabs>
          <w:tab w:val="clear" w:pos="2160"/>
          <w:tab w:val="clear" w:pos="2880"/>
          <w:tab w:val="clear" w:pos="4500"/>
          <w:tab w:val="left" w:pos="5103"/>
        </w:tabs>
        <w:jc w:val="both"/>
        <w:rPr>
          <w:rFonts w:ascii="Corbel" w:eastAsia="Corbel" w:hAnsi="Corbel" w:cs="Corbel"/>
          <w:sz w:val="18"/>
          <w:szCs w:val="18"/>
        </w:rPr>
      </w:pPr>
    </w:p>
    <w:p w14:paraId="64A8F864" w14:textId="77777777" w:rsidR="00762E73" w:rsidRPr="00A15E71" w:rsidRDefault="00762E73" w:rsidP="006C0F10">
      <w:pPr>
        <w:widowControl w:val="0"/>
        <w:tabs>
          <w:tab w:val="clear" w:pos="2160"/>
          <w:tab w:val="clear" w:pos="2880"/>
          <w:tab w:val="clear" w:pos="4500"/>
          <w:tab w:val="left" w:pos="5103"/>
        </w:tabs>
        <w:jc w:val="both"/>
        <w:rPr>
          <w:rFonts w:ascii="Corbel" w:eastAsia="Corbel" w:hAnsi="Corbel" w:cs="Corbel"/>
          <w:sz w:val="18"/>
          <w:szCs w:val="18"/>
        </w:rPr>
      </w:pPr>
    </w:p>
    <w:p w14:paraId="6BA9760E" w14:textId="3CB0C601" w:rsidR="00F372F1" w:rsidRPr="00A15E71" w:rsidRDefault="00F372F1" w:rsidP="006C0F10">
      <w:pPr>
        <w:widowControl w:val="0"/>
        <w:tabs>
          <w:tab w:val="clear" w:pos="2160"/>
          <w:tab w:val="clear" w:pos="2880"/>
          <w:tab w:val="clear" w:pos="4500"/>
          <w:tab w:val="left" w:pos="5103"/>
        </w:tabs>
        <w:jc w:val="both"/>
        <w:rPr>
          <w:rFonts w:ascii="Corbel" w:eastAsia="Corbel" w:hAnsi="Corbel" w:cs="Corbel"/>
          <w:sz w:val="18"/>
          <w:szCs w:val="18"/>
        </w:rPr>
      </w:pPr>
      <w:r w:rsidRPr="00A15E71">
        <w:rPr>
          <w:rFonts w:ascii="Corbel" w:eastAsia="Corbel" w:hAnsi="Corbel" w:cs="Corbel"/>
          <w:sz w:val="18"/>
          <w:szCs w:val="18"/>
        </w:rPr>
        <w:t>.........</w:t>
      </w:r>
      <w:r w:rsidR="00762E73" w:rsidRPr="00A15E71">
        <w:rPr>
          <w:rFonts w:ascii="Corbel" w:eastAsia="Corbel" w:hAnsi="Corbel" w:cs="Corbel"/>
          <w:sz w:val="18"/>
          <w:szCs w:val="18"/>
        </w:rPr>
        <w:t>.</w:t>
      </w:r>
      <w:r w:rsidRPr="00A15E71">
        <w:rPr>
          <w:rFonts w:ascii="Corbel" w:eastAsia="Corbel" w:hAnsi="Corbel" w:cs="Corbel"/>
          <w:sz w:val="18"/>
          <w:szCs w:val="18"/>
        </w:rPr>
        <w:t>.................................................</w:t>
      </w:r>
      <w:r w:rsidRPr="00A15E71">
        <w:rPr>
          <w:rFonts w:ascii="Corbel" w:hAnsi="Corbel"/>
          <w:sz w:val="18"/>
          <w:szCs w:val="18"/>
        </w:rPr>
        <w:tab/>
      </w:r>
      <w:r w:rsidRPr="00A15E71">
        <w:rPr>
          <w:rFonts w:ascii="Corbel" w:eastAsia="Corbel" w:hAnsi="Corbel" w:cs="Corbel"/>
          <w:sz w:val="18"/>
          <w:szCs w:val="18"/>
        </w:rPr>
        <w:t>............................................................</w:t>
      </w:r>
    </w:p>
    <w:p w14:paraId="5F22E4A1" w14:textId="79DE0175" w:rsidR="00F372F1" w:rsidRPr="00A15E71" w:rsidRDefault="00F372F1" w:rsidP="006C0F10">
      <w:pPr>
        <w:widowControl w:val="0"/>
        <w:tabs>
          <w:tab w:val="clear" w:pos="2160"/>
          <w:tab w:val="clear" w:pos="2880"/>
          <w:tab w:val="clear" w:pos="4500"/>
          <w:tab w:val="left" w:pos="567"/>
          <w:tab w:val="left" w:pos="5812"/>
        </w:tabs>
        <w:rPr>
          <w:rFonts w:ascii="Corbel" w:eastAsia="Corbel" w:hAnsi="Corbel" w:cs="Corbel"/>
          <w:sz w:val="18"/>
          <w:szCs w:val="18"/>
        </w:rPr>
      </w:pPr>
      <w:r w:rsidRPr="00A15E71">
        <w:rPr>
          <w:rFonts w:ascii="Corbel" w:eastAsiaTheme="minorEastAsia" w:hAnsi="Corbel" w:cs="Times New Roman"/>
          <w:sz w:val="18"/>
          <w:szCs w:val="18"/>
        </w:rPr>
        <w:tab/>
      </w:r>
      <w:r w:rsidR="00CE557F" w:rsidRPr="00A15E71">
        <w:rPr>
          <w:rFonts w:ascii="Corbel" w:eastAsia="Corbel" w:hAnsi="Corbel" w:cs="Corbel"/>
          <w:sz w:val="18"/>
          <w:szCs w:val="18"/>
        </w:rPr>
        <w:t xml:space="preserve">Mgr. </w:t>
      </w:r>
      <w:r w:rsidR="00DA51EF" w:rsidRPr="00A15E71">
        <w:rPr>
          <w:rFonts w:ascii="Corbel" w:eastAsia="Corbel" w:hAnsi="Corbel" w:cs="Corbel"/>
          <w:sz w:val="18"/>
          <w:szCs w:val="18"/>
        </w:rPr>
        <w:t>Martin Dufala, PhD.</w:t>
      </w:r>
      <w:r w:rsidRPr="00A15E71">
        <w:rPr>
          <w:rFonts w:ascii="Corbel" w:eastAsiaTheme="minorEastAsia" w:hAnsi="Corbel" w:cs="Times New Roman"/>
          <w:sz w:val="18"/>
          <w:szCs w:val="18"/>
        </w:rPr>
        <w:tab/>
      </w:r>
      <w:r w:rsidR="00EB28D3" w:rsidRPr="00A15E71">
        <w:rPr>
          <w:rFonts w:ascii="Corbel" w:eastAsiaTheme="minorEastAsia" w:hAnsi="Corbel" w:cs="Times New Roman"/>
          <w:sz w:val="18"/>
          <w:szCs w:val="18"/>
        </w:rPr>
        <w:t xml:space="preserve"> </w:t>
      </w:r>
      <w:r w:rsidR="00FF17E7" w:rsidRPr="00A15E71">
        <w:rPr>
          <w:rFonts w:ascii="Corbel" w:eastAsia="Corbel" w:hAnsi="Corbel" w:cs="Corbel"/>
          <w:sz w:val="18"/>
          <w:szCs w:val="18"/>
        </w:rPr>
        <w:t xml:space="preserve">Ing. </w:t>
      </w:r>
      <w:r w:rsidR="007814A5">
        <w:rPr>
          <w:rFonts w:ascii="Corbel" w:eastAsia="Corbel" w:hAnsi="Corbel" w:cs="Corbel"/>
          <w:sz w:val="18"/>
          <w:szCs w:val="18"/>
        </w:rPr>
        <w:t>Miroslava Vyšná</w:t>
      </w:r>
      <w:r w:rsidR="00EB28D3" w:rsidRPr="00A15E71">
        <w:rPr>
          <w:rFonts w:ascii="Corbel" w:eastAsia="Corbel" w:hAnsi="Corbel" w:cs="Corbel"/>
          <w:sz w:val="18"/>
          <w:szCs w:val="18"/>
        </w:rPr>
        <w:t xml:space="preserve"> </w:t>
      </w:r>
    </w:p>
    <w:p w14:paraId="65B0A988" w14:textId="54CBD82C" w:rsidR="00F5252F" w:rsidRPr="00A15E71" w:rsidRDefault="00F372F1" w:rsidP="0011728D">
      <w:pPr>
        <w:widowControl w:val="0"/>
        <w:tabs>
          <w:tab w:val="clear" w:pos="2160"/>
          <w:tab w:val="clear" w:pos="2880"/>
          <w:tab w:val="clear" w:pos="4500"/>
          <w:tab w:val="left" w:pos="709"/>
          <w:tab w:val="left" w:pos="5387"/>
        </w:tabs>
        <w:rPr>
          <w:rFonts w:ascii="Corbel" w:eastAsia="Corbel" w:hAnsi="Corbel" w:cs="Corbel"/>
          <w:sz w:val="18"/>
          <w:szCs w:val="18"/>
        </w:rPr>
      </w:pPr>
      <w:r w:rsidRPr="00A15E71">
        <w:rPr>
          <w:rFonts w:ascii="Corbel" w:eastAsiaTheme="minorEastAsia" w:hAnsi="Corbel" w:cs="Times New Roman"/>
          <w:sz w:val="18"/>
          <w:szCs w:val="18"/>
        </w:rPr>
        <w:tab/>
      </w:r>
      <w:r w:rsidR="00CE557F" w:rsidRPr="00A15E71">
        <w:rPr>
          <w:rFonts w:ascii="Corbel" w:eastAsia="Corbel" w:hAnsi="Corbel" w:cs="Corbel"/>
          <w:sz w:val="18"/>
          <w:szCs w:val="18"/>
        </w:rPr>
        <w:t>v</w:t>
      </w:r>
      <w:r w:rsidRPr="00A15E71">
        <w:rPr>
          <w:rFonts w:ascii="Corbel" w:eastAsia="Corbel" w:hAnsi="Corbel" w:cs="Corbel"/>
          <w:sz w:val="18"/>
          <w:szCs w:val="18"/>
        </w:rPr>
        <w:t>edúci OCOZ RUK</w:t>
      </w:r>
      <w:r w:rsidR="00F13AC5" w:rsidRPr="00A15E71">
        <w:rPr>
          <w:rFonts w:ascii="Corbel" w:eastAsia="Corbel" w:hAnsi="Corbel" w:cs="Corbel"/>
          <w:sz w:val="18"/>
          <w:szCs w:val="18"/>
        </w:rPr>
        <w:t xml:space="preserve">                                                        </w:t>
      </w:r>
      <w:r w:rsidR="004F7AA3" w:rsidRPr="00A15E71">
        <w:rPr>
          <w:rFonts w:ascii="Corbel" w:eastAsia="Corbel" w:hAnsi="Corbel" w:cs="Corbel"/>
          <w:sz w:val="18"/>
          <w:szCs w:val="18"/>
        </w:rPr>
        <w:t xml:space="preserve">    </w:t>
      </w:r>
      <w:r w:rsidR="00506F11" w:rsidRPr="00A15E71">
        <w:rPr>
          <w:rFonts w:ascii="Corbel" w:eastAsia="Corbel" w:hAnsi="Corbel" w:cs="Corbel"/>
          <w:sz w:val="18"/>
          <w:szCs w:val="18"/>
        </w:rPr>
        <w:t xml:space="preserve">     </w:t>
      </w:r>
      <w:r w:rsidR="00E109C9" w:rsidRPr="00A15E71">
        <w:rPr>
          <w:rFonts w:ascii="Corbel" w:eastAsia="Corbel" w:hAnsi="Corbel" w:cs="Corbel"/>
          <w:sz w:val="18"/>
          <w:szCs w:val="18"/>
        </w:rPr>
        <w:t xml:space="preserve">        </w:t>
      </w:r>
      <w:r w:rsidR="00454660" w:rsidRPr="00A15E71">
        <w:rPr>
          <w:rFonts w:ascii="Corbel" w:eastAsia="Corbel" w:hAnsi="Corbel" w:cs="Corbel"/>
          <w:sz w:val="18"/>
          <w:szCs w:val="18"/>
        </w:rPr>
        <w:t xml:space="preserve">          </w:t>
      </w:r>
      <w:r w:rsidR="00274723">
        <w:rPr>
          <w:rFonts w:ascii="Corbel" w:eastAsia="Corbel" w:hAnsi="Corbel" w:cs="Corbel"/>
          <w:sz w:val="18"/>
          <w:szCs w:val="18"/>
        </w:rPr>
        <w:t xml:space="preserve">           </w:t>
      </w:r>
      <w:r w:rsidR="00FF17E7" w:rsidRPr="00A15E71">
        <w:rPr>
          <w:rFonts w:ascii="Corbel" w:eastAsia="Corbel" w:hAnsi="Corbel" w:cs="Corbel"/>
          <w:sz w:val="18"/>
          <w:szCs w:val="18"/>
        </w:rPr>
        <w:t>odborný referent</w:t>
      </w:r>
      <w:r w:rsidR="00EB28D3" w:rsidRPr="00A15E71">
        <w:rPr>
          <w:rFonts w:ascii="Corbel" w:eastAsia="Corbel" w:hAnsi="Corbel" w:cs="Corbel"/>
          <w:sz w:val="18"/>
          <w:szCs w:val="18"/>
        </w:rPr>
        <w:t xml:space="preserve"> OCOZ RUK</w:t>
      </w:r>
    </w:p>
    <w:p w14:paraId="026FBBED" w14:textId="77777777" w:rsidR="00F5252F" w:rsidRPr="00A15E71" w:rsidRDefault="00F5252F" w:rsidP="006C0F10">
      <w:pPr>
        <w:pStyle w:val="Zkladntext3"/>
        <w:spacing w:before="20"/>
        <w:ind w:right="-45"/>
        <w:jc w:val="both"/>
        <w:rPr>
          <w:rFonts w:ascii="Corbel" w:eastAsia="Corbel" w:hAnsi="Corbel" w:cs="Corbel"/>
          <w:color w:val="auto"/>
          <w:sz w:val="18"/>
          <w:szCs w:val="18"/>
        </w:rPr>
      </w:pPr>
    </w:p>
    <w:p w14:paraId="50021112" w14:textId="77777777" w:rsidR="00F5252F" w:rsidRPr="00A15E71" w:rsidRDefault="00F5252F" w:rsidP="006C0F10">
      <w:pPr>
        <w:pStyle w:val="Zkladntext3"/>
        <w:spacing w:before="20"/>
        <w:ind w:right="-45"/>
        <w:jc w:val="both"/>
        <w:rPr>
          <w:rFonts w:ascii="Corbel" w:eastAsia="Corbel" w:hAnsi="Corbel" w:cs="Corbel"/>
          <w:color w:val="auto"/>
          <w:sz w:val="18"/>
          <w:szCs w:val="18"/>
        </w:rPr>
      </w:pPr>
    </w:p>
    <w:p w14:paraId="67AC9CB1" w14:textId="77777777" w:rsidR="00F5252F" w:rsidRPr="00A15E71" w:rsidRDefault="00F5252F" w:rsidP="006C0F10">
      <w:pPr>
        <w:pStyle w:val="Zkladntext3"/>
        <w:spacing w:before="20"/>
        <w:ind w:right="-45"/>
        <w:jc w:val="both"/>
        <w:rPr>
          <w:rFonts w:ascii="Corbel" w:eastAsia="Corbel" w:hAnsi="Corbel" w:cs="Corbel"/>
          <w:color w:val="auto"/>
          <w:sz w:val="18"/>
          <w:szCs w:val="18"/>
        </w:rPr>
      </w:pPr>
    </w:p>
    <w:p w14:paraId="309EC8CE" w14:textId="77777777" w:rsidR="0011728D" w:rsidRPr="00A15E71" w:rsidRDefault="0011728D" w:rsidP="006C0F10">
      <w:pPr>
        <w:pStyle w:val="Zkladntext3"/>
        <w:spacing w:before="20"/>
        <w:ind w:right="-45"/>
        <w:jc w:val="both"/>
        <w:rPr>
          <w:rFonts w:ascii="Corbel" w:eastAsia="Corbel" w:hAnsi="Corbel" w:cs="Corbel"/>
          <w:color w:val="auto"/>
          <w:sz w:val="18"/>
          <w:szCs w:val="18"/>
        </w:rPr>
      </w:pPr>
    </w:p>
    <w:p w14:paraId="077F1191" w14:textId="01A90CCA" w:rsidR="008531B8" w:rsidRPr="00A15E71" w:rsidRDefault="00762E73" w:rsidP="006C0F10">
      <w:pPr>
        <w:pStyle w:val="Zkladntext3"/>
        <w:spacing w:before="20"/>
        <w:ind w:right="-45"/>
        <w:jc w:val="both"/>
        <w:rPr>
          <w:rFonts w:ascii="Corbel" w:eastAsia="Corbel" w:hAnsi="Corbel" w:cs="Corbel"/>
          <w:color w:val="auto"/>
          <w:sz w:val="18"/>
          <w:szCs w:val="18"/>
        </w:rPr>
        <w:sectPr w:rsidR="008531B8" w:rsidRPr="00A15E71" w:rsidSect="00763609">
          <w:headerReference w:type="default" r:id="rId11"/>
          <w:footerReference w:type="default" r:id="rId12"/>
          <w:pgSz w:w="11906" w:h="16838"/>
          <w:pgMar w:top="1418" w:right="1418" w:bottom="1418" w:left="1418" w:header="709" w:footer="709" w:gutter="0"/>
          <w:cols w:space="708"/>
          <w:docGrid w:linePitch="360"/>
        </w:sectPr>
      </w:pPr>
      <w:r w:rsidRPr="00A15E71">
        <w:rPr>
          <w:rFonts w:ascii="Corbel" w:eastAsia="Corbel" w:hAnsi="Corbel" w:cs="Corbel"/>
          <w:color w:val="auto"/>
          <w:sz w:val="18"/>
          <w:szCs w:val="18"/>
        </w:rPr>
        <w:t>Skutočnosti, ktoré môžu nastať v procese postupu zadávania zákazky, neupravené v týchto súťažných podkladoch, sa riadia príslušnými ustanoveniami zákona v platnom znení ku dňu vyhlásenia verejného obstarávania</w:t>
      </w:r>
    </w:p>
    <w:p w14:paraId="090D0B4D" w14:textId="2819F956" w:rsidR="00327B3C" w:rsidRPr="00A15E71" w:rsidRDefault="00327B3C" w:rsidP="006C0F10">
      <w:pPr>
        <w:pStyle w:val="Zkladntext3"/>
        <w:shd w:val="clear" w:color="auto" w:fill="FFFFFF" w:themeFill="background1"/>
        <w:spacing w:before="20"/>
        <w:ind w:right="-45"/>
        <w:jc w:val="left"/>
        <w:rPr>
          <w:rFonts w:ascii="Corbel" w:hAnsi="Corbel" w:cs="Segoe UI"/>
          <w:color w:val="auto"/>
          <w:sz w:val="18"/>
          <w:szCs w:val="18"/>
        </w:rPr>
      </w:pPr>
    </w:p>
    <w:p w14:paraId="5261AAE2" w14:textId="5C567D72" w:rsidR="009D3741" w:rsidRPr="009D3741" w:rsidRDefault="006A27C6">
      <w:pPr>
        <w:pStyle w:val="Obsah1"/>
        <w:rPr>
          <w:rFonts w:ascii="Corbel" w:eastAsiaTheme="minorEastAsia" w:hAnsi="Corbel" w:cstheme="minorBidi"/>
          <w:noProof/>
          <w:kern w:val="2"/>
          <w:sz w:val="18"/>
          <w:szCs w:val="18"/>
          <w14:ligatures w14:val="standardContextual"/>
        </w:rPr>
      </w:pPr>
      <w:r w:rsidRPr="009D3741">
        <w:rPr>
          <w:rFonts w:ascii="Corbel" w:hAnsi="Corbel" w:cs="Calibri"/>
          <w:sz w:val="18"/>
          <w:szCs w:val="18"/>
          <w:lang w:eastAsia="cs-CZ"/>
        </w:rPr>
        <w:fldChar w:fldCharType="begin"/>
      </w:r>
      <w:r w:rsidRPr="009D3741">
        <w:rPr>
          <w:rFonts w:ascii="Corbel" w:hAnsi="Corbel" w:cs="Calibri"/>
          <w:sz w:val="18"/>
          <w:szCs w:val="18"/>
          <w:lang w:eastAsia="cs-CZ"/>
        </w:rPr>
        <w:instrText xml:space="preserve"> TOC \h \z \t "Nadpis 5;3;1;1;Nadpis2_SP;2" </w:instrText>
      </w:r>
      <w:r w:rsidRPr="009D3741">
        <w:rPr>
          <w:rFonts w:ascii="Corbel" w:hAnsi="Corbel" w:cs="Calibri"/>
          <w:sz w:val="18"/>
          <w:szCs w:val="18"/>
          <w:lang w:eastAsia="cs-CZ"/>
        </w:rPr>
        <w:fldChar w:fldCharType="separate"/>
      </w:r>
      <w:hyperlink w:anchor="_Toc170200472" w:history="1">
        <w:r w:rsidR="009D3741" w:rsidRPr="009D3741">
          <w:rPr>
            <w:rStyle w:val="Hypertextovprepojenie"/>
            <w:rFonts w:ascii="Corbel" w:hAnsi="Corbel"/>
            <w:noProof/>
            <w:sz w:val="18"/>
            <w:szCs w:val="18"/>
          </w:rPr>
          <w:t>ÚVOD</w:t>
        </w:r>
        <w:r w:rsidR="009D3741" w:rsidRPr="009D3741">
          <w:rPr>
            <w:rFonts w:ascii="Corbel" w:hAnsi="Corbel"/>
            <w:noProof/>
            <w:webHidden/>
            <w:sz w:val="18"/>
            <w:szCs w:val="18"/>
          </w:rPr>
          <w:tab/>
        </w:r>
        <w:r w:rsidR="009D3741" w:rsidRPr="009D3741">
          <w:rPr>
            <w:rFonts w:ascii="Corbel" w:hAnsi="Corbel"/>
            <w:noProof/>
            <w:webHidden/>
            <w:sz w:val="18"/>
            <w:szCs w:val="18"/>
          </w:rPr>
          <w:fldChar w:fldCharType="begin"/>
        </w:r>
        <w:r w:rsidR="009D3741" w:rsidRPr="009D3741">
          <w:rPr>
            <w:rFonts w:ascii="Corbel" w:hAnsi="Corbel"/>
            <w:noProof/>
            <w:webHidden/>
            <w:sz w:val="18"/>
            <w:szCs w:val="18"/>
          </w:rPr>
          <w:instrText xml:space="preserve"> PAGEREF _Toc170200472 \h </w:instrText>
        </w:r>
        <w:r w:rsidR="009D3741" w:rsidRPr="009D3741">
          <w:rPr>
            <w:rFonts w:ascii="Corbel" w:hAnsi="Corbel"/>
            <w:noProof/>
            <w:webHidden/>
            <w:sz w:val="18"/>
            <w:szCs w:val="18"/>
          </w:rPr>
        </w:r>
        <w:r w:rsidR="009D3741" w:rsidRPr="009D3741">
          <w:rPr>
            <w:rFonts w:ascii="Corbel" w:hAnsi="Corbel"/>
            <w:noProof/>
            <w:webHidden/>
            <w:sz w:val="18"/>
            <w:szCs w:val="18"/>
          </w:rPr>
          <w:fldChar w:fldCharType="separate"/>
        </w:r>
        <w:r w:rsidR="006923A2">
          <w:rPr>
            <w:rFonts w:ascii="Corbel" w:hAnsi="Corbel"/>
            <w:noProof/>
            <w:webHidden/>
            <w:sz w:val="18"/>
            <w:szCs w:val="18"/>
          </w:rPr>
          <w:t>3</w:t>
        </w:r>
        <w:r w:rsidR="009D3741" w:rsidRPr="009D3741">
          <w:rPr>
            <w:rFonts w:ascii="Corbel" w:hAnsi="Corbel"/>
            <w:noProof/>
            <w:webHidden/>
            <w:sz w:val="18"/>
            <w:szCs w:val="18"/>
          </w:rPr>
          <w:fldChar w:fldCharType="end"/>
        </w:r>
      </w:hyperlink>
    </w:p>
    <w:p w14:paraId="07E58FE6" w14:textId="688FFE3B" w:rsidR="009D3741" w:rsidRPr="009D3741" w:rsidRDefault="009D3741">
      <w:pPr>
        <w:pStyle w:val="Obsah1"/>
        <w:rPr>
          <w:rFonts w:ascii="Corbel" w:eastAsiaTheme="minorEastAsia" w:hAnsi="Corbel" w:cstheme="minorBidi"/>
          <w:noProof/>
          <w:kern w:val="2"/>
          <w:sz w:val="18"/>
          <w:szCs w:val="18"/>
          <w14:ligatures w14:val="standardContextual"/>
        </w:rPr>
      </w:pPr>
      <w:hyperlink w:anchor="_Toc170200473" w:history="1">
        <w:r w:rsidRPr="009D3741">
          <w:rPr>
            <w:rStyle w:val="Hypertextovprepojenie"/>
            <w:rFonts w:ascii="Corbel" w:hAnsi="Corbel"/>
            <w:bCs/>
            <w:noProof/>
            <w:sz w:val="18"/>
            <w:szCs w:val="18"/>
          </w:rPr>
          <w:t xml:space="preserve">A </w:t>
        </w:r>
        <w:r w:rsidRPr="009D3741">
          <w:rPr>
            <w:rStyle w:val="Hypertextovprepojenie"/>
            <w:rFonts w:ascii="Corbel" w:hAnsi="Corbel"/>
            <w:noProof/>
            <w:sz w:val="18"/>
            <w:szCs w:val="18"/>
          </w:rPr>
          <w:t>- Pokyny pre záujemcov</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_Toc170200473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4</w:t>
        </w:r>
        <w:r w:rsidRPr="009D3741">
          <w:rPr>
            <w:rFonts w:ascii="Corbel" w:hAnsi="Corbel"/>
            <w:noProof/>
            <w:webHidden/>
            <w:sz w:val="18"/>
            <w:szCs w:val="18"/>
          </w:rPr>
          <w:fldChar w:fldCharType="end"/>
        </w:r>
      </w:hyperlink>
    </w:p>
    <w:p w14:paraId="0CCE1E55" w14:textId="17C11CD7" w:rsidR="009D3741" w:rsidRPr="009D3741" w:rsidRDefault="009D3741">
      <w:pPr>
        <w:pStyle w:val="Obsah2"/>
        <w:tabs>
          <w:tab w:val="left" w:pos="1100"/>
          <w:tab w:val="right" w:leader="dot" w:pos="9060"/>
        </w:tabs>
        <w:rPr>
          <w:rFonts w:ascii="Corbel" w:eastAsiaTheme="minorEastAsia" w:hAnsi="Corbel" w:cstheme="minorBidi"/>
          <w:noProof/>
          <w:kern w:val="2"/>
          <w:sz w:val="18"/>
          <w:szCs w:val="18"/>
          <w14:ligatures w14:val="standardContextual"/>
        </w:rPr>
      </w:pPr>
      <w:hyperlink w:anchor="_Toc170200474" w:history="1">
        <w:r w:rsidRPr="009D3741">
          <w:rPr>
            <w:rStyle w:val="Hypertextovprepojenie"/>
            <w:rFonts w:ascii="Corbel" w:hAnsi="Corbel"/>
            <w:noProof/>
            <w:sz w:val="18"/>
            <w:szCs w:val="18"/>
          </w:rPr>
          <w:t>Časť I.</w:t>
        </w:r>
        <w:r w:rsidRPr="009D3741">
          <w:rPr>
            <w:rFonts w:ascii="Corbel" w:eastAsiaTheme="minorEastAsia" w:hAnsi="Corbel" w:cstheme="minorBidi"/>
            <w:noProof/>
            <w:kern w:val="2"/>
            <w:sz w:val="18"/>
            <w:szCs w:val="18"/>
            <w14:ligatures w14:val="standardContextual"/>
          </w:rPr>
          <w:tab/>
        </w:r>
        <w:r w:rsidRPr="009D3741">
          <w:rPr>
            <w:rStyle w:val="Hypertextovprepojenie"/>
            <w:rFonts w:ascii="Corbel" w:hAnsi="Corbel"/>
            <w:noProof/>
            <w:sz w:val="18"/>
            <w:szCs w:val="18"/>
          </w:rPr>
          <w:t>VŠEOBECNÉ INFORMÁCIE</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_Toc170200474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4</w:t>
        </w:r>
        <w:r w:rsidRPr="009D3741">
          <w:rPr>
            <w:rFonts w:ascii="Corbel" w:hAnsi="Corbel"/>
            <w:noProof/>
            <w:webHidden/>
            <w:sz w:val="18"/>
            <w:szCs w:val="18"/>
          </w:rPr>
          <w:fldChar w:fldCharType="end"/>
        </w:r>
      </w:hyperlink>
    </w:p>
    <w:p w14:paraId="5A6E6A0F" w14:textId="43E066F0"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75" w:history="1">
        <w:r w:rsidRPr="009D3741">
          <w:rPr>
            <w:rStyle w:val="Hypertextovprepojenie"/>
            <w:rFonts w:ascii="Corbel" w:hAnsi="Corbel"/>
            <w:noProof/>
            <w:sz w:val="18"/>
            <w:szCs w:val="18"/>
          </w:rPr>
          <w:t>1. IDENTIFIKÁCIA VEREJNÉHO OBSTARÁVATEĽA</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_Toc170200475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4</w:t>
        </w:r>
        <w:r w:rsidRPr="009D3741">
          <w:rPr>
            <w:rFonts w:ascii="Corbel" w:hAnsi="Corbel"/>
            <w:noProof/>
            <w:webHidden/>
            <w:sz w:val="18"/>
            <w:szCs w:val="18"/>
          </w:rPr>
          <w:fldChar w:fldCharType="end"/>
        </w:r>
      </w:hyperlink>
    </w:p>
    <w:p w14:paraId="58E7B0B7" w14:textId="4873C210"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76" w:history="1">
        <w:r w:rsidRPr="009D3741">
          <w:rPr>
            <w:rStyle w:val="Hypertextovprepojenie"/>
            <w:rFonts w:ascii="Corbel" w:hAnsi="Corbel"/>
            <w:noProof/>
            <w:sz w:val="18"/>
            <w:szCs w:val="18"/>
          </w:rPr>
          <w:t>2. PREDMET ZÁKAZKY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_Toc170200476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4</w:t>
        </w:r>
        <w:r w:rsidRPr="009D3741">
          <w:rPr>
            <w:rFonts w:ascii="Corbel" w:hAnsi="Corbel"/>
            <w:noProof/>
            <w:webHidden/>
            <w:sz w:val="18"/>
            <w:szCs w:val="18"/>
          </w:rPr>
          <w:fldChar w:fldCharType="end"/>
        </w:r>
      </w:hyperlink>
    </w:p>
    <w:p w14:paraId="4B735291" w14:textId="4BB97B3C"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77" w:history="1">
        <w:r w:rsidRPr="009D3741">
          <w:rPr>
            <w:rStyle w:val="Hypertextovprepojenie"/>
            <w:rFonts w:ascii="Corbel" w:hAnsi="Corbel"/>
            <w:noProof/>
            <w:sz w:val="18"/>
            <w:szCs w:val="18"/>
          </w:rPr>
          <w:t>3. ROZDELENIE PREDMETU ZÁKAZKY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_Toc170200477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4</w:t>
        </w:r>
        <w:r w:rsidRPr="009D3741">
          <w:rPr>
            <w:rFonts w:ascii="Corbel" w:hAnsi="Corbel"/>
            <w:noProof/>
            <w:webHidden/>
            <w:sz w:val="18"/>
            <w:szCs w:val="18"/>
          </w:rPr>
          <w:fldChar w:fldCharType="end"/>
        </w:r>
      </w:hyperlink>
    </w:p>
    <w:p w14:paraId="223368B5" w14:textId="5924303F"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78" w:history="1">
        <w:r w:rsidRPr="009D3741">
          <w:rPr>
            <w:rStyle w:val="Hypertextovprepojenie"/>
            <w:rFonts w:ascii="Corbel" w:hAnsi="Corbel"/>
            <w:noProof/>
            <w:sz w:val="18"/>
            <w:szCs w:val="18"/>
          </w:rPr>
          <w:t>4. VARIANTNÉ RIEŠENIE A EKVIVALENTY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_Toc170200478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5</w:t>
        </w:r>
        <w:r w:rsidRPr="009D3741">
          <w:rPr>
            <w:rFonts w:ascii="Corbel" w:hAnsi="Corbel"/>
            <w:noProof/>
            <w:webHidden/>
            <w:sz w:val="18"/>
            <w:szCs w:val="18"/>
          </w:rPr>
          <w:fldChar w:fldCharType="end"/>
        </w:r>
      </w:hyperlink>
    </w:p>
    <w:p w14:paraId="2944AE0A" w14:textId="4A950F83"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79" w:history="1">
        <w:r w:rsidRPr="009D3741">
          <w:rPr>
            <w:rStyle w:val="Hypertextovprepojenie"/>
            <w:rFonts w:ascii="Corbel" w:hAnsi="Corbel"/>
            <w:noProof/>
            <w:sz w:val="18"/>
            <w:szCs w:val="18"/>
          </w:rPr>
          <w:t>5. MIESTO  A LEHOTA USKUTOČNENIA PREDMETU ZÁKAZKY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_Toc170200479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5</w:t>
        </w:r>
        <w:r w:rsidRPr="009D3741">
          <w:rPr>
            <w:rFonts w:ascii="Corbel" w:hAnsi="Corbel"/>
            <w:noProof/>
            <w:webHidden/>
            <w:sz w:val="18"/>
            <w:szCs w:val="18"/>
          </w:rPr>
          <w:fldChar w:fldCharType="end"/>
        </w:r>
      </w:hyperlink>
    </w:p>
    <w:p w14:paraId="4AD577A5" w14:textId="14648258"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0" w:history="1">
        <w:r w:rsidRPr="009D3741">
          <w:rPr>
            <w:rStyle w:val="Hypertextovprepojenie"/>
            <w:rFonts w:ascii="Corbel" w:hAnsi="Corbel"/>
            <w:noProof/>
            <w:sz w:val="18"/>
            <w:szCs w:val="18"/>
          </w:rPr>
          <w:t>6. TYP ZÁKAZKY A ZMLUVA</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_Toc170200480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5</w:t>
        </w:r>
        <w:r w:rsidRPr="009D3741">
          <w:rPr>
            <w:rFonts w:ascii="Corbel" w:hAnsi="Corbel"/>
            <w:noProof/>
            <w:webHidden/>
            <w:sz w:val="18"/>
            <w:szCs w:val="18"/>
          </w:rPr>
          <w:fldChar w:fldCharType="end"/>
        </w:r>
      </w:hyperlink>
    </w:p>
    <w:p w14:paraId="7A5BCFC0" w14:textId="7F9CF5C6"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1" w:history="1">
        <w:r w:rsidRPr="009D3741">
          <w:rPr>
            <w:rStyle w:val="Hypertextovprepojenie"/>
            <w:rFonts w:ascii="Corbel" w:hAnsi="Corbel"/>
            <w:noProof/>
            <w:sz w:val="18"/>
            <w:szCs w:val="18"/>
          </w:rPr>
          <w:t>7. ZDROJ FINANČNÝCH PROSTRIEDKOV</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_Toc170200481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6</w:t>
        </w:r>
        <w:r w:rsidRPr="009D3741">
          <w:rPr>
            <w:rFonts w:ascii="Corbel" w:hAnsi="Corbel"/>
            <w:noProof/>
            <w:webHidden/>
            <w:sz w:val="18"/>
            <w:szCs w:val="18"/>
          </w:rPr>
          <w:fldChar w:fldCharType="end"/>
        </w:r>
      </w:hyperlink>
    </w:p>
    <w:p w14:paraId="2F3DFEA6" w14:textId="2B99D5B9"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2" w:history="1">
        <w:r w:rsidRPr="009D3741">
          <w:rPr>
            <w:rStyle w:val="Hypertextovprepojenie"/>
            <w:rFonts w:ascii="Corbel" w:hAnsi="Corbel"/>
            <w:noProof/>
            <w:sz w:val="18"/>
            <w:szCs w:val="18"/>
          </w:rPr>
          <w:t>8. LEHOTA VIAZANOSTI PONÚK</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_Toc170200482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6</w:t>
        </w:r>
        <w:r w:rsidRPr="009D3741">
          <w:rPr>
            <w:rFonts w:ascii="Corbel" w:hAnsi="Corbel"/>
            <w:noProof/>
            <w:webHidden/>
            <w:sz w:val="18"/>
            <w:szCs w:val="18"/>
          </w:rPr>
          <w:fldChar w:fldCharType="end"/>
        </w:r>
      </w:hyperlink>
    </w:p>
    <w:p w14:paraId="785EF08E" w14:textId="359379F5" w:rsidR="009D3741" w:rsidRPr="009D3741" w:rsidRDefault="009D3741">
      <w:pPr>
        <w:pStyle w:val="Obsah2"/>
        <w:tabs>
          <w:tab w:val="left" w:pos="1100"/>
          <w:tab w:val="right" w:leader="dot" w:pos="9060"/>
        </w:tabs>
        <w:rPr>
          <w:rFonts w:ascii="Corbel" w:eastAsiaTheme="minorEastAsia" w:hAnsi="Corbel" w:cstheme="minorBidi"/>
          <w:noProof/>
          <w:kern w:val="2"/>
          <w:sz w:val="18"/>
          <w:szCs w:val="18"/>
          <w14:ligatures w14:val="standardContextual"/>
        </w:rPr>
      </w:pPr>
      <w:hyperlink w:anchor="_Toc170200483" w:history="1">
        <w:r w:rsidRPr="009D3741">
          <w:rPr>
            <w:rStyle w:val="Hypertextovprepojenie"/>
            <w:rFonts w:ascii="Corbel" w:hAnsi="Corbel"/>
            <w:noProof/>
            <w:sz w:val="18"/>
            <w:szCs w:val="18"/>
          </w:rPr>
          <w:t>Časť II.</w:t>
        </w:r>
        <w:r w:rsidRPr="009D3741">
          <w:rPr>
            <w:rFonts w:ascii="Corbel" w:eastAsiaTheme="minorEastAsia" w:hAnsi="Corbel" w:cstheme="minorBidi"/>
            <w:noProof/>
            <w:kern w:val="2"/>
            <w:sz w:val="18"/>
            <w:szCs w:val="18"/>
            <w14:ligatures w14:val="standardContextual"/>
          </w:rPr>
          <w:tab/>
        </w:r>
        <w:r w:rsidRPr="009D3741">
          <w:rPr>
            <w:rStyle w:val="Hypertextovprepojenie"/>
            <w:rFonts w:ascii="Corbel" w:hAnsi="Corbel"/>
            <w:noProof/>
            <w:sz w:val="18"/>
            <w:szCs w:val="18"/>
          </w:rPr>
          <w:t>KOMUNIKÁCIA A VYSVETĽOVANIE</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_Toc170200483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7</w:t>
        </w:r>
        <w:r w:rsidRPr="009D3741">
          <w:rPr>
            <w:rFonts w:ascii="Corbel" w:hAnsi="Corbel"/>
            <w:noProof/>
            <w:webHidden/>
            <w:sz w:val="18"/>
            <w:szCs w:val="18"/>
          </w:rPr>
          <w:fldChar w:fldCharType="end"/>
        </w:r>
      </w:hyperlink>
    </w:p>
    <w:p w14:paraId="6D3F7803" w14:textId="0EE16A53"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4" w:history="1">
        <w:r w:rsidRPr="009D3741">
          <w:rPr>
            <w:rStyle w:val="Hypertextovprepojenie"/>
            <w:rFonts w:ascii="Corbel" w:hAnsi="Corbel"/>
            <w:noProof/>
            <w:sz w:val="18"/>
            <w:szCs w:val="18"/>
          </w:rPr>
          <w:t>9. DOROZUMIEVANIE MEDZI VEREJNÝM OBSTARÁVATEĽOM A ZÁUJEMCAMI, UCHÁDZAČMI</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_Toc170200484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7</w:t>
        </w:r>
        <w:r w:rsidRPr="009D3741">
          <w:rPr>
            <w:rFonts w:ascii="Corbel" w:hAnsi="Corbel"/>
            <w:noProof/>
            <w:webHidden/>
            <w:sz w:val="18"/>
            <w:szCs w:val="18"/>
          </w:rPr>
          <w:fldChar w:fldCharType="end"/>
        </w:r>
      </w:hyperlink>
    </w:p>
    <w:p w14:paraId="36EBF1D1" w14:textId="62433A4B"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5" w:history="1">
        <w:r w:rsidRPr="009D3741">
          <w:rPr>
            <w:rStyle w:val="Hypertextovprepojenie"/>
            <w:rFonts w:ascii="Corbel" w:hAnsi="Corbel"/>
            <w:noProof/>
            <w:sz w:val="18"/>
            <w:szCs w:val="18"/>
          </w:rPr>
          <w:t>10. VYSVETĽOVANIE A DOPLNENIE SÚŤAŽNÝCH PODKLADOV</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_Toc170200485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7</w:t>
        </w:r>
        <w:r w:rsidRPr="009D3741">
          <w:rPr>
            <w:rFonts w:ascii="Corbel" w:hAnsi="Corbel"/>
            <w:noProof/>
            <w:webHidden/>
            <w:sz w:val="18"/>
            <w:szCs w:val="18"/>
          </w:rPr>
          <w:fldChar w:fldCharType="end"/>
        </w:r>
      </w:hyperlink>
    </w:p>
    <w:p w14:paraId="14A8B9F7" w14:textId="1519FF90"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6" w:history="1">
        <w:r w:rsidRPr="009D3741">
          <w:rPr>
            <w:rStyle w:val="Hypertextovprepojenie"/>
            <w:rFonts w:ascii="Corbel" w:hAnsi="Corbel"/>
            <w:noProof/>
            <w:sz w:val="18"/>
            <w:szCs w:val="18"/>
          </w:rPr>
          <w:t>11. OBHLIADKA MIESTA USKUTOČNENIA PREDMETU ZÁKAZKY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_Toc170200486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7</w:t>
        </w:r>
        <w:r w:rsidRPr="009D3741">
          <w:rPr>
            <w:rFonts w:ascii="Corbel" w:hAnsi="Corbel"/>
            <w:noProof/>
            <w:webHidden/>
            <w:sz w:val="18"/>
            <w:szCs w:val="18"/>
          </w:rPr>
          <w:fldChar w:fldCharType="end"/>
        </w:r>
      </w:hyperlink>
    </w:p>
    <w:p w14:paraId="27F306CF" w14:textId="1330BDE6"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7" w:history="1">
        <w:r w:rsidRPr="009D3741">
          <w:rPr>
            <w:rStyle w:val="Hypertextovprepojenie"/>
            <w:rFonts w:ascii="Corbel" w:hAnsi="Corbel"/>
            <w:noProof/>
            <w:sz w:val="18"/>
            <w:szCs w:val="18"/>
          </w:rPr>
          <w:t>12. DÔVERNOSŤ PROCESU VEREJNÉHO OBSTARÁVANIA</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_Toc170200487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8</w:t>
        </w:r>
        <w:r w:rsidRPr="009D3741">
          <w:rPr>
            <w:rFonts w:ascii="Corbel" w:hAnsi="Corbel"/>
            <w:noProof/>
            <w:webHidden/>
            <w:sz w:val="18"/>
            <w:szCs w:val="18"/>
          </w:rPr>
          <w:fldChar w:fldCharType="end"/>
        </w:r>
      </w:hyperlink>
    </w:p>
    <w:p w14:paraId="3158F104" w14:textId="0DD86C21" w:rsidR="009D3741" w:rsidRPr="009D3741" w:rsidRDefault="009D3741">
      <w:pPr>
        <w:pStyle w:val="Obsah2"/>
        <w:tabs>
          <w:tab w:val="left" w:pos="1100"/>
          <w:tab w:val="right" w:leader="dot" w:pos="9060"/>
        </w:tabs>
        <w:rPr>
          <w:rFonts w:ascii="Corbel" w:eastAsiaTheme="minorEastAsia" w:hAnsi="Corbel" w:cstheme="minorBidi"/>
          <w:noProof/>
          <w:kern w:val="2"/>
          <w:sz w:val="18"/>
          <w:szCs w:val="18"/>
          <w14:ligatures w14:val="standardContextual"/>
        </w:rPr>
      </w:pPr>
      <w:hyperlink w:anchor="_Toc170200488" w:history="1">
        <w:r w:rsidRPr="009D3741">
          <w:rPr>
            <w:rStyle w:val="Hypertextovprepojenie"/>
            <w:rFonts w:ascii="Corbel" w:hAnsi="Corbel"/>
            <w:noProof/>
            <w:sz w:val="18"/>
            <w:szCs w:val="18"/>
          </w:rPr>
          <w:t>Časť III.</w:t>
        </w:r>
        <w:r w:rsidRPr="009D3741">
          <w:rPr>
            <w:rFonts w:ascii="Corbel" w:eastAsiaTheme="minorEastAsia" w:hAnsi="Corbel" w:cstheme="minorBidi"/>
            <w:noProof/>
            <w:kern w:val="2"/>
            <w:sz w:val="18"/>
            <w:szCs w:val="18"/>
            <w14:ligatures w14:val="standardContextual"/>
          </w:rPr>
          <w:tab/>
        </w:r>
        <w:r w:rsidRPr="009D3741">
          <w:rPr>
            <w:rStyle w:val="Hypertextovprepojenie"/>
            <w:rFonts w:ascii="Corbel" w:hAnsi="Corbel"/>
            <w:noProof/>
            <w:sz w:val="18"/>
            <w:szCs w:val="18"/>
          </w:rPr>
          <w:t>PRÍPRAVA A PREDKLADANIE PONUKY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_Toc170200488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9</w:t>
        </w:r>
        <w:r w:rsidRPr="009D3741">
          <w:rPr>
            <w:rFonts w:ascii="Corbel" w:hAnsi="Corbel"/>
            <w:noProof/>
            <w:webHidden/>
            <w:sz w:val="18"/>
            <w:szCs w:val="18"/>
          </w:rPr>
          <w:fldChar w:fldCharType="end"/>
        </w:r>
      </w:hyperlink>
    </w:p>
    <w:p w14:paraId="3C22FAAC" w14:textId="4BB98C5D"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89" w:history="1">
        <w:r w:rsidRPr="009D3741">
          <w:rPr>
            <w:rStyle w:val="Hypertextovprepojenie"/>
            <w:rFonts w:ascii="Corbel" w:hAnsi="Corbel"/>
            <w:noProof/>
            <w:sz w:val="18"/>
            <w:szCs w:val="18"/>
          </w:rPr>
          <w:t>13. VYHOTOVENIE PONUKY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_Toc170200489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9</w:t>
        </w:r>
        <w:r w:rsidRPr="009D3741">
          <w:rPr>
            <w:rFonts w:ascii="Corbel" w:hAnsi="Corbel"/>
            <w:noProof/>
            <w:webHidden/>
            <w:sz w:val="18"/>
            <w:szCs w:val="18"/>
          </w:rPr>
          <w:fldChar w:fldCharType="end"/>
        </w:r>
      </w:hyperlink>
    </w:p>
    <w:p w14:paraId="24F7789F" w14:textId="55449FD4"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0" w:history="1">
        <w:r w:rsidRPr="009D3741">
          <w:rPr>
            <w:rStyle w:val="Hypertextovprepojenie"/>
            <w:rFonts w:ascii="Corbel" w:hAnsi="Corbel"/>
            <w:noProof/>
            <w:sz w:val="18"/>
            <w:szCs w:val="18"/>
          </w:rPr>
          <w:t>14. JAZYK, MENA A CENY UVÁDZANÉ V PONUKE</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_Toc170200490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9</w:t>
        </w:r>
        <w:r w:rsidRPr="009D3741">
          <w:rPr>
            <w:rFonts w:ascii="Corbel" w:hAnsi="Corbel"/>
            <w:noProof/>
            <w:webHidden/>
            <w:sz w:val="18"/>
            <w:szCs w:val="18"/>
          </w:rPr>
          <w:fldChar w:fldCharType="end"/>
        </w:r>
      </w:hyperlink>
    </w:p>
    <w:p w14:paraId="44DB20F6" w14:textId="56ADA525"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1" w:history="1">
        <w:r w:rsidRPr="009D3741">
          <w:rPr>
            <w:rStyle w:val="Hypertextovprepojenie"/>
            <w:rFonts w:ascii="Corbel" w:hAnsi="Corbel"/>
            <w:noProof/>
            <w:sz w:val="18"/>
            <w:szCs w:val="18"/>
          </w:rPr>
          <w:t>15. ZÁBEZPEKA PONUKY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_Toc170200491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10</w:t>
        </w:r>
        <w:r w:rsidRPr="009D3741">
          <w:rPr>
            <w:rFonts w:ascii="Corbel" w:hAnsi="Corbel"/>
            <w:noProof/>
            <w:webHidden/>
            <w:sz w:val="18"/>
            <w:szCs w:val="18"/>
          </w:rPr>
          <w:fldChar w:fldCharType="end"/>
        </w:r>
      </w:hyperlink>
    </w:p>
    <w:p w14:paraId="258C55DC" w14:textId="0853552D"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2" w:history="1">
        <w:r w:rsidRPr="009D3741">
          <w:rPr>
            <w:rStyle w:val="Hypertextovprepojenie"/>
            <w:rFonts w:ascii="Corbel" w:hAnsi="Corbel"/>
            <w:noProof/>
            <w:sz w:val="18"/>
            <w:szCs w:val="18"/>
          </w:rPr>
          <w:t>16. OBSAH PONUKY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_Toc170200492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11</w:t>
        </w:r>
        <w:r w:rsidRPr="009D3741">
          <w:rPr>
            <w:rFonts w:ascii="Corbel" w:hAnsi="Corbel"/>
            <w:noProof/>
            <w:webHidden/>
            <w:sz w:val="18"/>
            <w:szCs w:val="18"/>
          </w:rPr>
          <w:fldChar w:fldCharType="end"/>
        </w:r>
      </w:hyperlink>
    </w:p>
    <w:p w14:paraId="13C6A042" w14:textId="4EE3724E"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3" w:history="1">
        <w:r w:rsidRPr="009D3741">
          <w:rPr>
            <w:rStyle w:val="Hypertextovprepojenie"/>
            <w:rFonts w:ascii="Corbel" w:hAnsi="Corbel"/>
            <w:noProof/>
            <w:sz w:val="18"/>
            <w:szCs w:val="18"/>
          </w:rPr>
          <w:t>17. NÁKLADY NA PONUKU</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_Toc170200493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12</w:t>
        </w:r>
        <w:r w:rsidRPr="009D3741">
          <w:rPr>
            <w:rFonts w:ascii="Corbel" w:hAnsi="Corbel"/>
            <w:noProof/>
            <w:webHidden/>
            <w:sz w:val="18"/>
            <w:szCs w:val="18"/>
          </w:rPr>
          <w:fldChar w:fldCharType="end"/>
        </w:r>
      </w:hyperlink>
    </w:p>
    <w:p w14:paraId="45FEB475" w14:textId="031B1E4C"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4" w:history="1">
        <w:r w:rsidRPr="009D3741">
          <w:rPr>
            <w:rStyle w:val="Hypertextovprepojenie"/>
            <w:rFonts w:ascii="Corbel" w:hAnsi="Corbel"/>
            <w:noProof/>
            <w:sz w:val="18"/>
            <w:szCs w:val="18"/>
          </w:rPr>
          <w:t>18. OPRÁVNENOSŤ UCHÁDZAČA</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_Toc170200494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12</w:t>
        </w:r>
        <w:r w:rsidRPr="009D3741">
          <w:rPr>
            <w:rFonts w:ascii="Corbel" w:hAnsi="Corbel"/>
            <w:noProof/>
            <w:webHidden/>
            <w:sz w:val="18"/>
            <w:szCs w:val="18"/>
          </w:rPr>
          <w:fldChar w:fldCharType="end"/>
        </w:r>
      </w:hyperlink>
    </w:p>
    <w:p w14:paraId="575DB3FC" w14:textId="5D54CA8B"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5" w:history="1">
        <w:r w:rsidRPr="009D3741">
          <w:rPr>
            <w:rStyle w:val="Hypertextovprepojenie"/>
            <w:rFonts w:ascii="Corbel" w:hAnsi="Corbel"/>
            <w:noProof/>
            <w:sz w:val="18"/>
            <w:szCs w:val="18"/>
          </w:rPr>
          <w:t>19. SPÔSOB PREDLOŽENIA PONUKY, MIESTO A LEHOTA NA PREDLOŽENIE PONUKY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_Toc170200495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12</w:t>
        </w:r>
        <w:r w:rsidRPr="009D3741">
          <w:rPr>
            <w:rFonts w:ascii="Corbel" w:hAnsi="Corbel"/>
            <w:noProof/>
            <w:webHidden/>
            <w:sz w:val="18"/>
            <w:szCs w:val="18"/>
          </w:rPr>
          <w:fldChar w:fldCharType="end"/>
        </w:r>
      </w:hyperlink>
    </w:p>
    <w:p w14:paraId="40CEAF53" w14:textId="11876F3F"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6" w:history="1">
        <w:r w:rsidRPr="009D3741">
          <w:rPr>
            <w:rStyle w:val="Hypertextovprepojenie"/>
            <w:rFonts w:ascii="Corbel" w:hAnsi="Corbel"/>
            <w:noProof/>
            <w:sz w:val="18"/>
            <w:szCs w:val="18"/>
          </w:rPr>
          <w:t>20. DOPLNENIE, ZMENA A ODVOLANIE PONUKY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_Toc170200496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13</w:t>
        </w:r>
        <w:r w:rsidRPr="009D3741">
          <w:rPr>
            <w:rFonts w:ascii="Corbel" w:hAnsi="Corbel"/>
            <w:noProof/>
            <w:webHidden/>
            <w:sz w:val="18"/>
            <w:szCs w:val="18"/>
          </w:rPr>
          <w:fldChar w:fldCharType="end"/>
        </w:r>
      </w:hyperlink>
    </w:p>
    <w:p w14:paraId="5428E8C1" w14:textId="4F1FC16D"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7" w:history="1">
        <w:r w:rsidRPr="009D3741">
          <w:rPr>
            <w:rStyle w:val="Hypertextovprepojenie"/>
            <w:rFonts w:ascii="Corbel" w:hAnsi="Corbel"/>
            <w:noProof/>
            <w:sz w:val="18"/>
            <w:szCs w:val="18"/>
          </w:rPr>
          <w:t>21. PODMIENKY ÚČASTI VO VEREJNOM OBSTARÁVANÍ</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_Toc170200497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13</w:t>
        </w:r>
        <w:r w:rsidRPr="009D3741">
          <w:rPr>
            <w:rFonts w:ascii="Corbel" w:hAnsi="Corbel"/>
            <w:noProof/>
            <w:webHidden/>
            <w:sz w:val="18"/>
            <w:szCs w:val="18"/>
          </w:rPr>
          <w:fldChar w:fldCharType="end"/>
        </w:r>
      </w:hyperlink>
    </w:p>
    <w:p w14:paraId="407619A4" w14:textId="70955125" w:rsidR="009D3741" w:rsidRPr="009D3741" w:rsidRDefault="009D3741">
      <w:pPr>
        <w:pStyle w:val="Obsah2"/>
        <w:tabs>
          <w:tab w:val="right" w:leader="dot" w:pos="9060"/>
        </w:tabs>
        <w:rPr>
          <w:rFonts w:ascii="Corbel" w:eastAsiaTheme="minorEastAsia" w:hAnsi="Corbel" w:cstheme="minorBidi"/>
          <w:noProof/>
          <w:kern w:val="2"/>
          <w:sz w:val="18"/>
          <w:szCs w:val="18"/>
          <w14:ligatures w14:val="standardContextual"/>
        </w:rPr>
      </w:pPr>
      <w:hyperlink w:anchor="_Toc170200498" w:history="1">
        <w:r w:rsidRPr="009D3741">
          <w:rPr>
            <w:rStyle w:val="Hypertextovprepojenie"/>
            <w:rFonts w:ascii="Corbel" w:hAnsi="Corbel"/>
            <w:noProof/>
            <w:sz w:val="18"/>
            <w:szCs w:val="18"/>
          </w:rPr>
          <w:t>Časť IV.</w:t>
        </w:r>
        <w:r w:rsidR="00244D53">
          <w:rPr>
            <w:rStyle w:val="Hypertextovprepojenie"/>
            <w:rFonts w:ascii="Corbel" w:hAnsi="Corbel"/>
            <w:noProof/>
            <w:sz w:val="18"/>
            <w:szCs w:val="18"/>
          </w:rPr>
          <w:t xml:space="preserve">         </w:t>
        </w:r>
        <w:r w:rsidRPr="009D3741">
          <w:rPr>
            <w:rStyle w:val="Hypertextovprepojenie"/>
            <w:rFonts w:ascii="Corbel" w:hAnsi="Corbel"/>
            <w:noProof/>
            <w:sz w:val="18"/>
            <w:szCs w:val="18"/>
          </w:rPr>
          <w:t>OTVÁRANIE A VYHODNOTENIE PONÚK</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_Toc170200498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21</w:t>
        </w:r>
        <w:r w:rsidRPr="009D3741">
          <w:rPr>
            <w:rFonts w:ascii="Corbel" w:hAnsi="Corbel"/>
            <w:noProof/>
            <w:webHidden/>
            <w:sz w:val="18"/>
            <w:szCs w:val="18"/>
          </w:rPr>
          <w:fldChar w:fldCharType="end"/>
        </w:r>
      </w:hyperlink>
    </w:p>
    <w:p w14:paraId="0DC28724" w14:textId="0EAC618D"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499" w:history="1">
        <w:r w:rsidRPr="009D3741">
          <w:rPr>
            <w:rStyle w:val="Hypertextovprepojenie"/>
            <w:rFonts w:ascii="Corbel" w:hAnsi="Corbel"/>
            <w:noProof/>
            <w:sz w:val="18"/>
            <w:szCs w:val="18"/>
          </w:rPr>
          <w:t>22. OTVÁRANIE A VYHODNOTENIE PONÚK</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_Toc170200499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21</w:t>
        </w:r>
        <w:r w:rsidRPr="009D3741">
          <w:rPr>
            <w:rFonts w:ascii="Corbel" w:hAnsi="Corbel"/>
            <w:noProof/>
            <w:webHidden/>
            <w:sz w:val="18"/>
            <w:szCs w:val="18"/>
          </w:rPr>
          <w:fldChar w:fldCharType="end"/>
        </w:r>
      </w:hyperlink>
    </w:p>
    <w:p w14:paraId="7AC72C64" w14:textId="261AD7F7" w:rsidR="009D3741" w:rsidRPr="009D3741" w:rsidRDefault="009D3741">
      <w:pPr>
        <w:pStyle w:val="Obsah3"/>
        <w:tabs>
          <w:tab w:val="right" w:leader="dot" w:pos="9060"/>
        </w:tabs>
        <w:rPr>
          <w:rFonts w:ascii="Corbel" w:eastAsiaTheme="minorEastAsia" w:hAnsi="Corbel" w:cstheme="minorBidi"/>
          <w:noProof/>
          <w:kern w:val="2"/>
          <w:sz w:val="18"/>
          <w:szCs w:val="18"/>
          <w14:ligatures w14:val="standardContextual"/>
        </w:rPr>
      </w:pPr>
      <w:hyperlink w:anchor="_Toc170200500" w:history="1">
        <w:r w:rsidRPr="009D3741">
          <w:rPr>
            <w:rStyle w:val="Hypertextovprepojenie"/>
            <w:rFonts w:ascii="Corbel" w:hAnsi="Corbel"/>
            <w:noProof/>
            <w:sz w:val="18"/>
            <w:szCs w:val="18"/>
          </w:rPr>
          <w:t>23. PRIJATIE PONUKY A UZAVRETIE ZMLUVY</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_Toc170200500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21</w:t>
        </w:r>
        <w:r w:rsidRPr="009D3741">
          <w:rPr>
            <w:rFonts w:ascii="Corbel" w:hAnsi="Corbel"/>
            <w:noProof/>
            <w:webHidden/>
            <w:sz w:val="18"/>
            <w:szCs w:val="18"/>
          </w:rPr>
          <w:fldChar w:fldCharType="end"/>
        </w:r>
      </w:hyperlink>
    </w:p>
    <w:p w14:paraId="45FF00FF" w14:textId="4FEC05F7" w:rsidR="009D3741" w:rsidRPr="009D3741" w:rsidRDefault="009D3741">
      <w:pPr>
        <w:pStyle w:val="Obsah2"/>
        <w:tabs>
          <w:tab w:val="right" w:leader="dot" w:pos="9060"/>
        </w:tabs>
        <w:rPr>
          <w:rFonts w:ascii="Corbel" w:eastAsiaTheme="minorEastAsia" w:hAnsi="Corbel" w:cstheme="minorBidi"/>
          <w:noProof/>
          <w:kern w:val="2"/>
          <w:sz w:val="18"/>
          <w:szCs w:val="18"/>
          <w14:ligatures w14:val="standardContextual"/>
        </w:rPr>
      </w:pPr>
      <w:hyperlink w:anchor="_Toc170200501" w:history="1">
        <w:r w:rsidRPr="009D3741">
          <w:rPr>
            <w:rStyle w:val="Hypertextovprepojenie"/>
            <w:rFonts w:ascii="Corbel" w:hAnsi="Corbel"/>
            <w:noProof/>
            <w:sz w:val="18"/>
            <w:szCs w:val="18"/>
          </w:rPr>
          <w:t xml:space="preserve">ČASŤ V. </w:t>
        </w:r>
        <w:r w:rsidR="00244D53">
          <w:rPr>
            <w:rStyle w:val="Hypertextovprepojenie"/>
            <w:rFonts w:ascii="Corbel" w:hAnsi="Corbel"/>
            <w:noProof/>
            <w:sz w:val="18"/>
            <w:szCs w:val="18"/>
          </w:rPr>
          <w:t xml:space="preserve">       </w:t>
        </w:r>
        <w:r w:rsidRPr="009D3741">
          <w:rPr>
            <w:rStyle w:val="Hypertextovprepojenie"/>
            <w:rFonts w:ascii="Corbel" w:hAnsi="Corbel"/>
            <w:noProof/>
            <w:sz w:val="18"/>
            <w:szCs w:val="18"/>
          </w:rPr>
          <w:t>KRITÉRIA NA VYHODNOTENIE PONÚK A PRAVIDLÁ ICH UPLATNENIA</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_Toc170200501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23</w:t>
        </w:r>
        <w:r w:rsidRPr="009D3741">
          <w:rPr>
            <w:rFonts w:ascii="Corbel" w:hAnsi="Corbel"/>
            <w:noProof/>
            <w:webHidden/>
            <w:sz w:val="18"/>
            <w:szCs w:val="18"/>
          </w:rPr>
          <w:fldChar w:fldCharType="end"/>
        </w:r>
      </w:hyperlink>
    </w:p>
    <w:p w14:paraId="62D61C76" w14:textId="02B1ADFA" w:rsidR="009D3741" w:rsidRPr="009D3741" w:rsidRDefault="009D3741">
      <w:pPr>
        <w:pStyle w:val="Obsah2"/>
        <w:tabs>
          <w:tab w:val="right" w:leader="dot" w:pos="9060"/>
        </w:tabs>
        <w:rPr>
          <w:rFonts w:ascii="Corbel" w:eastAsiaTheme="minorEastAsia" w:hAnsi="Corbel" w:cstheme="minorBidi"/>
          <w:noProof/>
          <w:kern w:val="2"/>
          <w:sz w:val="18"/>
          <w:szCs w:val="18"/>
          <w14:ligatures w14:val="standardContextual"/>
        </w:rPr>
      </w:pPr>
      <w:hyperlink w:anchor="_Toc170200502" w:history="1">
        <w:r w:rsidRPr="009D3741">
          <w:rPr>
            <w:rStyle w:val="Hypertextovprepojenie"/>
            <w:rFonts w:ascii="Corbel" w:eastAsiaTheme="majorEastAsia" w:hAnsi="Corbel" w:cstheme="minorHAnsi"/>
            <w:noProof/>
            <w:sz w:val="18"/>
            <w:szCs w:val="18"/>
          </w:rPr>
          <w:t>24. Kritéria na vyhodnotenie ponúk</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_Toc170200502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23</w:t>
        </w:r>
        <w:r w:rsidRPr="009D3741">
          <w:rPr>
            <w:rFonts w:ascii="Corbel" w:hAnsi="Corbel"/>
            <w:noProof/>
            <w:webHidden/>
            <w:sz w:val="18"/>
            <w:szCs w:val="18"/>
          </w:rPr>
          <w:fldChar w:fldCharType="end"/>
        </w:r>
      </w:hyperlink>
    </w:p>
    <w:p w14:paraId="4B0ED54D" w14:textId="4A9699FE" w:rsidR="009D3741" w:rsidRPr="009D3741" w:rsidRDefault="009D3741">
      <w:pPr>
        <w:pStyle w:val="Obsah1"/>
        <w:rPr>
          <w:rFonts w:ascii="Corbel" w:eastAsiaTheme="minorEastAsia" w:hAnsi="Corbel" w:cstheme="minorBidi"/>
          <w:noProof/>
          <w:kern w:val="2"/>
          <w:sz w:val="18"/>
          <w:szCs w:val="18"/>
          <w14:ligatures w14:val="standardContextual"/>
        </w:rPr>
      </w:pPr>
      <w:hyperlink w:anchor="_Toc170200503" w:history="1">
        <w:r w:rsidRPr="009D3741">
          <w:rPr>
            <w:rStyle w:val="Hypertextovprepojenie"/>
            <w:rFonts w:ascii="Corbel" w:hAnsi="Corbel"/>
            <w:bCs/>
            <w:noProof/>
            <w:sz w:val="18"/>
            <w:szCs w:val="18"/>
          </w:rPr>
          <w:t>B– Zoznam príloh</w:t>
        </w:r>
        <w:r w:rsidRPr="009D3741">
          <w:rPr>
            <w:rFonts w:ascii="Corbel" w:hAnsi="Corbel"/>
            <w:noProof/>
            <w:webHidden/>
            <w:sz w:val="18"/>
            <w:szCs w:val="18"/>
          </w:rPr>
          <w:tab/>
        </w:r>
        <w:r w:rsidRPr="009D3741">
          <w:rPr>
            <w:rFonts w:ascii="Corbel" w:hAnsi="Corbel"/>
            <w:noProof/>
            <w:webHidden/>
            <w:sz w:val="18"/>
            <w:szCs w:val="18"/>
          </w:rPr>
          <w:fldChar w:fldCharType="begin"/>
        </w:r>
        <w:r w:rsidRPr="009D3741">
          <w:rPr>
            <w:rFonts w:ascii="Corbel" w:hAnsi="Corbel"/>
            <w:noProof/>
            <w:webHidden/>
            <w:sz w:val="18"/>
            <w:szCs w:val="18"/>
          </w:rPr>
          <w:instrText xml:space="preserve"> PAGEREF _Toc170200503 \h </w:instrText>
        </w:r>
        <w:r w:rsidRPr="009D3741">
          <w:rPr>
            <w:rFonts w:ascii="Corbel" w:hAnsi="Corbel"/>
            <w:noProof/>
            <w:webHidden/>
            <w:sz w:val="18"/>
            <w:szCs w:val="18"/>
          </w:rPr>
        </w:r>
        <w:r w:rsidRPr="009D3741">
          <w:rPr>
            <w:rFonts w:ascii="Corbel" w:hAnsi="Corbel"/>
            <w:noProof/>
            <w:webHidden/>
            <w:sz w:val="18"/>
            <w:szCs w:val="18"/>
          </w:rPr>
          <w:fldChar w:fldCharType="separate"/>
        </w:r>
        <w:r w:rsidR="006923A2">
          <w:rPr>
            <w:rFonts w:ascii="Corbel" w:hAnsi="Corbel"/>
            <w:noProof/>
            <w:webHidden/>
            <w:sz w:val="18"/>
            <w:szCs w:val="18"/>
          </w:rPr>
          <w:t>25</w:t>
        </w:r>
        <w:r w:rsidRPr="009D3741">
          <w:rPr>
            <w:rFonts w:ascii="Corbel" w:hAnsi="Corbel"/>
            <w:noProof/>
            <w:webHidden/>
            <w:sz w:val="18"/>
            <w:szCs w:val="18"/>
          </w:rPr>
          <w:fldChar w:fldCharType="end"/>
        </w:r>
      </w:hyperlink>
    </w:p>
    <w:p w14:paraId="2BC163A5" w14:textId="1319BD2C" w:rsidR="00EC3452" w:rsidRPr="00A15E71" w:rsidRDefault="006A27C6" w:rsidP="006C0F10">
      <w:pPr>
        <w:pStyle w:val="Zkladntext3"/>
        <w:shd w:val="clear" w:color="auto" w:fill="FFFFFF" w:themeFill="background1"/>
        <w:spacing w:before="20" w:after="120"/>
        <w:ind w:right="-45"/>
        <w:rPr>
          <w:rFonts w:ascii="Corbel" w:hAnsi="Corbel" w:cs="Calibri"/>
          <w:noProof w:val="0"/>
          <w:color w:val="auto"/>
          <w:sz w:val="18"/>
          <w:szCs w:val="18"/>
          <w:lang w:eastAsia="cs-CZ"/>
        </w:rPr>
      </w:pPr>
      <w:r w:rsidRPr="009D3741">
        <w:rPr>
          <w:rFonts w:ascii="Corbel" w:hAnsi="Corbel" w:cs="Calibri"/>
          <w:noProof w:val="0"/>
          <w:color w:val="auto"/>
          <w:sz w:val="18"/>
          <w:szCs w:val="18"/>
          <w:lang w:eastAsia="cs-CZ"/>
        </w:rPr>
        <w:fldChar w:fldCharType="end"/>
      </w:r>
    </w:p>
    <w:p w14:paraId="0618B44B" w14:textId="77777777" w:rsidR="004F4945" w:rsidRPr="00A15E71" w:rsidRDefault="004F4945" w:rsidP="006C0F10">
      <w:pPr>
        <w:rPr>
          <w:rFonts w:ascii="Corbel" w:hAnsi="Corbel" w:cs="Calibri"/>
          <w:sz w:val="18"/>
          <w:szCs w:val="18"/>
        </w:rPr>
      </w:pPr>
    </w:p>
    <w:p w14:paraId="241D8FF1" w14:textId="77777777" w:rsidR="004F4945" w:rsidRPr="00A15E71" w:rsidRDefault="004F4945" w:rsidP="006C0F10">
      <w:pPr>
        <w:rPr>
          <w:rFonts w:ascii="Corbel" w:hAnsi="Corbel" w:cs="Calibri"/>
          <w:sz w:val="18"/>
          <w:szCs w:val="18"/>
        </w:rPr>
      </w:pPr>
    </w:p>
    <w:p w14:paraId="58568025" w14:textId="77777777" w:rsidR="004F4945" w:rsidRPr="00A15E71" w:rsidRDefault="004F4945" w:rsidP="006C0F10">
      <w:pPr>
        <w:rPr>
          <w:rFonts w:ascii="Corbel" w:hAnsi="Corbel" w:cs="Calibri"/>
          <w:sz w:val="18"/>
          <w:szCs w:val="18"/>
        </w:rPr>
      </w:pPr>
    </w:p>
    <w:p w14:paraId="3B6904C1" w14:textId="784A601F" w:rsidR="004F4945" w:rsidRPr="00A15E71" w:rsidRDefault="004F4945" w:rsidP="006C0F10">
      <w:pPr>
        <w:rPr>
          <w:rFonts w:ascii="Corbel" w:hAnsi="Corbel"/>
          <w:sz w:val="18"/>
          <w:szCs w:val="18"/>
        </w:rPr>
        <w:sectPr w:rsidR="004F4945" w:rsidRPr="00A15E71" w:rsidSect="00763609">
          <w:headerReference w:type="default" r:id="rId13"/>
          <w:pgSz w:w="11906" w:h="16838"/>
          <w:pgMar w:top="1418" w:right="1418" w:bottom="1418" w:left="1418" w:header="709" w:footer="709" w:gutter="0"/>
          <w:cols w:space="708"/>
          <w:docGrid w:linePitch="360"/>
        </w:sectPr>
      </w:pPr>
    </w:p>
    <w:p w14:paraId="1FB52A0C" w14:textId="77777777" w:rsidR="00D91BAB" w:rsidRPr="0056624E" w:rsidRDefault="00D91BAB" w:rsidP="002F4BE9">
      <w:pPr>
        <w:pStyle w:val="Nadpis7"/>
        <w:numPr>
          <w:ilvl w:val="0"/>
          <w:numId w:val="0"/>
        </w:numPr>
        <w:ind w:left="1296"/>
        <w:rPr>
          <w:u w:val="none"/>
        </w:rPr>
      </w:pPr>
      <w:bookmarkStart w:id="4" w:name="_Toc82506782"/>
      <w:bookmarkStart w:id="5" w:name="_Toc107311601"/>
      <w:bookmarkStart w:id="6" w:name="_Toc170200472"/>
      <w:bookmarkStart w:id="7" w:name="_Toc526335072"/>
      <w:r w:rsidRPr="0056624E">
        <w:rPr>
          <w:u w:val="none"/>
        </w:rPr>
        <w:lastRenderedPageBreak/>
        <w:t>ÚVOD</w:t>
      </w:r>
      <w:bookmarkEnd w:id="4"/>
      <w:bookmarkEnd w:id="5"/>
      <w:bookmarkEnd w:id="6"/>
    </w:p>
    <w:p w14:paraId="041AC523" w14:textId="77777777" w:rsidR="00D91BAB" w:rsidRPr="00A15E71" w:rsidRDefault="00D91BAB" w:rsidP="006C0F10">
      <w:pPr>
        <w:ind w:left="1560" w:hanging="1020"/>
        <w:jc w:val="center"/>
        <w:rPr>
          <w:rFonts w:ascii="Corbel" w:hAnsi="Corbel" w:cs="Segoe UI"/>
          <w:sz w:val="18"/>
          <w:szCs w:val="18"/>
        </w:rPr>
      </w:pPr>
    </w:p>
    <w:p w14:paraId="12AC2013" w14:textId="77777777" w:rsidR="00FB6007" w:rsidRPr="00A15E71" w:rsidRDefault="00D91BAB" w:rsidP="006C0F10">
      <w:pPr>
        <w:pStyle w:val="Default"/>
        <w:jc w:val="both"/>
        <w:rPr>
          <w:rFonts w:ascii="Corbel" w:hAnsi="Corbel" w:cs="Segoe UI"/>
          <w:sz w:val="18"/>
          <w:szCs w:val="18"/>
        </w:rPr>
      </w:pPr>
      <w:r w:rsidRPr="00A15E71">
        <w:rPr>
          <w:rFonts w:ascii="Corbel" w:hAnsi="Corbel" w:cs="Segoe UI"/>
          <w:sz w:val="18"/>
          <w:szCs w:val="18"/>
        </w:rPr>
        <w:t>Predložením svojej ponuky uchádzač</w:t>
      </w:r>
      <w:r w:rsidR="00FB6007" w:rsidRPr="00A15E71">
        <w:rPr>
          <w:rFonts w:ascii="Corbel" w:hAnsi="Corbel" w:cs="Segoe UI"/>
          <w:sz w:val="18"/>
          <w:szCs w:val="18"/>
        </w:rPr>
        <w:t>:</w:t>
      </w:r>
    </w:p>
    <w:p w14:paraId="02C734CE" w14:textId="1662AA1F" w:rsidR="00D91BAB" w:rsidRPr="00A15E71" w:rsidRDefault="00D91BAB" w:rsidP="00FB335F">
      <w:pPr>
        <w:pStyle w:val="Default"/>
        <w:numPr>
          <w:ilvl w:val="0"/>
          <w:numId w:val="11"/>
        </w:numPr>
        <w:jc w:val="both"/>
        <w:rPr>
          <w:rFonts w:ascii="Corbel" w:hAnsi="Corbel" w:cs="Segoe UI"/>
          <w:sz w:val="18"/>
          <w:szCs w:val="18"/>
        </w:rPr>
      </w:pPr>
      <w:r w:rsidRPr="00A15E71">
        <w:rPr>
          <w:rFonts w:ascii="Corbel" w:hAnsi="Corbel" w:cs="Segoe UI"/>
          <w:sz w:val="18"/>
          <w:szCs w:val="18"/>
        </w:rPr>
        <w:t xml:space="preserve">v plnom rozsahu a bez obmedzenia akceptuje všetky zmluvné podmienky vrátane všetkých častí obsiahnutých </w:t>
      </w:r>
      <w:r w:rsidR="003038EE">
        <w:rPr>
          <w:rFonts w:ascii="Corbel" w:hAnsi="Corbel" w:cs="Segoe UI"/>
          <w:sz w:val="18"/>
          <w:szCs w:val="18"/>
        </w:rPr>
        <w:t xml:space="preserve">         </w:t>
      </w:r>
      <w:r w:rsidRPr="00A15E71">
        <w:rPr>
          <w:rFonts w:ascii="Corbel" w:hAnsi="Corbel" w:cs="Segoe UI"/>
          <w:sz w:val="18"/>
          <w:szCs w:val="18"/>
        </w:rPr>
        <w:t>v týchto súťažných podkladoch ako výlučné podmienky zadávania predmetnej zákazky a zrieka sa svojich vlastných podmienok</w:t>
      </w:r>
      <w:r w:rsidR="00FB6007" w:rsidRPr="00A15E71">
        <w:rPr>
          <w:rFonts w:ascii="Corbel" w:hAnsi="Corbel" w:cs="Segoe UI"/>
          <w:sz w:val="18"/>
          <w:szCs w:val="18"/>
        </w:rPr>
        <w:t>,</w:t>
      </w:r>
    </w:p>
    <w:p w14:paraId="7F97A29B" w14:textId="034CB91A" w:rsidR="00FB6007" w:rsidRPr="00A15E71" w:rsidRDefault="006527DC" w:rsidP="00FB335F">
      <w:pPr>
        <w:pStyle w:val="Default"/>
        <w:numPr>
          <w:ilvl w:val="0"/>
          <w:numId w:val="11"/>
        </w:numPr>
        <w:jc w:val="both"/>
        <w:rPr>
          <w:rFonts w:ascii="Corbel" w:hAnsi="Corbel" w:cs="Segoe UI"/>
          <w:sz w:val="18"/>
          <w:szCs w:val="18"/>
        </w:rPr>
      </w:pPr>
      <w:r w:rsidRPr="00A15E71">
        <w:rPr>
          <w:rFonts w:ascii="Corbel" w:hAnsi="Corbel" w:cs="Segoe UI"/>
          <w:sz w:val="18"/>
          <w:szCs w:val="18"/>
        </w:rPr>
        <w:t>prehlasuje, že doklady uvedené v ponuke sú pravdivé, nie sú pozmenené a sú skutočné,</w:t>
      </w:r>
    </w:p>
    <w:p w14:paraId="12097ABA" w14:textId="4BF1A0DD" w:rsidR="00FB6007" w:rsidRPr="00A15E71" w:rsidRDefault="003951D0" w:rsidP="00FB335F">
      <w:pPr>
        <w:pStyle w:val="Default"/>
        <w:numPr>
          <w:ilvl w:val="0"/>
          <w:numId w:val="11"/>
        </w:numPr>
        <w:jc w:val="both"/>
        <w:rPr>
          <w:rFonts w:ascii="Corbel" w:hAnsi="Corbel" w:cs="Segoe UI"/>
          <w:sz w:val="18"/>
          <w:szCs w:val="18"/>
        </w:rPr>
        <w:sectPr w:rsidR="00FB6007" w:rsidRPr="00A15E71" w:rsidSect="00D91BAB">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docGrid w:linePitch="360"/>
        </w:sectPr>
      </w:pPr>
      <w:r w:rsidRPr="00A15E71">
        <w:rPr>
          <w:rFonts w:ascii="Corbel" w:hAnsi="Corbel" w:cs="Segoe UI"/>
          <w:sz w:val="18"/>
          <w:szCs w:val="18"/>
        </w:rPr>
        <w:t>dáva písomný súhlas k tomu, že doklady a dokumenty, ktoré poskytuje v súvislosti s týmto verejným obstarávaním, môže verejný obstarávateľ spracovávať a zverejňovať v súlade so zákonom</w:t>
      </w:r>
      <w:r w:rsidR="00A508D5" w:rsidRPr="00A15E71">
        <w:rPr>
          <w:rFonts w:ascii="Corbel" w:hAnsi="Corbel" w:cs="Segoe UI"/>
          <w:sz w:val="18"/>
          <w:szCs w:val="18"/>
        </w:rPr>
        <w:t>.</w:t>
      </w:r>
    </w:p>
    <w:p w14:paraId="7172B166" w14:textId="3C2AA59C" w:rsidR="00E41387" w:rsidRPr="00A819D0" w:rsidRDefault="00E41387" w:rsidP="009609E2">
      <w:pPr>
        <w:pStyle w:val="Nadpis1"/>
        <w:numPr>
          <w:ilvl w:val="0"/>
          <w:numId w:val="0"/>
        </w:numPr>
        <w:ind w:left="432" w:hanging="432"/>
        <w:jc w:val="right"/>
        <w:rPr>
          <w:sz w:val="18"/>
          <w:szCs w:val="18"/>
        </w:rPr>
      </w:pPr>
      <w:bookmarkStart w:id="8" w:name="_Toc170200473"/>
      <w:r w:rsidRPr="00A819D0">
        <w:rPr>
          <w:sz w:val="18"/>
          <w:szCs w:val="18"/>
        </w:rPr>
        <w:lastRenderedPageBreak/>
        <w:t xml:space="preserve">A - Pokyny pre </w:t>
      </w:r>
      <w:bookmarkEnd w:id="7"/>
      <w:r w:rsidR="00A56EFB" w:rsidRPr="00A819D0">
        <w:rPr>
          <w:sz w:val="18"/>
          <w:szCs w:val="18"/>
        </w:rPr>
        <w:t>záujemcov</w:t>
      </w:r>
      <w:bookmarkEnd w:id="8"/>
    </w:p>
    <w:p w14:paraId="2BB299AA" w14:textId="77777777" w:rsidR="00541788" w:rsidRPr="00A15E71" w:rsidRDefault="00541788" w:rsidP="00A819D0">
      <w:pPr>
        <w:tabs>
          <w:tab w:val="clear" w:pos="2160"/>
          <w:tab w:val="clear" w:pos="2880"/>
          <w:tab w:val="clear" w:pos="4500"/>
        </w:tabs>
        <w:rPr>
          <w:rFonts w:ascii="Corbel" w:hAnsi="Corbel" w:cs="Segoe UI"/>
          <w:sz w:val="18"/>
          <w:szCs w:val="18"/>
        </w:rPr>
      </w:pPr>
    </w:p>
    <w:p w14:paraId="3595CC62" w14:textId="61EEA411" w:rsidR="00F70916" w:rsidRPr="00013F2B" w:rsidRDefault="00F372F1" w:rsidP="00F41AB5">
      <w:pPr>
        <w:pStyle w:val="Nadpis2SP"/>
        <w:spacing w:after="0" w:line="240" w:lineRule="auto"/>
        <w:rPr>
          <w:rFonts w:ascii="Corbel" w:hAnsi="Corbel"/>
          <w:sz w:val="20"/>
          <w:szCs w:val="20"/>
        </w:rPr>
      </w:pPr>
      <w:bookmarkStart w:id="9" w:name="_Toc170200474"/>
      <w:r w:rsidRPr="00013F2B">
        <w:rPr>
          <w:rFonts w:ascii="Corbel" w:hAnsi="Corbel"/>
          <w:b w:val="0"/>
          <w:sz w:val="20"/>
          <w:szCs w:val="20"/>
        </w:rPr>
        <w:t>Časť I.</w:t>
      </w:r>
      <w:r w:rsidR="0071691F" w:rsidRPr="00013F2B">
        <w:rPr>
          <w:rFonts w:ascii="Corbel" w:hAnsi="Corbel"/>
          <w:sz w:val="20"/>
          <w:szCs w:val="20"/>
        </w:rPr>
        <w:tab/>
        <w:t>VŠEOBECNÉ INFORMÁCIE</w:t>
      </w:r>
      <w:bookmarkEnd w:id="9"/>
    </w:p>
    <w:p w14:paraId="6E93C896" w14:textId="7F184492" w:rsidR="00F372F1" w:rsidRPr="008759A1" w:rsidRDefault="00F372F1" w:rsidP="001F5B9C">
      <w:pPr>
        <w:pStyle w:val="Nadpis5"/>
        <w:numPr>
          <w:ilvl w:val="0"/>
          <w:numId w:val="0"/>
        </w:numPr>
        <w:ind w:left="1008"/>
      </w:pPr>
      <w:bookmarkStart w:id="10" w:name="_Toc170200475"/>
      <w:r w:rsidRPr="008759A1">
        <w:t xml:space="preserve">1. </w:t>
      </w:r>
      <w:r w:rsidR="0071691F" w:rsidRPr="008759A1">
        <w:t>IDENTIFIKÁCIA VEREJNÉHO OBSTARÁVATEĽA</w:t>
      </w:r>
      <w:bookmarkEnd w:id="10"/>
    </w:p>
    <w:p w14:paraId="368315A8" w14:textId="39FFA17D" w:rsidR="00F372F1" w:rsidRPr="00A15E71" w:rsidRDefault="7457C4DB" w:rsidP="006C0F10">
      <w:pPr>
        <w:widowControl w:val="0"/>
        <w:tabs>
          <w:tab w:val="clear" w:pos="2160"/>
          <w:tab w:val="clear" w:pos="2880"/>
          <w:tab w:val="clear" w:pos="4500"/>
          <w:tab w:val="left" w:pos="2022"/>
          <w:tab w:val="left" w:pos="2835"/>
        </w:tabs>
        <w:spacing w:before="120"/>
        <w:jc w:val="both"/>
        <w:rPr>
          <w:rFonts w:ascii="Corbel" w:hAnsi="Corbel"/>
          <w:sz w:val="18"/>
          <w:szCs w:val="18"/>
        </w:rPr>
      </w:pPr>
      <w:r w:rsidRPr="00A15E71">
        <w:rPr>
          <w:rFonts w:ascii="Corbel" w:eastAsiaTheme="minorEastAsia" w:hAnsi="Corbel" w:cs="Segoe UI"/>
          <w:sz w:val="18"/>
          <w:szCs w:val="18"/>
        </w:rPr>
        <w:t xml:space="preserve">Názov organizácie: </w:t>
      </w:r>
      <w:r w:rsidR="00F372F1" w:rsidRPr="00A15E71">
        <w:rPr>
          <w:rFonts w:ascii="Corbel" w:hAnsi="Corbel"/>
          <w:sz w:val="18"/>
          <w:szCs w:val="18"/>
        </w:rPr>
        <w:tab/>
      </w:r>
      <w:r w:rsidR="00F372F1" w:rsidRPr="00A15E71">
        <w:rPr>
          <w:rFonts w:ascii="Corbel" w:hAnsi="Corbel"/>
          <w:sz w:val="18"/>
          <w:szCs w:val="18"/>
        </w:rPr>
        <w:tab/>
      </w:r>
      <w:r w:rsidRPr="00A15E71">
        <w:rPr>
          <w:rFonts w:ascii="Corbel" w:eastAsiaTheme="minorEastAsia" w:hAnsi="Corbel" w:cs="Segoe UI"/>
          <w:sz w:val="18"/>
          <w:szCs w:val="18"/>
        </w:rPr>
        <w:t xml:space="preserve">Univerzita Komenského v Bratislave </w:t>
      </w:r>
      <w:r w:rsidR="74CEAB3D" w:rsidRPr="00A15E71">
        <w:rPr>
          <w:rFonts w:ascii="Corbel" w:eastAsiaTheme="minorEastAsia" w:hAnsi="Corbel" w:cs="Segoe UI"/>
          <w:sz w:val="18"/>
          <w:szCs w:val="18"/>
        </w:rPr>
        <w:t>(ďalej aj “UK”)</w:t>
      </w:r>
    </w:p>
    <w:p w14:paraId="5DE2AEE9" w14:textId="1EC37767" w:rsidR="00F372F1" w:rsidRPr="00A15E71" w:rsidRDefault="7457C4DB" w:rsidP="006C0F10">
      <w:pPr>
        <w:widowControl w:val="0"/>
        <w:tabs>
          <w:tab w:val="clear" w:pos="2160"/>
          <w:tab w:val="clear" w:pos="2880"/>
          <w:tab w:val="clear" w:pos="4500"/>
          <w:tab w:val="left" w:pos="2835"/>
        </w:tabs>
        <w:jc w:val="both"/>
        <w:rPr>
          <w:rFonts w:ascii="Corbel" w:eastAsiaTheme="minorEastAsia" w:hAnsi="Corbel" w:cs="Segoe UI"/>
          <w:sz w:val="18"/>
          <w:szCs w:val="18"/>
        </w:rPr>
      </w:pPr>
      <w:r w:rsidRPr="00A15E71">
        <w:rPr>
          <w:rFonts w:ascii="Corbel" w:eastAsiaTheme="minorEastAsia" w:hAnsi="Corbel" w:cs="Segoe UI"/>
          <w:sz w:val="18"/>
          <w:szCs w:val="18"/>
        </w:rPr>
        <w:t xml:space="preserve">Adresa organizácie: </w:t>
      </w:r>
      <w:r w:rsidR="00F372F1" w:rsidRPr="00A15E71">
        <w:rPr>
          <w:rFonts w:ascii="Corbel" w:hAnsi="Corbel"/>
          <w:sz w:val="18"/>
          <w:szCs w:val="18"/>
        </w:rPr>
        <w:tab/>
      </w:r>
      <w:r w:rsidRPr="00A15E71">
        <w:rPr>
          <w:rFonts w:ascii="Corbel" w:eastAsiaTheme="minorEastAsia" w:hAnsi="Corbel" w:cs="Segoe UI"/>
          <w:sz w:val="18"/>
          <w:szCs w:val="18"/>
        </w:rPr>
        <w:t>Šafárikovo nám. 6, P.O.BOX 440, 814 99  Bratislava 1</w:t>
      </w:r>
      <w:r w:rsidR="359FF180" w:rsidRPr="00A15E71">
        <w:rPr>
          <w:rFonts w:ascii="Corbel" w:eastAsiaTheme="minorEastAsia" w:hAnsi="Corbel" w:cs="Segoe UI"/>
          <w:sz w:val="18"/>
          <w:szCs w:val="18"/>
        </w:rPr>
        <w:t xml:space="preserve"> </w:t>
      </w:r>
    </w:p>
    <w:p w14:paraId="5C5D1B87" w14:textId="67E59E8D" w:rsidR="00F372F1" w:rsidRPr="00A15E71" w:rsidRDefault="00F372F1" w:rsidP="006C0F10">
      <w:pPr>
        <w:widowControl w:val="0"/>
        <w:tabs>
          <w:tab w:val="clear" w:pos="2160"/>
          <w:tab w:val="clear" w:pos="2880"/>
          <w:tab w:val="clear" w:pos="4500"/>
          <w:tab w:val="left" w:pos="2835"/>
        </w:tabs>
        <w:jc w:val="both"/>
        <w:rPr>
          <w:rFonts w:ascii="Corbel" w:eastAsiaTheme="minorEastAsia" w:hAnsi="Corbel" w:cs="Segoe UI"/>
          <w:sz w:val="18"/>
          <w:szCs w:val="18"/>
        </w:rPr>
      </w:pPr>
      <w:bookmarkStart w:id="11" w:name="zastupenietext"/>
      <w:bookmarkEnd w:id="11"/>
      <w:r w:rsidRPr="00A15E71">
        <w:rPr>
          <w:rFonts w:ascii="Corbel" w:eastAsiaTheme="minorEastAsia" w:hAnsi="Corbel" w:cs="Segoe UI"/>
          <w:sz w:val="18"/>
          <w:szCs w:val="18"/>
        </w:rPr>
        <w:t>IČO:</w:t>
      </w:r>
      <w:r w:rsidRPr="00A15E71">
        <w:rPr>
          <w:rFonts w:ascii="Corbel" w:eastAsiaTheme="minorEastAsia" w:hAnsi="Corbel" w:cs="Segoe UI"/>
          <w:sz w:val="18"/>
          <w:szCs w:val="18"/>
        </w:rPr>
        <w:tab/>
        <w:t>00 397 865</w:t>
      </w:r>
    </w:p>
    <w:p w14:paraId="7AF5DFAF" w14:textId="5B57686E" w:rsidR="00F372F1" w:rsidRPr="00A15E71" w:rsidRDefault="000F78D5" w:rsidP="006C0F10">
      <w:pPr>
        <w:widowControl w:val="0"/>
        <w:tabs>
          <w:tab w:val="clear" w:pos="2160"/>
          <w:tab w:val="clear" w:pos="2880"/>
          <w:tab w:val="clear" w:pos="4500"/>
          <w:tab w:val="left" w:pos="2835"/>
        </w:tabs>
        <w:rPr>
          <w:rFonts w:ascii="Corbel" w:hAnsi="Corbel" w:cs="Times New Roman"/>
          <w:sz w:val="18"/>
          <w:szCs w:val="18"/>
          <w:lang w:eastAsia="zh-CN"/>
        </w:rPr>
      </w:pPr>
      <w:bookmarkStart w:id="12" w:name="zastupenie"/>
      <w:bookmarkEnd w:id="12"/>
      <w:r w:rsidRPr="00A15E71">
        <w:rPr>
          <w:rFonts w:ascii="Corbel" w:eastAsiaTheme="minorEastAsia" w:hAnsi="Corbel" w:cs="Segoe UI"/>
          <w:sz w:val="18"/>
          <w:szCs w:val="18"/>
        </w:rPr>
        <w:t>Internetová stránka</w:t>
      </w:r>
      <w:r w:rsidR="00F372F1" w:rsidRPr="00A15E71">
        <w:rPr>
          <w:rFonts w:ascii="Corbel" w:eastAsiaTheme="minorEastAsia" w:hAnsi="Corbel" w:cs="Segoe UI"/>
          <w:sz w:val="18"/>
          <w:szCs w:val="18"/>
        </w:rPr>
        <w:t xml:space="preserve">: </w:t>
      </w:r>
      <w:r w:rsidR="00F372F1" w:rsidRPr="00A15E71">
        <w:rPr>
          <w:rFonts w:ascii="Corbel" w:eastAsiaTheme="minorEastAsia" w:hAnsi="Corbel" w:cs="Segoe UI"/>
          <w:sz w:val="18"/>
          <w:szCs w:val="18"/>
        </w:rPr>
        <w:tab/>
      </w:r>
      <w:r w:rsidR="00F372F1" w:rsidRPr="00A15E71">
        <w:rPr>
          <w:rFonts w:ascii="Corbel" w:eastAsiaTheme="minorEastAsia" w:hAnsi="Corbel" w:cs="Segoe UI"/>
          <w:sz w:val="18"/>
          <w:szCs w:val="18"/>
        </w:rPr>
        <w:tab/>
      </w:r>
      <w:hyperlink r:id="rId19" w:history="1">
        <w:r w:rsidR="00F372F1" w:rsidRPr="00A15E71">
          <w:rPr>
            <w:rStyle w:val="Hypertextovprepojenie"/>
            <w:rFonts w:ascii="Corbel" w:eastAsiaTheme="minorEastAsia" w:hAnsi="Corbel" w:cs="Segoe UI"/>
            <w:sz w:val="18"/>
            <w:szCs w:val="18"/>
          </w:rPr>
          <w:t>http://www.uniba.sk</w:t>
        </w:r>
      </w:hyperlink>
      <w:r w:rsidR="00EE7078" w:rsidRPr="00A15E71">
        <w:rPr>
          <w:rFonts w:ascii="Corbel" w:eastAsiaTheme="minorEastAsia" w:hAnsi="Corbel" w:cs="Segoe UI"/>
          <w:sz w:val="18"/>
          <w:szCs w:val="18"/>
        </w:rPr>
        <w:t xml:space="preserve"> </w:t>
      </w:r>
    </w:p>
    <w:p w14:paraId="7B34B448" w14:textId="3D4DFD62" w:rsidR="001F7AF3" w:rsidRPr="00A15E71" w:rsidRDefault="7457C4DB" w:rsidP="006C0F10">
      <w:pPr>
        <w:widowControl w:val="0"/>
        <w:tabs>
          <w:tab w:val="left" w:pos="2835"/>
        </w:tabs>
        <w:ind w:left="2835" w:hanging="2833"/>
        <w:jc w:val="both"/>
        <w:rPr>
          <w:rFonts w:ascii="Corbel" w:eastAsiaTheme="minorEastAsia" w:hAnsi="Corbel" w:cs="Segoe UI"/>
          <w:sz w:val="18"/>
          <w:szCs w:val="18"/>
        </w:rPr>
      </w:pPr>
      <w:r w:rsidRPr="00A15E71">
        <w:rPr>
          <w:rFonts w:ascii="Corbel" w:eastAsiaTheme="minorEastAsia" w:hAnsi="Corbel" w:cs="Segoe UI"/>
          <w:sz w:val="18"/>
          <w:szCs w:val="18"/>
        </w:rPr>
        <w:t>Kontaktná osoba:</w:t>
      </w:r>
      <w:r w:rsidR="3955F4B1" w:rsidRPr="00A15E71">
        <w:rPr>
          <w:rFonts w:ascii="Corbel" w:eastAsiaTheme="minorEastAsia" w:hAnsi="Corbel" w:cs="Segoe UI"/>
          <w:sz w:val="18"/>
          <w:szCs w:val="18"/>
        </w:rPr>
        <w:t xml:space="preserve"> </w:t>
      </w:r>
      <w:r w:rsidRPr="00A15E71">
        <w:rPr>
          <w:rFonts w:ascii="Corbel" w:hAnsi="Corbel"/>
          <w:sz w:val="18"/>
          <w:szCs w:val="18"/>
        </w:rPr>
        <w:tab/>
      </w:r>
      <w:r w:rsidR="001F7AF3" w:rsidRPr="00A15E71">
        <w:rPr>
          <w:rFonts w:ascii="Corbel" w:eastAsiaTheme="minorEastAsia" w:hAnsi="Corbel" w:cs="Segoe UI"/>
          <w:sz w:val="18"/>
          <w:szCs w:val="18"/>
        </w:rPr>
        <w:tab/>
        <w:t>Ing.</w:t>
      </w:r>
      <w:r w:rsidR="004A0373">
        <w:rPr>
          <w:rFonts w:ascii="Corbel" w:eastAsiaTheme="minorEastAsia" w:hAnsi="Corbel" w:cs="Segoe UI"/>
          <w:sz w:val="18"/>
          <w:szCs w:val="18"/>
        </w:rPr>
        <w:t xml:space="preserve"> Miroslava Vyšná</w:t>
      </w:r>
      <w:r w:rsidR="001F7AF3" w:rsidRPr="00A15E71">
        <w:rPr>
          <w:rFonts w:ascii="Corbel" w:eastAsiaTheme="minorEastAsia" w:hAnsi="Corbel" w:cs="Segoe UI"/>
          <w:sz w:val="18"/>
          <w:szCs w:val="18"/>
        </w:rPr>
        <w:t>, odborný referent Oddelenia centrálneho obstarávania zákaziek</w:t>
      </w:r>
    </w:p>
    <w:p w14:paraId="2FF531D8" w14:textId="3234E093" w:rsidR="001F7AF3" w:rsidRPr="00A15E71" w:rsidRDefault="001F7AF3" w:rsidP="006C0F10">
      <w:pPr>
        <w:widowControl w:val="0"/>
        <w:tabs>
          <w:tab w:val="left" w:pos="2835"/>
        </w:tabs>
        <w:rPr>
          <w:rFonts w:ascii="Corbel" w:eastAsiaTheme="minorEastAsia" w:hAnsi="Corbel" w:cs="Segoe UI"/>
          <w:sz w:val="18"/>
          <w:szCs w:val="18"/>
        </w:rPr>
      </w:pPr>
      <w:r w:rsidRPr="00A15E71">
        <w:rPr>
          <w:rFonts w:ascii="Corbel" w:eastAsiaTheme="minorEastAsia" w:hAnsi="Corbel" w:cs="Segoe UI"/>
          <w:sz w:val="18"/>
          <w:szCs w:val="18"/>
        </w:rPr>
        <w:tab/>
      </w:r>
      <w:r w:rsidRPr="00A15E71">
        <w:rPr>
          <w:rFonts w:ascii="Corbel" w:eastAsiaTheme="minorEastAsia" w:hAnsi="Corbel" w:cs="Segoe UI"/>
          <w:sz w:val="18"/>
          <w:szCs w:val="18"/>
        </w:rPr>
        <w:tab/>
      </w:r>
      <w:r w:rsidR="004A0373">
        <w:rPr>
          <w:rFonts w:ascii="Corbel" w:eastAsiaTheme="minorEastAsia" w:hAnsi="Corbel" w:cs="Segoe UI"/>
          <w:sz w:val="18"/>
          <w:szCs w:val="18"/>
        </w:rPr>
        <w:t>+</w:t>
      </w:r>
      <w:r w:rsidR="00D24FA7">
        <w:rPr>
          <w:rFonts w:ascii="Corbel" w:eastAsiaTheme="minorEastAsia" w:hAnsi="Corbel" w:cs="Segoe UI"/>
          <w:sz w:val="18"/>
          <w:szCs w:val="18"/>
        </w:rPr>
        <w:t>421 2 9010 2074</w:t>
      </w:r>
    </w:p>
    <w:p w14:paraId="6C85FB1D" w14:textId="6B0650CB" w:rsidR="001F7AF3" w:rsidRDefault="001F7AF3" w:rsidP="006C0F10">
      <w:pPr>
        <w:widowControl w:val="0"/>
        <w:tabs>
          <w:tab w:val="left" w:pos="2835"/>
        </w:tabs>
        <w:rPr>
          <w:rStyle w:val="Hypertextovprepojenie"/>
          <w:rFonts w:ascii="Corbel" w:eastAsiaTheme="minorEastAsia" w:hAnsi="Corbel" w:cs="Segoe UI"/>
          <w:sz w:val="18"/>
          <w:szCs w:val="18"/>
        </w:rPr>
      </w:pPr>
      <w:r w:rsidRPr="00A15E71">
        <w:rPr>
          <w:rFonts w:ascii="Corbel" w:eastAsiaTheme="minorEastAsia" w:hAnsi="Corbel" w:cs="Segoe UI"/>
          <w:sz w:val="18"/>
          <w:szCs w:val="18"/>
        </w:rPr>
        <w:tab/>
      </w:r>
      <w:r w:rsidRPr="00A15E71">
        <w:rPr>
          <w:rFonts w:ascii="Corbel" w:eastAsiaTheme="minorEastAsia" w:hAnsi="Corbel" w:cs="Segoe UI"/>
          <w:sz w:val="18"/>
          <w:szCs w:val="18"/>
        </w:rPr>
        <w:tab/>
      </w:r>
      <w:hyperlink r:id="rId20" w:history="1">
        <w:r w:rsidR="00294A68" w:rsidRPr="00997109">
          <w:rPr>
            <w:rStyle w:val="Hypertextovprepojenie"/>
            <w:rFonts w:ascii="Corbel" w:eastAsiaTheme="minorEastAsia" w:hAnsi="Corbel" w:cs="Segoe UI"/>
            <w:sz w:val="18"/>
            <w:szCs w:val="18"/>
          </w:rPr>
          <w:t>miroslava.vysna@uniba.sk</w:t>
        </w:r>
      </w:hyperlink>
    </w:p>
    <w:p w14:paraId="576BE67D" w14:textId="77777777" w:rsidR="00A90CCB" w:rsidRDefault="00A90CCB" w:rsidP="006C0F10">
      <w:pPr>
        <w:widowControl w:val="0"/>
        <w:tabs>
          <w:tab w:val="left" w:pos="2835"/>
        </w:tabs>
        <w:rPr>
          <w:rFonts w:ascii="Corbel" w:eastAsiaTheme="minorEastAsia" w:hAnsi="Corbel" w:cs="Segoe UI"/>
          <w:sz w:val="18"/>
          <w:szCs w:val="18"/>
        </w:rPr>
      </w:pPr>
    </w:p>
    <w:p w14:paraId="5998D30E" w14:textId="7B2A4C03" w:rsidR="00294A68" w:rsidRPr="00A15E71" w:rsidRDefault="00755662" w:rsidP="006C0F10">
      <w:pPr>
        <w:widowControl w:val="0"/>
        <w:tabs>
          <w:tab w:val="left" w:pos="2835"/>
        </w:tabs>
        <w:rPr>
          <w:rFonts w:ascii="Corbel" w:eastAsiaTheme="minorEastAsia" w:hAnsi="Corbel"/>
          <w:sz w:val="18"/>
          <w:szCs w:val="18"/>
        </w:rPr>
      </w:pPr>
      <w:proofErr w:type="spellStart"/>
      <w:r>
        <w:rPr>
          <w:rFonts w:ascii="Corbel" w:eastAsiaTheme="minorEastAsia" w:hAnsi="Corbel" w:cs="Segoe UI"/>
          <w:sz w:val="18"/>
          <w:szCs w:val="18"/>
        </w:rPr>
        <w:t>Link</w:t>
      </w:r>
      <w:proofErr w:type="spellEnd"/>
      <w:r>
        <w:rPr>
          <w:rFonts w:ascii="Corbel" w:eastAsiaTheme="minorEastAsia" w:hAnsi="Corbel" w:cs="Segoe UI"/>
          <w:sz w:val="18"/>
          <w:szCs w:val="18"/>
        </w:rPr>
        <w:t xml:space="preserve"> </w:t>
      </w:r>
      <w:r w:rsidR="00294A68">
        <w:rPr>
          <w:rFonts w:ascii="Corbel" w:eastAsiaTheme="minorEastAsia" w:hAnsi="Corbel" w:cs="Segoe UI"/>
          <w:sz w:val="18"/>
          <w:szCs w:val="18"/>
        </w:rPr>
        <w:t>na zákazku</w:t>
      </w:r>
      <w:r>
        <w:rPr>
          <w:rFonts w:ascii="Corbel" w:eastAsiaTheme="minorEastAsia" w:hAnsi="Corbel" w:cs="Segoe UI"/>
          <w:sz w:val="18"/>
          <w:szCs w:val="18"/>
        </w:rPr>
        <w:t xml:space="preserve"> v</w:t>
      </w:r>
      <w:r w:rsidR="004554A3">
        <w:rPr>
          <w:rFonts w:ascii="Corbel" w:eastAsiaTheme="minorEastAsia" w:hAnsi="Corbel" w:cs="Segoe UI"/>
          <w:sz w:val="18"/>
          <w:szCs w:val="18"/>
        </w:rPr>
        <w:t> </w:t>
      </w:r>
      <w:r>
        <w:rPr>
          <w:rFonts w:ascii="Corbel" w:eastAsiaTheme="minorEastAsia" w:hAnsi="Corbel" w:cs="Segoe UI"/>
          <w:sz w:val="18"/>
          <w:szCs w:val="18"/>
        </w:rPr>
        <w:t>systém</w:t>
      </w:r>
      <w:r w:rsidR="004554A3">
        <w:rPr>
          <w:rFonts w:ascii="Corbel" w:eastAsiaTheme="minorEastAsia" w:hAnsi="Corbel" w:cs="Segoe UI"/>
          <w:sz w:val="18"/>
          <w:szCs w:val="18"/>
        </w:rPr>
        <w:t xml:space="preserve">e </w:t>
      </w:r>
      <w:proofErr w:type="spellStart"/>
      <w:r w:rsidR="004554A3">
        <w:rPr>
          <w:rFonts w:ascii="Corbel" w:eastAsiaTheme="minorEastAsia" w:hAnsi="Corbel" w:cs="Segoe UI"/>
          <w:sz w:val="18"/>
          <w:szCs w:val="18"/>
        </w:rPr>
        <w:t>Josephine</w:t>
      </w:r>
      <w:proofErr w:type="spellEnd"/>
      <w:r w:rsidR="004554A3">
        <w:rPr>
          <w:rFonts w:ascii="Corbel" w:eastAsiaTheme="minorEastAsia" w:hAnsi="Corbel" w:cs="Segoe UI"/>
          <w:sz w:val="18"/>
          <w:szCs w:val="18"/>
        </w:rPr>
        <w:t xml:space="preserve">: </w:t>
      </w:r>
      <w:hyperlink r:id="rId21" w:history="1">
        <w:r w:rsidR="00A90CCB" w:rsidRPr="0063678F">
          <w:rPr>
            <w:rStyle w:val="Hypertextovprepojenie"/>
            <w:rFonts w:ascii="Corbel" w:eastAsiaTheme="minorEastAsia" w:hAnsi="Corbel" w:cs="Segoe UI"/>
            <w:sz w:val="18"/>
            <w:szCs w:val="18"/>
          </w:rPr>
          <w:t>https://josephine.proebiz.com/sk/tender/60864/summary</w:t>
        </w:r>
      </w:hyperlink>
      <w:r w:rsidR="00A90CCB">
        <w:rPr>
          <w:rFonts w:ascii="Corbel" w:eastAsiaTheme="minorEastAsia" w:hAnsi="Corbel" w:cs="Segoe UI"/>
          <w:sz w:val="18"/>
          <w:szCs w:val="18"/>
        </w:rPr>
        <w:t xml:space="preserve"> </w:t>
      </w:r>
    </w:p>
    <w:p w14:paraId="19CD4F11" w14:textId="03171996" w:rsidR="00F372F1" w:rsidRPr="002422B3" w:rsidRDefault="00F372F1" w:rsidP="006C0F10">
      <w:pPr>
        <w:widowControl w:val="0"/>
        <w:tabs>
          <w:tab w:val="clear" w:pos="2160"/>
          <w:tab w:val="clear" w:pos="2880"/>
          <w:tab w:val="clear" w:pos="4500"/>
          <w:tab w:val="left" w:pos="2835"/>
        </w:tabs>
        <w:ind w:left="2835" w:hanging="2833"/>
        <w:jc w:val="both"/>
        <w:rPr>
          <w:rStyle w:val="Hypertextovprepojenie"/>
          <w:rFonts w:ascii="Corbel" w:eastAsiaTheme="minorEastAsia" w:hAnsi="Corbel"/>
          <w:color w:val="auto"/>
          <w:sz w:val="18"/>
          <w:szCs w:val="18"/>
          <w:u w:val="none"/>
        </w:rPr>
      </w:pPr>
    </w:p>
    <w:p w14:paraId="745F012F" w14:textId="77777777" w:rsidR="00F372F1" w:rsidRPr="00A15E71" w:rsidRDefault="00F372F1" w:rsidP="006C0F10">
      <w:pPr>
        <w:pStyle w:val="Hlavika"/>
        <w:tabs>
          <w:tab w:val="clear" w:pos="4536"/>
          <w:tab w:val="clear" w:pos="9072"/>
        </w:tabs>
        <w:rPr>
          <w:rFonts w:ascii="Corbel" w:hAnsi="Corbel" w:cs="Segoe UI"/>
          <w:sz w:val="18"/>
          <w:szCs w:val="18"/>
        </w:rPr>
      </w:pPr>
    </w:p>
    <w:p w14:paraId="70E13021" w14:textId="7EA9B737" w:rsidR="00327B3C" w:rsidRPr="00A15E71" w:rsidRDefault="00F372F1" w:rsidP="00CC2FA4">
      <w:pPr>
        <w:pStyle w:val="Nadpis5"/>
        <w:numPr>
          <w:ilvl w:val="0"/>
          <w:numId w:val="0"/>
        </w:numPr>
        <w:ind w:left="1008"/>
      </w:pPr>
      <w:bookmarkStart w:id="13" w:name="_Toc170200476"/>
      <w:r w:rsidRPr="00A15E71">
        <w:t xml:space="preserve">2. </w:t>
      </w:r>
      <w:r w:rsidR="00A55173" w:rsidRPr="00A15E71">
        <w:t>PREDMET ZÁKAZKY</w:t>
      </w:r>
      <w:bookmarkEnd w:id="13"/>
      <w:r w:rsidRPr="00A15E71">
        <w:t xml:space="preserve"> </w:t>
      </w:r>
    </w:p>
    <w:p w14:paraId="21FEEF2C" w14:textId="01F102B3" w:rsidR="00DA51EF" w:rsidRPr="00A15E71" w:rsidRDefault="00F372F1" w:rsidP="00FB335F">
      <w:pPr>
        <w:pStyle w:val="Default"/>
        <w:numPr>
          <w:ilvl w:val="1"/>
          <w:numId w:val="30"/>
        </w:numPr>
        <w:rPr>
          <w:rFonts w:ascii="Corbel" w:hAnsi="Corbel" w:cs="Segoe UI"/>
          <w:iCs/>
          <w:sz w:val="18"/>
          <w:szCs w:val="18"/>
        </w:rPr>
      </w:pPr>
      <w:r w:rsidRPr="00A15E71">
        <w:rPr>
          <w:rFonts w:ascii="Corbel" w:hAnsi="Corbel" w:cs="Segoe UI"/>
          <w:iCs/>
          <w:sz w:val="18"/>
          <w:szCs w:val="18"/>
        </w:rPr>
        <w:t>Názov zákazky:</w:t>
      </w:r>
    </w:p>
    <w:p w14:paraId="4409AB2B" w14:textId="69BA7257" w:rsidR="00CB71A7" w:rsidRPr="00DB7E05" w:rsidRDefault="00CB71A7" w:rsidP="006C0F10">
      <w:pPr>
        <w:pStyle w:val="Zkladntext3"/>
        <w:jc w:val="both"/>
        <w:rPr>
          <w:rFonts w:ascii="Corbel" w:hAnsi="Corbel" w:cs="Segoe UI"/>
          <w:noProof w:val="0"/>
          <w:color w:val="000000"/>
          <w:sz w:val="18"/>
          <w:szCs w:val="18"/>
        </w:rPr>
      </w:pPr>
      <w:r w:rsidRPr="00DB7E05">
        <w:rPr>
          <w:rFonts w:ascii="Corbel" w:hAnsi="Corbel" w:cs="Segoe UI"/>
          <w:noProof w:val="0"/>
          <w:color w:val="000000"/>
          <w:sz w:val="18"/>
          <w:szCs w:val="18"/>
        </w:rPr>
        <w:t>„</w:t>
      </w:r>
      <w:r w:rsidR="000D5240" w:rsidRPr="00D0619B">
        <w:rPr>
          <w:rFonts w:ascii="Corbel" w:hAnsi="Corbel" w:cs="Times New Roman"/>
          <w:i/>
          <w:iCs/>
          <w:color w:val="000000"/>
          <w:kern w:val="36"/>
          <w:sz w:val="18"/>
          <w:szCs w:val="18"/>
        </w:rPr>
        <w:t>Automatizovaný systém elektronickej správy registratúry a obehu dokumentov pre Univerzitu Komenského v Bratislave</w:t>
      </w:r>
      <w:r w:rsidRPr="00D0619B">
        <w:rPr>
          <w:rFonts w:ascii="Corbel" w:hAnsi="Corbel" w:cs="Segoe UI"/>
          <w:i/>
          <w:iCs/>
          <w:noProof w:val="0"/>
          <w:color w:val="000000"/>
          <w:sz w:val="18"/>
          <w:szCs w:val="18"/>
        </w:rPr>
        <w:t>“</w:t>
      </w:r>
    </w:p>
    <w:p w14:paraId="6CF96372" w14:textId="77777777" w:rsidR="00684C17" w:rsidRDefault="00684C17" w:rsidP="006C0F10">
      <w:pPr>
        <w:pStyle w:val="Default"/>
        <w:jc w:val="both"/>
        <w:rPr>
          <w:rFonts w:ascii="Corbel" w:hAnsi="Corbel" w:cs="Segoe UI"/>
          <w:sz w:val="18"/>
          <w:szCs w:val="18"/>
        </w:rPr>
      </w:pPr>
    </w:p>
    <w:p w14:paraId="3355E4C3" w14:textId="72015562" w:rsidR="00684C17" w:rsidRDefault="00684C17" w:rsidP="006C0F10">
      <w:pPr>
        <w:pStyle w:val="Default"/>
        <w:jc w:val="both"/>
        <w:rPr>
          <w:rFonts w:ascii="Corbel" w:hAnsi="Corbel" w:cs="Segoe UI"/>
          <w:sz w:val="18"/>
          <w:szCs w:val="18"/>
        </w:rPr>
      </w:pPr>
      <w:r w:rsidRPr="00755CBF">
        <w:rPr>
          <w:rFonts w:ascii="Corbel" w:hAnsi="Corbel"/>
          <w:sz w:val="18"/>
          <w:szCs w:val="18"/>
        </w:rPr>
        <w:t>Predmetom tejto nadlimitnej</w:t>
      </w:r>
      <w:r w:rsidR="00465CA8">
        <w:rPr>
          <w:rFonts w:ascii="Corbel" w:hAnsi="Corbel"/>
          <w:sz w:val="18"/>
          <w:szCs w:val="18"/>
        </w:rPr>
        <w:t xml:space="preserve"> zmiešanej</w:t>
      </w:r>
      <w:r w:rsidRPr="00755CBF">
        <w:rPr>
          <w:rFonts w:ascii="Corbel" w:hAnsi="Corbel"/>
          <w:sz w:val="18"/>
          <w:szCs w:val="18"/>
        </w:rPr>
        <w:t xml:space="preserve"> zákazky na </w:t>
      </w:r>
      <w:r w:rsidR="006605CE">
        <w:rPr>
          <w:rFonts w:ascii="Corbel" w:hAnsi="Corbel"/>
          <w:sz w:val="18"/>
          <w:szCs w:val="18"/>
        </w:rPr>
        <w:t>dodanie tovarov</w:t>
      </w:r>
      <w:r w:rsidR="00465CA8">
        <w:rPr>
          <w:rFonts w:ascii="Corbel" w:hAnsi="Corbel"/>
          <w:sz w:val="18"/>
          <w:szCs w:val="18"/>
        </w:rPr>
        <w:t xml:space="preserve"> a poskytnutie služieb</w:t>
      </w:r>
      <w:r w:rsidRPr="00755CBF">
        <w:rPr>
          <w:rFonts w:ascii="Corbel" w:hAnsi="Corbel"/>
          <w:sz w:val="18"/>
          <w:szCs w:val="18"/>
        </w:rPr>
        <w:t xml:space="preserve"> je dodanie</w:t>
      </w:r>
      <w:r w:rsidR="001938A1">
        <w:rPr>
          <w:rFonts w:ascii="Corbel" w:hAnsi="Corbel"/>
          <w:sz w:val="18"/>
          <w:szCs w:val="18"/>
        </w:rPr>
        <w:t>, inštalácia</w:t>
      </w:r>
      <w:r w:rsidRPr="00755CBF">
        <w:rPr>
          <w:rFonts w:ascii="Corbel" w:hAnsi="Corbel"/>
          <w:sz w:val="18"/>
          <w:szCs w:val="18"/>
        </w:rPr>
        <w:t xml:space="preserve"> a</w:t>
      </w:r>
      <w:r w:rsidR="00CF0E75">
        <w:rPr>
          <w:rFonts w:ascii="Corbel" w:hAnsi="Corbel"/>
          <w:sz w:val="18"/>
          <w:szCs w:val="18"/>
        </w:rPr>
        <w:t> </w:t>
      </w:r>
      <w:r w:rsidRPr="00755CBF">
        <w:rPr>
          <w:rFonts w:ascii="Corbel" w:hAnsi="Corbel"/>
          <w:sz w:val="18"/>
          <w:szCs w:val="18"/>
        </w:rPr>
        <w:t>implementácia</w:t>
      </w:r>
      <w:r w:rsidR="00CF0E75">
        <w:rPr>
          <w:rFonts w:ascii="Corbel" w:hAnsi="Corbel"/>
          <w:sz w:val="18"/>
          <w:szCs w:val="18"/>
        </w:rPr>
        <w:t xml:space="preserve"> </w:t>
      </w:r>
      <w:r w:rsidR="00AD2B16">
        <w:rPr>
          <w:rFonts w:ascii="Corbel" w:hAnsi="Corbel"/>
          <w:sz w:val="18"/>
          <w:szCs w:val="18"/>
        </w:rPr>
        <w:t>(</w:t>
      </w:r>
      <w:r w:rsidR="00EA69D9">
        <w:rPr>
          <w:rFonts w:ascii="Corbel" w:hAnsi="Corbel"/>
          <w:sz w:val="18"/>
          <w:szCs w:val="18"/>
        </w:rPr>
        <w:t>vrátane úprav</w:t>
      </w:r>
      <w:r w:rsidR="0050193A">
        <w:rPr>
          <w:rFonts w:ascii="Corbel" w:hAnsi="Corbel"/>
          <w:sz w:val="18"/>
          <w:szCs w:val="18"/>
        </w:rPr>
        <w:t xml:space="preserve"> podľa interných procesov</w:t>
      </w:r>
      <w:r w:rsidR="009502E5">
        <w:rPr>
          <w:rFonts w:ascii="Corbel" w:hAnsi="Corbel"/>
          <w:sz w:val="18"/>
          <w:szCs w:val="18"/>
        </w:rPr>
        <w:t xml:space="preserve"> verejného obstarávateľa</w:t>
      </w:r>
      <w:r w:rsidR="00AD2B16">
        <w:rPr>
          <w:rFonts w:ascii="Corbel" w:hAnsi="Corbel"/>
          <w:sz w:val="18"/>
          <w:szCs w:val="18"/>
        </w:rPr>
        <w:t>)</w:t>
      </w:r>
      <w:r w:rsidR="00CF0E75">
        <w:rPr>
          <w:rFonts w:ascii="Corbel" w:hAnsi="Corbel"/>
          <w:sz w:val="18"/>
          <w:szCs w:val="18"/>
        </w:rPr>
        <w:t xml:space="preserve"> cer</w:t>
      </w:r>
      <w:r w:rsidR="0079001C">
        <w:rPr>
          <w:rFonts w:ascii="Corbel" w:hAnsi="Corbel"/>
          <w:sz w:val="18"/>
          <w:szCs w:val="18"/>
        </w:rPr>
        <w:t>t</w:t>
      </w:r>
      <w:r w:rsidR="00CF0E75">
        <w:rPr>
          <w:rFonts w:ascii="Corbel" w:hAnsi="Corbel"/>
          <w:sz w:val="18"/>
          <w:szCs w:val="18"/>
        </w:rPr>
        <w:t>i</w:t>
      </w:r>
      <w:r w:rsidR="003A2D13">
        <w:rPr>
          <w:rFonts w:ascii="Corbel" w:hAnsi="Corbel"/>
          <w:sz w:val="18"/>
          <w:szCs w:val="18"/>
        </w:rPr>
        <w:t>f</w:t>
      </w:r>
      <w:r w:rsidR="00CF0E75">
        <w:rPr>
          <w:rFonts w:ascii="Corbel" w:hAnsi="Corbel"/>
          <w:sz w:val="18"/>
          <w:szCs w:val="18"/>
        </w:rPr>
        <w:t>ikovaného</w:t>
      </w:r>
      <w:r w:rsidRPr="00755CBF">
        <w:rPr>
          <w:rFonts w:ascii="Corbel" w:hAnsi="Corbel"/>
          <w:sz w:val="18"/>
          <w:szCs w:val="18"/>
        </w:rPr>
        <w:t xml:space="preserve"> </w:t>
      </w:r>
      <w:r w:rsidR="00D563EE">
        <w:rPr>
          <w:rFonts w:ascii="Corbel" w:hAnsi="Corbel"/>
          <w:sz w:val="18"/>
          <w:szCs w:val="18"/>
        </w:rPr>
        <w:t>elektronického</w:t>
      </w:r>
      <w:r w:rsidRPr="00755CBF">
        <w:rPr>
          <w:rFonts w:ascii="Corbel" w:hAnsi="Corbel"/>
          <w:sz w:val="18"/>
          <w:szCs w:val="18"/>
        </w:rPr>
        <w:t xml:space="preserve"> informačného systému verejnej správy Elektronická registratúra (ďalej len ako „</w:t>
      </w:r>
      <w:r w:rsidR="00AC2FF3">
        <w:rPr>
          <w:rFonts w:ascii="Corbel" w:hAnsi="Corbel"/>
          <w:sz w:val="18"/>
          <w:szCs w:val="18"/>
        </w:rPr>
        <w:t>s</w:t>
      </w:r>
      <w:r w:rsidRPr="00755CBF">
        <w:rPr>
          <w:rFonts w:ascii="Corbel" w:hAnsi="Corbel"/>
          <w:sz w:val="18"/>
          <w:szCs w:val="18"/>
        </w:rPr>
        <w:t>ystém“), na zabezpečenie kompletnej správy listinných a elektronických dokumentov s cieľom IKT prostriedkami kompletne pokryť procesy od prijatia podania, jeho evidencie až po archiváciu spisu</w:t>
      </w:r>
      <w:r w:rsidR="00BC2BF1">
        <w:rPr>
          <w:rFonts w:ascii="Corbel" w:hAnsi="Corbel"/>
          <w:sz w:val="18"/>
          <w:szCs w:val="18"/>
        </w:rPr>
        <w:t xml:space="preserve"> </w:t>
      </w:r>
      <w:r w:rsidR="00BC2BF1" w:rsidRPr="00AD0F49">
        <w:rPr>
          <w:rFonts w:ascii="Corbel" w:hAnsi="Corbel"/>
          <w:sz w:val="18"/>
          <w:szCs w:val="18"/>
        </w:rPr>
        <w:t>a obehu dokumentov</w:t>
      </w:r>
      <w:r w:rsidR="00AD0F49" w:rsidRPr="00AD0F49">
        <w:rPr>
          <w:rFonts w:ascii="Corbel" w:hAnsi="Corbel"/>
          <w:sz w:val="18"/>
          <w:szCs w:val="18"/>
        </w:rPr>
        <w:t>.</w:t>
      </w:r>
      <w:r w:rsidRPr="00755CBF">
        <w:rPr>
          <w:rFonts w:ascii="Corbel" w:hAnsi="Corbel"/>
          <w:sz w:val="18"/>
          <w:szCs w:val="18"/>
        </w:rPr>
        <w:t xml:space="preserve"> Predmetom zákazky je aj zabezpečenie služieb technickej podpory prevádzky, údržby a rozvoja </w:t>
      </w:r>
      <w:r w:rsidR="00E04906">
        <w:rPr>
          <w:rFonts w:ascii="Corbel" w:hAnsi="Corbel"/>
          <w:sz w:val="18"/>
          <w:szCs w:val="18"/>
        </w:rPr>
        <w:t>s</w:t>
      </w:r>
      <w:r w:rsidRPr="00755CBF">
        <w:rPr>
          <w:rFonts w:ascii="Corbel" w:hAnsi="Corbel"/>
          <w:sz w:val="18"/>
          <w:szCs w:val="18"/>
        </w:rPr>
        <w:t xml:space="preserve">ystému z dôvodu zabezpečenia jeho riadnej prevádzkyschopnosti a úprav funkcionalít tak, aby mohla byť zabezpečená </w:t>
      </w:r>
      <w:proofErr w:type="spellStart"/>
      <w:r w:rsidRPr="00755CBF">
        <w:rPr>
          <w:rFonts w:ascii="Corbel" w:hAnsi="Corbel"/>
          <w:sz w:val="18"/>
          <w:szCs w:val="18"/>
        </w:rPr>
        <w:t>interoperabilita</w:t>
      </w:r>
      <w:proofErr w:type="spellEnd"/>
      <w:r w:rsidRPr="00755CBF">
        <w:rPr>
          <w:rFonts w:ascii="Corbel" w:hAnsi="Corbel"/>
          <w:sz w:val="18"/>
          <w:szCs w:val="18"/>
        </w:rPr>
        <w:t xml:space="preserve"> so všetkými informačnými systémami, s ktorými bude </w:t>
      </w:r>
      <w:r w:rsidR="00E04906">
        <w:rPr>
          <w:rFonts w:ascii="Corbel" w:hAnsi="Corbel"/>
          <w:sz w:val="18"/>
          <w:szCs w:val="18"/>
        </w:rPr>
        <w:t>s</w:t>
      </w:r>
      <w:r w:rsidRPr="00755CBF">
        <w:rPr>
          <w:rFonts w:ascii="Corbel" w:hAnsi="Corbel"/>
          <w:sz w:val="18"/>
          <w:szCs w:val="18"/>
        </w:rPr>
        <w:t>ystém integrovaný</w:t>
      </w:r>
      <w:r w:rsidR="00276C86" w:rsidRPr="00276C86">
        <w:rPr>
          <w:rFonts w:ascii="Corbel" w:hAnsi="Corbel"/>
          <w:sz w:val="18"/>
          <w:szCs w:val="18"/>
        </w:rPr>
        <w:t xml:space="preserve"> </w:t>
      </w:r>
      <w:r w:rsidR="003C0930" w:rsidRPr="00D050BB">
        <w:rPr>
          <w:rFonts w:ascii="Corbel" w:hAnsi="Corbel"/>
          <w:sz w:val="18"/>
          <w:szCs w:val="18"/>
        </w:rPr>
        <w:t>počas doby</w:t>
      </w:r>
      <w:r w:rsidR="00741693" w:rsidRPr="00D050BB">
        <w:rPr>
          <w:rFonts w:ascii="Corbel" w:hAnsi="Corbel"/>
          <w:sz w:val="18"/>
          <w:szCs w:val="18"/>
        </w:rPr>
        <w:t xml:space="preserve"> mini</w:t>
      </w:r>
      <w:r w:rsidR="00A1654F" w:rsidRPr="00D050BB">
        <w:rPr>
          <w:rFonts w:ascii="Corbel" w:hAnsi="Corbel"/>
          <w:sz w:val="18"/>
          <w:szCs w:val="18"/>
        </w:rPr>
        <w:t>m</w:t>
      </w:r>
      <w:r w:rsidR="00741693" w:rsidRPr="00D050BB">
        <w:rPr>
          <w:rFonts w:ascii="Corbel" w:hAnsi="Corbel"/>
          <w:sz w:val="18"/>
          <w:szCs w:val="18"/>
        </w:rPr>
        <w:t>álne</w:t>
      </w:r>
      <w:r w:rsidR="003C0930" w:rsidRPr="00D050BB">
        <w:rPr>
          <w:rFonts w:ascii="Corbel" w:hAnsi="Corbel"/>
          <w:sz w:val="18"/>
          <w:szCs w:val="18"/>
        </w:rPr>
        <w:t xml:space="preserve"> </w:t>
      </w:r>
      <w:r w:rsidR="00741693" w:rsidRPr="00D050BB">
        <w:rPr>
          <w:rFonts w:ascii="Corbel" w:hAnsi="Corbel"/>
          <w:sz w:val="18"/>
          <w:szCs w:val="18"/>
        </w:rPr>
        <w:t>5 ro</w:t>
      </w:r>
      <w:r w:rsidR="00A1654F" w:rsidRPr="00D050BB">
        <w:rPr>
          <w:rFonts w:ascii="Corbel" w:hAnsi="Corbel"/>
          <w:sz w:val="18"/>
          <w:szCs w:val="18"/>
        </w:rPr>
        <w:t>kov.</w:t>
      </w:r>
    </w:p>
    <w:p w14:paraId="0ABD36F4" w14:textId="77777777" w:rsidR="00684C17" w:rsidRDefault="00684C17" w:rsidP="006C0F10">
      <w:pPr>
        <w:pStyle w:val="Default"/>
        <w:jc w:val="both"/>
        <w:rPr>
          <w:rFonts w:ascii="Corbel" w:hAnsi="Corbel" w:cs="Segoe UI"/>
          <w:sz w:val="18"/>
          <w:szCs w:val="18"/>
        </w:rPr>
      </w:pPr>
    </w:p>
    <w:p w14:paraId="194F95E1" w14:textId="5AE585B0" w:rsidR="00762E73" w:rsidRPr="00A15E71" w:rsidRDefault="00762E73" w:rsidP="006C0F10">
      <w:pPr>
        <w:pStyle w:val="Default"/>
        <w:jc w:val="both"/>
        <w:rPr>
          <w:rFonts w:ascii="Corbel" w:hAnsi="Corbel" w:cs="Segoe UI"/>
          <w:sz w:val="18"/>
          <w:szCs w:val="18"/>
        </w:rPr>
      </w:pPr>
      <w:r w:rsidRPr="00A15E71">
        <w:rPr>
          <w:rFonts w:ascii="Corbel" w:hAnsi="Corbel" w:cs="Segoe UI"/>
          <w:sz w:val="18"/>
          <w:szCs w:val="18"/>
        </w:rPr>
        <w:t>Bližší opis predmetu zákazky je uvedený v </w:t>
      </w:r>
      <w:r w:rsidR="00D5613E">
        <w:rPr>
          <w:rFonts w:ascii="Corbel" w:hAnsi="Corbel" w:cs="Segoe UI"/>
          <w:sz w:val="18"/>
          <w:szCs w:val="18"/>
        </w:rPr>
        <w:t>prílohách týchto súťažných podkladov.</w:t>
      </w:r>
    </w:p>
    <w:p w14:paraId="428CF981" w14:textId="77777777" w:rsidR="00D45101" w:rsidRPr="00A15E71" w:rsidRDefault="00D45101" w:rsidP="006C0F10">
      <w:pPr>
        <w:pStyle w:val="Default"/>
        <w:jc w:val="both"/>
        <w:rPr>
          <w:rFonts w:ascii="Corbel" w:hAnsi="Corbel" w:cs="Segoe UI"/>
          <w:sz w:val="18"/>
          <w:szCs w:val="18"/>
        </w:rPr>
      </w:pPr>
    </w:p>
    <w:p w14:paraId="2D9D808F" w14:textId="4BDFDF55" w:rsidR="00F372F1" w:rsidRPr="00961895" w:rsidRDefault="00F372F1" w:rsidP="00FB335F">
      <w:pPr>
        <w:pStyle w:val="Default"/>
        <w:numPr>
          <w:ilvl w:val="1"/>
          <w:numId w:val="31"/>
        </w:numPr>
        <w:jc w:val="both"/>
        <w:rPr>
          <w:rFonts w:ascii="Corbel" w:hAnsi="Corbel" w:cs="Segoe UI"/>
          <w:sz w:val="18"/>
          <w:szCs w:val="18"/>
        </w:rPr>
      </w:pPr>
      <w:r w:rsidRPr="00A15E71">
        <w:rPr>
          <w:rFonts w:ascii="Corbel" w:hAnsi="Corbel" w:cs="Segoe UI"/>
          <w:sz w:val="18"/>
          <w:szCs w:val="18"/>
        </w:rPr>
        <w:t>CPV kód</w:t>
      </w:r>
      <w:r w:rsidRPr="00A15E71">
        <w:rPr>
          <w:rFonts w:ascii="Corbel" w:hAnsi="Corbel" w:cs="Segoe UI"/>
          <w:iCs/>
          <w:sz w:val="18"/>
          <w:szCs w:val="18"/>
        </w:rPr>
        <w:t xml:space="preserve"> (spoločný slovník obstarávania) </w:t>
      </w:r>
    </w:p>
    <w:tbl>
      <w:tblPr>
        <w:tblStyle w:val="Mriekatabuky"/>
        <w:tblW w:w="0" w:type="auto"/>
        <w:jc w:val="center"/>
        <w:tblLook w:val="04A0" w:firstRow="1" w:lastRow="0" w:firstColumn="1" w:lastColumn="0" w:noHBand="0" w:noVBand="1"/>
      </w:tblPr>
      <w:tblGrid>
        <w:gridCol w:w="4523"/>
        <w:gridCol w:w="4523"/>
      </w:tblGrid>
      <w:tr w:rsidR="00F372F1" w:rsidRPr="00A15E71" w14:paraId="6B129EAB" w14:textId="77777777" w:rsidTr="00DD70B2">
        <w:trPr>
          <w:trHeight w:hRule="exact" w:val="612"/>
          <w:jc w:val="center"/>
        </w:trPr>
        <w:tc>
          <w:tcPr>
            <w:tcW w:w="9046" w:type="dxa"/>
            <w:gridSpan w:val="2"/>
            <w:shd w:val="clear" w:color="auto" w:fill="BFBFBF" w:themeFill="background1" w:themeFillShade="BF"/>
            <w:vAlign w:val="center"/>
          </w:tcPr>
          <w:p w14:paraId="33FC248A" w14:textId="019587C8" w:rsidR="00F372F1" w:rsidRPr="00A15E71" w:rsidRDefault="00327B3C" w:rsidP="006C0F10">
            <w:pPr>
              <w:pStyle w:val="Default"/>
              <w:spacing w:after="258"/>
              <w:rPr>
                <w:rFonts w:ascii="Corbel" w:hAnsi="Corbel" w:cs="Segoe UI"/>
                <w:b/>
                <w:sz w:val="18"/>
                <w:szCs w:val="18"/>
              </w:rPr>
            </w:pPr>
            <w:r w:rsidRPr="00A15E71">
              <w:rPr>
                <w:rFonts w:ascii="Corbel" w:hAnsi="Corbel" w:cs="Segoe UI"/>
                <w:b/>
                <w:sz w:val="18"/>
                <w:szCs w:val="18"/>
              </w:rPr>
              <w:t>Hlavný predmet</w:t>
            </w:r>
          </w:p>
        </w:tc>
      </w:tr>
      <w:tr w:rsidR="00F372F1" w:rsidRPr="00A15E71" w14:paraId="2860D682" w14:textId="77777777" w:rsidTr="00DD70B2">
        <w:trPr>
          <w:trHeight w:hRule="exact" w:val="397"/>
          <w:jc w:val="center"/>
        </w:trPr>
        <w:tc>
          <w:tcPr>
            <w:tcW w:w="4523" w:type="dxa"/>
          </w:tcPr>
          <w:p w14:paraId="445DEC79" w14:textId="104104AF" w:rsidR="00F372F1" w:rsidRPr="00A15E71" w:rsidRDefault="00327B3C" w:rsidP="006C0F10">
            <w:pPr>
              <w:pStyle w:val="Default"/>
              <w:spacing w:after="258"/>
              <w:jc w:val="both"/>
              <w:rPr>
                <w:rFonts w:ascii="Corbel" w:hAnsi="Corbel" w:cs="Segoe UI"/>
                <w:sz w:val="18"/>
                <w:szCs w:val="18"/>
              </w:rPr>
            </w:pPr>
            <w:r w:rsidRPr="00A15E71">
              <w:rPr>
                <w:rFonts w:ascii="Corbel" w:hAnsi="Corbel" w:cs="Segoe UI"/>
                <w:sz w:val="18"/>
                <w:szCs w:val="18"/>
              </w:rPr>
              <w:t>Kód CPV</w:t>
            </w:r>
          </w:p>
        </w:tc>
        <w:tc>
          <w:tcPr>
            <w:tcW w:w="4523" w:type="dxa"/>
          </w:tcPr>
          <w:p w14:paraId="6245BC97" w14:textId="03917599" w:rsidR="00F372F1" w:rsidRPr="00A15E71" w:rsidRDefault="00327B3C" w:rsidP="006C0F10">
            <w:pPr>
              <w:pStyle w:val="Default"/>
              <w:spacing w:after="258"/>
              <w:jc w:val="both"/>
              <w:rPr>
                <w:rFonts w:ascii="Corbel" w:hAnsi="Corbel" w:cs="Segoe UI"/>
                <w:sz w:val="18"/>
                <w:szCs w:val="18"/>
              </w:rPr>
            </w:pPr>
            <w:r w:rsidRPr="00A15E71">
              <w:rPr>
                <w:rFonts w:ascii="Corbel" w:hAnsi="Corbel" w:cs="Segoe UI"/>
                <w:sz w:val="18"/>
                <w:szCs w:val="18"/>
              </w:rPr>
              <w:t>Opis</w:t>
            </w:r>
          </w:p>
        </w:tc>
      </w:tr>
      <w:tr w:rsidR="00D00DD4" w:rsidRPr="00A15E71" w14:paraId="30C6C284" w14:textId="77777777" w:rsidTr="00DD70B2">
        <w:trPr>
          <w:trHeight w:hRule="exact" w:val="397"/>
          <w:jc w:val="center"/>
        </w:trPr>
        <w:tc>
          <w:tcPr>
            <w:tcW w:w="4523" w:type="dxa"/>
          </w:tcPr>
          <w:p w14:paraId="5E252DDA" w14:textId="64E62B31" w:rsidR="00D00DD4" w:rsidRPr="00A15E71" w:rsidRDefault="00B709D1" w:rsidP="006C0F10">
            <w:pPr>
              <w:pStyle w:val="Default"/>
              <w:spacing w:after="258"/>
              <w:jc w:val="both"/>
              <w:rPr>
                <w:rFonts w:ascii="Corbel" w:hAnsi="Corbel" w:cs="Segoe UI"/>
                <w:sz w:val="18"/>
                <w:szCs w:val="18"/>
              </w:rPr>
            </w:pPr>
            <w:r>
              <w:rPr>
                <w:rFonts w:ascii="Corbel" w:hAnsi="Corbel" w:cs="Segoe UI"/>
                <w:sz w:val="18"/>
                <w:szCs w:val="18"/>
              </w:rPr>
              <w:t>4831</w:t>
            </w:r>
            <w:r w:rsidR="00E15A6F">
              <w:rPr>
                <w:rFonts w:ascii="Corbel" w:hAnsi="Corbel" w:cs="Segoe UI"/>
                <w:sz w:val="18"/>
                <w:szCs w:val="18"/>
              </w:rPr>
              <w:t>1000</w:t>
            </w:r>
            <w:r w:rsidR="0045634D">
              <w:rPr>
                <w:rFonts w:ascii="Corbel" w:hAnsi="Corbel" w:cs="Segoe UI"/>
                <w:sz w:val="18"/>
                <w:szCs w:val="18"/>
              </w:rPr>
              <w:t>-1</w:t>
            </w:r>
          </w:p>
        </w:tc>
        <w:tc>
          <w:tcPr>
            <w:tcW w:w="4523" w:type="dxa"/>
          </w:tcPr>
          <w:p w14:paraId="535CF8EF" w14:textId="0A79D6A6" w:rsidR="00D00DD4" w:rsidRPr="00A15E71" w:rsidRDefault="00E15A6F" w:rsidP="006C0F10">
            <w:pPr>
              <w:pStyle w:val="Default"/>
              <w:spacing w:after="258"/>
              <w:jc w:val="both"/>
              <w:rPr>
                <w:rFonts w:ascii="Corbel" w:hAnsi="Corbel" w:cs="Segoe UI"/>
                <w:sz w:val="18"/>
                <w:szCs w:val="18"/>
              </w:rPr>
            </w:pPr>
            <w:r>
              <w:rPr>
                <w:rFonts w:ascii="Corbel" w:hAnsi="Corbel" w:cs="Segoe UI"/>
                <w:sz w:val="18"/>
                <w:szCs w:val="18"/>
              </w:rPr>
              <w:t>Softvérový balík na riadenie dokumentov</w:t>
            </w:r>
          </w:p>
        </w:tc>
      </w:tr>
      <w:tr w:rsidR="000A5997" w:rsidRPr="00A15E71" w14:paraId="18F01D1B" w14:textId="77777777" w:rsidTr="00DD70B2">
        <w:trPr>
          <w:trHeight w:hRule="exact" w:val="612"/>
          <w:jc w:val="center"/>
        </w:trPr>
        <w:tc>
          <w:tcPr>
            <w:tcW w:w="4523" w:type="dxa"/>
            <w:shd w:val="clear" w:color="auto" w:fill="auto"/>
            <w:vAlign w:val="center"/>
          </w:tcPr>
          <w:p w14:paraId="79EE5CC3" w14:textId="55F4116E" w:rsidR="000A5997" w:rsidRPr="00A15E71" w:rsidRDefault="001B135D" w:rsidP="006C0F10">
            <w:pPr>
              <w:pStyle w:val="Default"/>
              <w:spacing w:after="258"/>
              <w:jc w:val="both"/>
              <w:rPr>
                <w:rFonts w:ascii="Corbel" w:hAnsi="Corbel" w:cs="Segoe UI"/>
                <w:sz w:val="18"/>
                <w:szCs w:val="18"/>
                <w:lang w:eastAsia="cs-CZ"/>
              </w:rPr>
            </w:pPr>
            <w:r>
              <w:rPr>
                <w:rFonts w:ascii="Corbel" w:hAnsi="Corbel" w:cs="Segoe UI"/>
                <w:sz w:val="18"/>
                <w:szCs w:val="18"/>
                <w:lang w:eastAsia="cs-CZ"/>
              </w:rPr>
              <w:t>72000000</w:t>
            </w:r>
            <w:r w:rsidR="00465FB1">
              <w:rPr>
                <w:rFonts w:ascii="Corbel" w:hAnsi="Corbel" w:cs="Segoe UI"/>
                <w:sz w:val="18"/>
                <w:szCs w:val="18"/>
                <w:lang w:eastAsia="cs-CZ"/>
              </w:rPr>
              <w:t>-5</w:t>
            </w:r>
          </w:p>
        </w:tc>
        <w:tc>
          <w:tcPr>
            <w:tcW w:w="4523" w:type="dxa"/>
            <w:vAlign w:val="center"/>
          </w:tcPr>
          <w:p w14:paraId="4869ABC9" w14:textId="0210EECD" w:rsidR="000A5997" w:rsidRPr="00EB3DCC" w:rsidRDefault="00EB3DCC" w:rsidP="006C0F10">
            <w:pPr>
              <w:pStyle w:val="Zarkazkladnhotextu2"/>
              <w:tabs>
                <w:tab w:val="right" w:leader="dot" w:pos="10080"/>
              </w:tabs>
              <w:ind w:left="0"/>
              <w:rPr>
                <w:rFonts w:ascii="Corbel" w:hAnsi="Corbel" w:cs="Segoe UI"/>
                <w:noProof w:val="0"/>
                <w:color w:val="000000"/>
                <w:sz w:val="18"/>
                <w:szCs w:val="18"/>
                <w:lang w:eastAsia="cs-CZ"/>
              </w:rPr>
            </w:pPr>
            <w:r w:rsidRPr="00EB3DCC">
              <w:rPr>
                <w:rFonts w:ascii="Corbel" w:hAnsi="Corbel"/>
                <w:sz w:val="18"/>
                <w:szCs w:val="18"/>
              </w:rPr>
              <w:t>Služby informačných technológií: konzultácie, vývoj softvéru, internet a podpora</w:t>
            </w:r>
          </w:p>
        </w:tc>
      </w:tr>
      <w:tr w:rsidR="001B135D" w:rsidRPr="00A15E71" w14:paraId="78CC4324" w14:textId="77777777" w:rsidTr="00DD70B2">
        <w:trPr>
          <w:trHeight w:hRule="exact" w:val="612"/>
          <w:jc w:val="center"/>
        </w:trPr>
        <w:tc>
          <w:tcPr>
            <w:tcW w:w="4523" w:type="dxa"/>
            <w:shd w:val="clear" w:color="auto" w:fill="auto"/>
            <w:vAlign w:val="center"/>
          </w:tcPr>
          <w:p w14:paraId="2281F045" w14:textId="745CEE72" w:rsidR="001B135D" w:rsidRPr="00E50169" w:rsidRDefault="00E50169" w:rsidP="006C0F10">
            <w:pPr>
              <w:pStyle w:val="Default"/>
              <w:spacing w:after="258"/>
              <w:jc w:val="both"/>
              <w:rPr>
                <w:rFonts w:ascii="Corbel" w:hAnsi="Corbel" w:cs="Segoe UI"/>
                <w:sz w:val="18"/>
                <w:szCs w:val="18"/>
                <w:lang w:eastAsia="cs-CZ"/>
              </w:rPr>
            </w:pPr>
            <w:r w:rsidRPr="00E50169">
              <w:rPr>
                <w:rFonts w:ascii="Corbel" w:hAnsi="Corbel"/>
                <w:sz w:val="18"/>
                <w:szCs w:val="18"/>
              </w:rPr>
              <w:t>72267100-0</w:t>
            </w:r>
          </w:p>
        </w:tc>
        <w:tc>
          <w:tcPr>
            <w:tcW w:w="4523" w:type="dxa"/>
            <w:vAlign w:val="center"/>
          </w:tcPr>
          <w:p w14:paraId="6DEB5943" w14:textId="44304C70" w:rsidR="001B135D" w:rsidRPr="009C39D2" w:rsidRDefault="009C39D2" w:rsidP="006C0F10">
            <w:pPr>
              <w:pStyle w:val="Zarkazkladnhotextu2"/>
              <w:tabs>
                <w:tab w:val="right" w:leader="dot" w:pos="10080"/>
              </w:tabs>
              <w:ind w:left="0"/>
              <w:rPr>
                <w:rFonts w:ascii="Corbel" w:hAnsi="Corbel" w:cstheme="minorHAnsi"/>
                <w:sz w:val="18"/>
                <w:szCs w:val="18"/>
              </w:rPr>
            </w:pPr>
            <w:r w:rsidRPr="009C39D2">
              <w:rPr>
                <w:rFonts w:ascii="Corbel" w:hAnsi="Corbel" w:cstheme="minorHAnsi"/>
                <w:sz w:val="18"/>
                <w:szCs w:val="18"/>
              </w:rPr>
              <w:t>Údržba programového vybavenia (softvér) informačných technológií;</w:t>
            </w:r>
          </w:p>
        </w:tc>
      </w:tr>
      <w:tr w:rsidR="00E50169" w:rsidRPr="00A15E71" w14:paraId="5C585DE3" w14:textId="77777777" w:rsidTr="00DD70B2">
        <w:trPr>
          <w:trHeight w:hRule="exact" w:val="612"/>
          <w:jc w:val="center"/>
        </w:trPr>
        <w:tc>
          <w:tcPr>
            <w:tcW w:w="4523" w:type="dxa"/>
            <w:shd w:val="clear" w:color="auto" w:fill="auto"/>
            <w:vAlign w:val="center"/>
          </w:tcPr>
          <w:p w14:paraId="0CAD0A27" w14:textId="46F9C07F" w:rsidR="00E50169" w:rsidRPr="00C12733" w:rsidRDefault="00C12733" w:rsidP="006C0F10">
            <w:pPr>
              <w:pStyle w:val="Default"/>
              <w:spacing w:after="258"/>
              <w:jc w:val="both"/>
              <w:rPr>
                <w:rFonts w:ascii="Corbel" w:hAnsi="Corbel"/>
                <w:sz w:val="18"/>
                <w:szCs w:val="18"/>
              </w:rPr>
            </w:pPr>
            <w:r w:rsidRPr="00C12733">
              <w:rPr>
                <w:rFonts w:ascii="Corbel" w:hAnsi="Corbel"/>
                <w:sz w:val="18"/>
                <w:szCs w:val="18"/>
              </w:rPr>
              <w:t>72</w:t>
            </w:r>
            <w:r w:rsidR="004723F8">
              <w:rPr>
                <w:rFonts w:ascii="Corbel" w:hAnsi="Corbel"/>
                <w:sz w:val="18"/>
                <w:szCs w:val="18"/>
              </w:rPr>
              <w:t>261</w:t>
            </w:r>
            <w:r w:rsidRPr="00C12733">
              <w:rPr>
                <w:rFonts w:ascii="Corbel" w:hAnsi="Corbel"/>
                <w:sz w:val="18"/>
                <w:szCs w:val="18"/>
              </w:rPr>
              <w:t>0000-</w:t>
            </w:r>
            <w:r w:rsidR="00862A50">
              <w:rPr>
                <w:rFonts w:ascii="Corbel" w:hAnsi="Corbel"/>
                <w:sz w:val="18"/>
                <w:szCs w:val="18"/>
              </w:rPr>
              <w:t>2</w:t>
            </w:r>
            <w:r w:rsidRPr="00C12733">
              <w:rPr>
                <w:rFonts w:ascii="Corbel" w:hAnsi="Corbel"/>
                <w:sz w:val="18"/>
                <w:szCs w:val="18"/>
              </w:rPr>
              <w:t xml:space="preserve"> </w:t>
            </w:r>
          </w:p>
        </w:tc>
        <w:tc>
          <w:tcPr>
            <w:tcW w:w="4523" w:type="dxa"/>
            <w:vAlign w:val="center"/>
          </w:tcPr>
          <w:p w14:paraId="656B318A" w14:textId="7BCF4FB5" w:rsidR="00E50169" w:rsidRPr="00C12733" w:rsidRDefault="000E60EF" w:rsidP="006C0F10">
            <w:pPr>
              <w:pStyle w:val="Zarkazkladnhotextu2"/>
              <w:tabs>
                <w:tab w:val="right" w:leader="dot" w:pos="10080"/>
              </w:tabs>
              <w:ind w:left="0"/>
              <w:rPr>
                <w:rFonts w:ascii="Corbel" w:hAnsi="Corbel" w:cstheme="minorHAnsi"/>
                <w:sz w:val="18"/>
                <w:szCs w:val="18"/>
              </w:rPr>
            </w:pPr>
            <w:r>
              <w:rPr>
                <w:rFonts w:ascii="Corbel" w:hAnsi="Corbel" w:cstheme="minorHAnsi"/>
                <w:sz w:val="18"/>
                <w:szCs w:val="18"/>
              </w:rPr>
              <w:t>Softvérové podporné slu</w:t>
            </w:r>
            <w:r w:rsidR="00862A50">
              <w:rPr>
                <w:rFonts w:ascii="Corbel" w:hAnsi="Corbel" w:cstheme="minorHAnsi"/>
                <w:sz w:val="18"/>
                <w:szCs w:val="18"/>
              </w:rPr>
              <w:t>ž</w:t>
            </w:r>
            <w:r>
              <w:rPr>
                <w:rFonts w:ascii="Corbel" w:hAnsi="Corbel" w:cstheme="minorHAnsi"/>
                <w:sz w:val="18"/>
                <w:szCs w:val="18"/>
              </w:rPr>
              <w:t>by</w:t>
            </w:r>
          </w:p>
        </w:tc>
      </w:tr>
      <w:tr w:rsidR="00C12733" w:rsidRPr="00A15E71" w14:paraId="0131C9F6" w14:textId="77777777" w:rsidTr="00DD70B2">
        <w:trPr>
          <w:trHeight w:hRule="exact" w:val="612"/>
          <w:jc w:val="center"/>
        </w:trPr>
        <w:tc>
          <w:tcPr>
            <w:tcW w:w="4523" w:type="dxa"/>
            <w:shd w:val="clear" w:color="auto" w:fill="auto"/>
            <w:vAlign w:val="center"/>
          </w:tcPr>
          <w:p w14:paraId="7BF0AB46" w14:textId="4E1FC6DD" w:rsidR="00C12733" w:rsidRPr="00C12733" w:rsidRDefault="00465FB1" w:rsidP="006C0F10">
            <w:pPr>
              <w:pStyle w:val="Default"/>
              <w:spacing w:after="258"/>
              <w:jc w:val="both"/>
              <w:rPr>
                <w:rFonts w:ascii="Corbel" w:hAnsi="Corbel"/>
                <w:sz w:val="18"/>
                <w:szCs w:val="18"/>
              </w:rPr>
            </w:pPr>
            <w:r>
              <w:rPr>
                <w:rFonts w:ascii="Corbel" w:hAnsi="Corbel"/>
                <w:sz w:val="18"/>
                <w:szCs w:val="18"/>
              </w:rPr>
              <w:t xml:space="preserve"> </w:t>
            </w:r>
            <w:r w:rsidR="00C12733" w:rsidRPr="00C12733">
              <w:rPr>
                <w:rFonts w:ascii="Corbel" w:hAnsi="Corbel"/>
                <w:sz w:val="18"/>
                <w:szCs w:val="18"/>
              </w:rPr>
              <w:t>72512000-7</w:t>
            </w:r>
          </w:p>
        </w:tc>
        <w:tc>
          <w:tcPr>
            <w:tcW w:w="4523" w:type="dxa"/>
            <w:vAlign w:val="center"/>
          </w:tcPr>
          <w:p w14:paraId="5AE79451" w14:textId="40E15B77" w:rsidR="00C12733" w:rsidRPr="00C12733" w:rsidRDefault="00C12733" w:rsidP="006C0F10">
            <w:pPr>
              <w:pStyle w:val="Zarkazkladnhotextu2"/>
              <w:tabs>
                <w:tab w:val="right" w:leader="dot" w:pos="10080"/>
              </w:tabs>
              <w:ind w:left="0"/>
              <w:rPr>
                <w:rFonts w:ascii="Corbel" w:hAnsi="Corbel"/>
                <w:sz w:val="18"/>
                <w:szCs w:val="18"/>
              </w:rPr>
            </w:pPr>
            <w:r w:rsidRPr="00C12733">
              <w:rPr>
                <w:rFonts w:ascii="Corbel" w:hAnsi="Corbel"/>
                <w:sz w:val="18"/>
                <w:szCs w:val="18"/>
              </w:rPr>
              <w:t>Správa dokumentov</w:t>
            </w:r>
          </w:p>
        </w:tc>
      </w:tr>
    </w:tbl>
    <w:p w14:paraId="4F0150E1" w14:textId="77777777" w:rsidR="00016314" w:rsidRDefault="00016314" w:rsidP="00431D53">
      <w:pPr>
        <w:jc w:val="both"/>
        <w:rPr>
          <w:rFonts w:ascii="Corbel" w:hAnsi="Corbel" w:cs="Segoe UI"/>
          <w:sz w:val="18"/>
          <w:szCs w:val="18"/>
        </w:rPr>
      </w:pPr>
    </w:p>
    <w:p w14:paraId="6FECB990" w14:textId="01FDC162" w:rsidR="00A1459E" w:rsidRDefault="00F372F1" w:rsidP="00FB335F">
      <w:pPr>
        <w:numPr>
          <w:ilvl w:val="1"/>
          <w:numId w:val="30"/>
        </w:numPr>
        <w:tabs>
          <w:tab w:val="clear" w:pos="2160"/>
          <w:tab w:val="clear" w:pos="2880"/>
          <w:tab w:val="clear" w:pos="4500"/>
        </w:tabs>
        <w:spacing w:after="120"/>
        <w:jc w:val="both"/>
        <w:rPr>
          <w:rFonts w:ascii="Corbel" w:hAnsi="Corbel" w:cs="Segoe UI"/>
          <w:sz w:val="18"/>
          <w:szCs w:val="18"/>
        </w:rPr>
      </w:pPr>
      <w:r w:rsidRPr="00A15E71">
        <w:rPr>
          <w:rFonts w:ascii="Corbel" w:hAnsi="Corbel" w:cs="Segoe UI"/>
          <w:sz w:val="18"/>
          <w:szCs w:val="18"/>
        </w:rPr>
        <w:t xml:space="preserve">Predpokladaná hodnota </w:t>
      </w:r>
      <w:r w:rsidR="00BE0B9E" w:rsidRPr="00A15E71">
        <w:rPr>
          <w:rFonts w:ascii="Corbel" w:hAnsi="Corbel" w:cs="Segoe UI"/>
          <w:sz w:val="18"/>
          <w:szCs w:val="18"/>
        </w:rPr>
        <w:t>zákazky</w:t>
      </w:r>
      <w:r w:rsidR="00F56A02" w:rsidRPr="00A15E71">
        <w:rPr>
          <w:rFonts w:ascii="Corbel" w:hAnsi="Corbel" w:cs="Segoe UI"/>
          <w:sz w:val="18"/>
          <w:szCs w:val="18"/>
        </w:rPr>
        <w:t xml:space="preserve"> za celý predmet zákazky</w:t>
      </w:r>
      <w:r w:rsidR="00BE0B9E" w:rsidRPr="00A15E71">
        <w:rPr>
          <w:rFonts w:ascii="Corbel" w:hAnsi="Corbel" w:cs="Segoe UI"/>
          <w:sz w:val="18"/>
          <w:szCs w:val="18"/>
        </w:rPr>
        <w:t xml:space="preserve"> je</w:t>
      </w:r>
      <w:r w:rsidR="00762E73" w:rsidRPr="00A15E71">
        <w:rPr>
          <w:rFonts w:ascii="Corbel" w:hAnsi="Corbel" w:cs="Segoe UI"/>
          <w:sz w:val="18"/>
          <w:szCs w:val="18"/>
        </w:rPr>
        <w:t xml:space="preserve"> </w:t>
      </w:r>
      <w:r w:rsidR="00652FA3" w:rsidRPr="00246FC5">
        <w:rPr>
          <w:rFonts w:ascii="Corbel" w:hAnsi="Corbel" w:cs="Segoe UI"/>
          <w:b/>
          <w:bCs/>
          <w:sz w:val="18"/>
          <w:szCs w:val="18"/>
        </w:rPr>
        <w:t>2</w:t>
      </w:r>
      <w:r w:rsidR="00B7030A" w:rsidRPr="00246FC5">
        <w:rPr>
          <w:rFonts w:ascii="Corbel" w:hAnsi="Corbel" w:cs="Segoe UI"/>
          <w:b/>
          <w:bCs/>
          <w:sz w:val="18"/>
          <w:szCs w:val="18"/>
        </w:rPr>
        <w:t xml:space="preserve"> </w:t>
      </w:r>
      <w:r w:rsidR="00652FA3" w:rsidRPr="00246FC5">
        <w:rPr>
          <w:rFonts w:ascii="Corbel" w:hAnsi="Corbel" w:cs="Segoe UI"/>
          <w:b/>
          <w:bCs/>
          <w:sz w:val="18"/>
          <w:szCs w:val="18"/>
        </w:rPr>
        <w:t>66</w:t>
      </w:r>
      <w:r w:rsidR="00B7030A" w:rsidRPr="00246FC5">
        <w:rPr>
          <w:rFonts w:ascii="Corbel" w:hAnsi="Corbel" w:cs="Segoe UI"/>
          <w:b/>
          <w:bCs/>
          <w:sz w:val="18"/>
          <w:szCs w:val="18"/>
        </w:rPr>
        <w:t>5</w:t>
      </w:r>
      <w:r w:rsidR="00D60FEC" w:rsidRPr="00246FC5">
        <w:rPr>
          <w:rFonts w:ascii="Corbel" w:hAnsi="Corbel" w:cs="Segoe UI"/>
          <w:b/>
          <w:bCs/>
          <w:sz w:val="18"/>
          <w:szCs w:val="18"/>
        </w:rPr>
        <w:t> </w:t>
      </w:r>
      <w:r w:rsidR="00E53DCB" w:rsidRPr="00246FC5">
        <w:rPr>
          <w:rFonts w:ascii="Corbel" w:hAnsi="Corbel" w:cs="Segoe UI"/>
          <w:b/>
          <w:bCs/>
          <w:sz w:val="18"/>
          <w:szCs w:val="18"/>
        </w:rPr>
        <w:t>957</w:t>
      </w:r>
      <w:r w:rsidR="00EF3ACE" w:rsidRPr="00246FC5">
        <w:rPr>
          <w:rFonts w:ascii="Corbel" w:hAnsi="Corbel" w:cs="Segoe UI"/>
          <w:b/>
          <w:bCs/>
          <w:sz w:val="18"/>
          <w:szCs w:val="18"/>
        </w:rPr>
        <w:t>,</w:t>
      </w:r>
      <w:r w:rsidR="006E0795" w:rsidRPr="00246FC5">
        <w:rPr>
          <w:rFonts w:ascii="Corbel" w:hAnsi="Corbel" w:cs="Segoe UI"/>
          <w:b/>
          <w:bCs/>
          <w:sz w:val="18"/>
          <w:szCs w:val="18"/>
        </w:rPr>
        <w:t>33</w:t>
      </w:r>
      <w:r w:rsidR="00EF3ACE" w:rsidRPr="00246FC5">
        <w:rPr>
          <w:rFonts w:ascii="Corbel" w:hAnsi="Corbel" w:cs="Calibri"/>
          <w:b/>
          <w:bCs/>
          <w:color w:val="000000"/>
          <w:sz w:val="22"/>
          <w:szCs w:val="22"/>
          <w:lang w:eastAsia="sk-SK"/>
        </w:rPr>
        <w:t xml:space="preserve"> </w:t>
      </w:r>
      <w:r w:rsidR="00404367" w:rsidRPr="00246FC5">
        <w:rPr>
          <w:rFonts w:ascii="Corbel" w:hAnsi="Corbel" w:cs="Segoe UI"/>
          <w:b/>
          <w:bCs/>
          <w:sz w:val="18"/>
          <w:szCs w:val="18"/>
        </w:rPr>
        <w:t>EUR bez DPH.</w:t>
      </w:r>
      <w:r w:rsidR="004F5974" w:rsidRPr="00246FC5">
        <w:rPr>
          <w:rFonts w:ascii="Corbel" w:hAnsi="Corbel" w:cs="Segoe UI"/>
          <w:b/>
          <w:bCs/>
          <w:sz w:val="18"/>
          <w:szCs w:val="18"/>
        </w:rPr>
        <w:t xml:space="preserve"> </w:t>
      </w:r>
    </w:p>
    <w:p w14:paraId="0CFD1B2C" w14:textId="47A2474A" w:rsidR="002663EA" w:rsidRPr="00013F2B" w:rsidRDefault="0055390F" w:rsidP="00FB335F">
      <w:pPr>
        <w:numPr>
          <w:ilvl w:val="1"/>
          <w:numId w:val="30"/>
        </w:numPr>
        <w:tabs>
          <w:tab w:val="clear" w:pos="2160"/>
          <w:tab w:val="clear" w:pos="2880"/>
          <w:tab w:val="clear" w:pos="4500"/>
        </w:tabs>
        <w:spacing w:after="240"/>
        <w:ind w:left="357" w:hanging="357"/>
        <w:jc w:val="both"/>
        <w:rPr>
          <w:rFonts w:ascii="Corbel" w:hAnsi="Corbel" w:cs="Segoe UI"/>
          <w:sz w:val="18"/>
          <w:szCs w:val="18"/>
        </w:rPr>
      </w:pPr>
      <w:r w:rsidRPr="00137BA5">
        <w:rPr>
          <w:rFonts w:ascii="Corbel" w:hAnsi="Corbel" w:cs="Segoe UI"/>
          <w:sz w:val="18"/>
          <w:szCs w:val="18"/>
        </w:rPr>
        <w:t xml:space="preserve">Verejný obstarávateľ si vyhradzuje právo neprijať </w:t>
      </w:r>
      <w:r w:rsidR="00111E13" w:rsidRPr="00137BA5">
        <w:rPr>
          <w:rFonts w:ascii="Corbel" w:hAnsi="Corbel" w:cs="Segoe UI"/>
          <w:sz w:val="18"/>
          <w:szCs w:val="18"/>
        </w:rPr>
        <w:t xml:space="preserve">ponuku uchádzača, ktorá presiahne predpokladanú </w:t>
      </w:r>
      <w:r w:rsidR="00082417" w:rsidRPr="00137BA5">
        <w:rPr>
          <w:rFonts w:ascii="Corbel" w:hAnsi="Corbel" w:cs="Segoe UI"/>
          <w:sz w:val="18"/>
          <w:szCs w:val="18"/>
        </w:rPr>
        <w:t>hodnotu zákazky.</w:t>
      </w:r>
    </w:p>
    <w:p w14:paraId="0240AE34" w14:textId="0667A8C2" w:rsidR="00791AE5" w:rsidRPr="00A15E71" w:rsidRDefault="00F372F1" w:rsidP="00CC2FA4">
      <w:pPr>
        <w:pStyle w:val="Nadpis5"/>
        <w:numPr>
          <w:ilvl w:val="0"/>
          <w:numId w:val="0"/>
        </w:numPr>
        <w:ind w:left="1008"/>
      </w:pPr>
      <w:bookmarkStart w:id="14" w:name="_Toc170200477"/>
      <w:r w:rsidRPr="00A15E71">
        <w:t xml:space="preserve">3. </w:t>
      </w:r>
      <w:r w:rsidR="00791AE5" w:rsidRPr="00A15E71">
        <w:t>ROZDELENIE PREDMETU ZÁKAZKY</w:t>
      </w:r>
      <w:bookmarkEnd w:id="14"/>
    </w:p>
    <w:p w14:paraId="3C530D3C" w14:textId="57E78A0C" w:rsidR="00EB5E95" w:rsidRDefault="00883A61" w:rsidP="00FB335F">
      <w:pPr>
        <w:pStyle w:val="Default"/>
        <w:numPr>
          <w:ilvl w:val="1"/>
          <w:numId w:val="32"/>
        </w:numPr>
        <w:spacing w:after="120"/>
        <w:jc w:val="both"/>
        <w:rPr>
          <w:rFonts w:ascii="Corbel" w:hAnsi="Corbel" w:cs="Segoe UI"/>
          <w:sz w:val="18"/>
          <w:szCs w:val="18"/>
        </w:rPr>
      </w:pPr>
      <w:r w:rsidRPr="00A15E71">
        <w:rPr>
          <w:rFonts w:ascii="Corbel" w:hAnsi="Corbel" w:cs="Segoe UI"/>
          <w:sz w:val="18"/>
          <w:szCs w:val="18"/>
        </w:rPr>
        <w:t>Zákazka</w:t>
      </w:r>
      <w:r w:rsidR="003E3D8B" w:rsidRPr="00A15E71">
        <w:rPr>
          <w:rFonts w:ascii="Corbel" w:hAnsi="Corbel" w:cs="Segoe UI"/>
          <w:sz w:val="18"/>
          <w:szCs w:val="18"/>
        </w:rPr>
        <w:t xml:space="preserve"> </w:t>
      </w:r>
      <w:r w:rsidR="00422093" w:rsidRPr="00A15E71">
        <w:rPr>
          <w:rFonts w:ascii="Corbel" w:hAnsi="Corbel" w:cs="Segoe UI"/>
          <w:sz w:val="18"/>
          <w:szCs w:val="18"/>
        </w:rPr>
        <w:t xml:space="preserve">nie </w:t>
      </w:r>
      <w:r w:rsidR="00025C80" w:rsidRPr="00A15E71">
        <w:rPr>
          <w:rFonts w:ascii="Corbel" w:hAnsi="Corbel" w:cs="Segoe UI"/>
          <w:sz w:val="18"/>
          <w:szCs w:val="18"/>
        </w:rPr>
        <w:t>j</w:t>
      </w:r>
      <w:r w:rsidR="004B16AE" w:rsidRPr="00A15E71">
        <w:rPr>
          <w:rFonts w:ascii="Corbel" w:hAnsi="Corbel" w:cs="Segoe UI"/>
          <w:sz w:val="18"/>
          <w:szCs w:val="18"/>
        </w:rPr>
        <w:t>e rozdelená na</w:t>
      </w:r>
      <w:r w:rsidR="003E3D8B" w:rsidRPr="00A15E71">
        <w:rPr>
          <w:rFonts w:ascii="Corbel" w:hAnsi="Corbel" w:cs="Segoe UI"/>
          <w:sz w:val="18"/>
          <w:szCs w:val="18"/>
        </w:rPr>
        <w:t xml:space="preserve"> </w:t>
      </w:r>
      <w:r w:rsidR="004B16AE" w:rsidRPr="00A15E71">
        <w:rPr>
          <w:rFonts w:ascii="Corbel" w:hAnsi="Corbel" w:cs="Segoe UI"/>
          <w:sz w:val="18"/>
          <w:szCs w:val="18"/>
        </w:rPr>
        <w:t>časti</w:t>
      </w:r>
      <w:r w:rsidR="00422093" w:rsidRPr="00A15E71">
        <w:rPr>
          <w:rFonts w:ascii="Corbel" w:hAnsi="Corbel" w:cs="Segoe UI"/>
          <w:sz w:val="18"/>
          <w:szCs w:val="18"/>
        </w:rPr>
        <w:t>.</w:t>
      </w:r>
      <w:r w:rsidR="00AF6CFE" w:rsidRPr="00A15E71">
        <w:rPr>
          <w:rFonts w:ascii="Corbel" w:hAnsi="Corbel" w:cs="Segoe UI"/>
          <w:sz w:val="18"/>
          <w:szCs w:val="18"/>
        </w:rPr>
        <w:t xml:space="preserve"> Uchádzač je povinný predložiť ponuku na celý predmet zákazky.</w:t>
      </w:r>
    </w:p>
    <w:p w14:paraId="592B006E" w14:textId="51744AEF" w:rsidR="00EB5E95" w:rsidRPr="00745BC4" w:rsidRDefault="00EB5E95" w:rsidP="00FB335F">
      <w:pPr>
        <w:pStyle w:val="Default"/>
        <w:numPr>
          <w:ilvl w:val="1"/>
          <w:numId w:val="32"/>
        </w:numPr>
        <w:spacing w:after="120"/>
        <w:jc w:val="both"/>
        <w:rPr>
          <w:rFonts w:ascii="Corbel" w:hAnsi="Corbel" w:cs="Segoe UI"/>
          <w:sz w:val="18"/>
          <w:szCs w:val="18"/>
        </w:rPr>
      </w:pPr>
      <w:r w:rsidRPr="00745BC4">
        <w:rPr>
          <w:rFonts w:ascii="Corbel" w:eastAsia="SimSun" w:hAnsi="Corbel" w:cs="Corbel"/>
          <w:sz w:val="18"/>
          <w:szCs w:val="18"/>
          <w:lang w:eastAsia="en-US"/>
        </w:rPr>
        <w:t>Odôvodnenie nerozdelenia predmetu zákazky:</w:t>
      </w:r>
    </w:p>
    <w:p w14:paraId="246A213F" w14:textId="627173F8" w:rsidR="00EB5E95" w:rsidRPr="00013F2B" w:rsidRDefault="00C61B15" w:rsidP="00013F2B">
      <w:pPr>
        <w:spacing w:after="240"/>
        <w:jc w:val="both"/>
        <w:rPr>
          <w:rFonts w:ascii="Corbel" w:eastAsia="Corbel" w:hAnsi="Corbel" w:cs="Corbel"/>
          <w:sz w:val="18"/>
          <w:szCs w:val="18"/>
        </w:rPr>
      </w:pPr>
      <w:r w:rsidRPr="00C61B15">
        <w:rPr>
          <w:rFonts w:ascii="Corbel" w:hAnsi="Corbel"/>
          <w:sz w:val="18"/>
          <w:szCs w:val="18"/>
        </w:rPr>
        <w:t>Verejný obstarávateľ nerozdelil predmet zákazky na časti z dôvodu, že tento predmet zákazky predstavuje homogénne aktivity, ktoré sú navzájom procesne, časovo a vecne prepojené. Predmet zákazky tvorí jeden komplexný organizačný a logický celok vzájomne na seba nadväzujúcich a prepojených činností</w:t>
      </w:r>
      <w:r>
        <w:rPr>
          <w:rFonts w:ascii="Corbel" w:hAnsi="Corbel"/>
          <w:sz w:val="18"/>
          <w:szCs w:val="18"/>
        </w:rPr>
        <w:t xml:space="preserve">. </w:t>
      </w:r>
      <w:r w:rsidR="00C839E6" w:rsidRPr="009F3E7A">
        <w:rPr>
          <w:rFonts w:ascii="Corbel" w:hAnsi="Corbel"/>
          <w:sz w:val="18"/>
          <w:szCs w:val="18"/>
        </w:rPr>
        <w:t xml:space="preserve">Poskytovanie služieb predmetu zákazky spočíva </w:t>
      </w:r>
      <w:r w:rsidR="0084011F">
        <w:rPr>
          <w:rFonts w:ascii="Corbel" w:hAnsi="Corbel"/>
          <w:sz w:val="18"/>
          <w:szCs w:val="18"/>
        </w:rPr>
        <w:t xml:space="preserve">         </w:t>
      </w:r>
      <w:r w:rsidR="00C839E6" w:rsidRPr="009F3E7A">
        <w:rPr>
          <w:rFonts w:ascii="Corbel" w:hAnsi="Corbel"/>
          <w:sz w:val="18"/>
          <w:szCs w:val="18"/>
        </w:rPr>
        <w:lastRenderedPageBreak/>
        <w:t>v plneniach a aktivitách, ktoré svojou povahou spolu nevyhnutne súvisia a sú na sebe závislé. Realizácia čiastkových plnení viacerými samostatnými poskytovateľmi by bola po technickej a organizačnej stránke komplikovaná, zvýšilo by sa riziko navýšenia dodatočných nákladov, a mohlo by byť ohrozené dodržiavanie zákonných lehôt</w:t>
      </w:r>
      <w:r w:rsidR="00C839E6">
        <w:rPr>
          <w:rFonts w:ascii="Nudista" w:hAnsi="Nudista"/>
        </w:rPr>
        <w:t>.</w:t>
      </w:r>
      <w:r w:rsidR="00D71343">
        <w:rPr>
          <w:rFonts w:ascii="Nudista" w:hAnsi="Nudista"/>
        </w:rPr>
        <w:t xml:space="preserve"> </w:t>
      </w:r>
      <w:r w:rsidR="00EB5E95" w:rsidRPr="00C61B15">
        <w:rPr>
          <w:rFonts w:ascii="Corbel" w:eastAsia="SimSun" w:hAnsi="Corbel" w:cs="Corbel"/>
          <w:color w:val="000000" w:themeColor="text1"/>
          <w:sz w:val="18"/>
          <w:szCs w:val="18"/>
          <w:lang w:eastAsia="en-US"/>
        </w:rPr>
        <w:t xml:space="preserve">Nerozdelením predmetu zákazky na časti verejný obstarávateľ neuprie ani neobmedzí účasť záujemcov v danom verejnom obstarávaní. Požiadavku na plnenie predmetu zákazky bez rozdelenia na časti nemožno so zohľadnením ekonomických dôvodov, funkčných dôvodov a splnenia cieľa plnenia predmetu zákazky a účelu predmetu zákazky, na ktorý je určený, považovať za obmedzujúci prvok v predmetnom verejnom obstarávaní. Verejný obstarávateľ taktiež prihliadal aj na možné dôsledky nerozdelenia zákazky na časti v súvislosti s následným plnením verejnej zákazky, ktorými sú v prípade rozdelenia zákazky na časti možné predraženie, komplikovaná koordinácia plnenia jednotlivých </w:t>
      </w:r>
      <w:r w:rsidR="65AB5604" w:rsidRPr="00C61B15">
        <w:rPr>
          <w:rFonts w:ascii="Corbel" w:eastAsia="SimSun" w:hAnsi="Corbel" w:cs="Corbel"/>
          <w:color w:val="000000" w:themeColor="text1"/>
          <w:sz w:val="18"/>
          <w:szCs w:val="18"/>
          <w:lang w:eastAsia="en-US"/>
        </w:rPr>
        <w:t>dodávateľov</w:t>
      </w:r>
      <w:r w:rsidR="00EB5E95" w:rsidRPr="00C61B15">
        <w:rPr>
          <w:rFonts w:ascii="Corbel" w:eastAsia="SimSun" w:hAnsi="Corbel" w:cs="Corbel"/>
          <w:color w:val="000000" w:themeColor="text1"/>
          <w:sz w:val="18"/>
          <w:szCs w:val="18"/>
          <w:lang w:eastAsia="en-US"/>
        </w:rPr>
        <w:t>, previazanosť čiastkových plnení a vo výsledku ohrozenie riadneho plnenia obstarávanej zákazky</w:t>
      </w:r>
      <w:r w:rsidR="7E98FE0F" w:rsidRPr="00C61B15">
        <w:rPr>
          <w:rFonts w:ascii="Corbel" w:eastAsia="SimSun" w:hAnsi="Corbel" w:cs="Corbel"/>
          <w:color w:val="000000" w:themeColor="text1"/>
          <w:sz w:val="18"/>
          <w:szCs w:val="18"/>
          <w:lang w:eastAsia="en-US"/>
        </w:rPr>
        <w:t xml:space="preserve"> a termínov</w:t>
      </w:r>
      <w:r w:rsidR="00EB5E95" w:rsidRPr="00C61B15">
        <w:rPr>
          <w:rFonts w:ascii="Corbel" w:eastAsia="SimSun" w:hAnsi="Corbel" w:cs="Corbel"/>
          <w:color w:val="000000" w:themeColor="text1"/>
          <w:sz w:val="18"/>
          <w:szCs w:val="18"/>
          <w:lang w:eastAsia="en-US"/>
        </w:rPr>
        <w:t>.</w:t>
      </w:r>
      <w:r w:rsidR="70BDAF00" w:rsidRPr="00C61B15">
        <w:rPr>
          <w:rFonts w:ascii="Corbel" w:eastAsia="SimSun" w:hAnsi="Corbel" w:cs="Corbel"/>
          <w:color w:val="000000" w:themeColor="text1"/>
          <w:sz w:val="18"/>
          <w:szCs w:val="18"/>
          <w:lang w:eastAsia="en-US"/>
        </w:rPr>
        <w:t xml:space="preserve"> </w:t>
      </w:r>
      <w:r w:rsidR="70BDAF00" w:rsidRPr="00C61B15">
        <w:rPr>
          <w:rFonts w:ascii="Corbel" w:eastAsia="Corbel" w:hAnsi="Corbel" w:cs="Corbel"/>
          <w:color w:val="000000" w:themeColor="text1"/>
          <w:sz w:val="18"/>
          <w:szCs w:val="18"/>
        </w:rPr>
        <w:t>Nerozdelenie predmetu zákazky na časti je opodstatnené a odôvodnené a nepredstavuje porušenie princípov verejného obstarávania.</w:t>
      </w:r>
    </w:p>
    <w:p w14:paraId="2E903B51" w14:textId="71829264" w:rsidR="00F372F1" w:rsidRPr="00A15E71" w:rsidRDefault="00F372F1" w:rsidP="004C5097">
      <w:pPr>
        <w:pStyle w:val="Nadpis5"/>
        <w:numPr>
          <w:ilvl w:val="0"/>
          <w:numId w:val="0"/>
        </w:numPr>
        <w:ind w:left="1008"/>
      </w:pPr>
      <w:bookmarkStart w:id="15" w:name="_Toc170200478"/>
      <w:r w:rsidRPr="00A15E71">
        <w:t xml:space="preserve">4. </w:t>
      </w:r>
      <w:r w:rsidR="00E53368" w:rsidRPr="00A15E71">
        <w:t>VARIANTNÉ RIEŠENIE</w:t>
      </w:r>
      <w:r w:rsidR="00BE5A1F" w:rsidRPr="00A15E71">
        <w:t xml:space="preserve"> A EKVIVALENTY</w:t>
      </w:r>
      <w:bookmarkEnd w:id="15"/>
    </w:p>
    <w:p w14:paraId="113CB83F" w14:textId="1F0FDB31" w:rsidR="00327B3C" w:rsidRDefault="00F372F1" w:rsidP="00FB335F">
      <w:pPr>
        <w:pStyle w:val="Default"/>
        <w:numPr>
          <w:ilvl w:val="1"/>
          <w:numId w:val="33"/>
        </w:numPr>
        <w:spacing w:after="120"/>
        <w:jc w:val="both"/>
        <w:rPr>
          <w:rFonts w:ascii="Corbel" w:hAnsi="Corbel" w:cs="Segoe UI"/>
          <w:sz w:val="18"/>
          <w:szCs w:val="18"/>
        </w:rPr>
      </w:pPr>
      <w:r w:rsidRPr="00A15E71">
        <w:rPr>
          <w:rFonts w:ascii="Corbel" w:hAnsi="Corbel" w:cs="Segoe UI"/>
          <w:sz w:val="18"/>
          <w:szCs w:val="18"/>
        </w:rPr>
        <w:t>Verejný obstarávateľ neumožňuje predložiť variantné riešenie vo vzťahu k požiadavke na predmet zákazky.</w:t>
      </w:r>
    </w:p>
    <w:p w14:paraId="03599CEF" w14:textId="452F911F" w:rsidR="00CD5590" w:rsidRDefault="00F372F1" w:rsidP="00FB335F">
      <w:pPr>
        <w:pStyle w:val="Default"/>
        <w:numPr>
          <w:ilvl w:val="1"/>
          <w:numId w:val="33"/>
        </w:numPr>
        <w:spacing w:after="120"/>
        <w:jc w:val="both"/>
        <w:rPr>
          <w:rFonts w:ascii="Corbel" w:hAnsi="Corbel" w:cs="Segoe UI"/>
          <w:sz w:val="18"/>
          <w:szCs w:val="18"/>
        </w:rPr>
      </w:pPr>
      <w:r w:rsidRPr="00745BC4">
        <w:rPr>
          <w:rFonts w:ascii="Corbel" w:hAnsi="Corbel" w:cs="Segoe UI"/>
          <w:sz w:val="18"/>
          <w:szCs w:val="18"/>
        </w:rPr>
        <w:t>Ak súčasťou ponuky bude aj variantné riešenie, nebude takéto riešenie zaradené do vyhodnotenia a bude sa naň hľadieť akoby nebolo predložené.</w:t>
      </w:r>
    </w:p>
    <w:p w14:paraId="3B9B36AB" w14:textId="5C635E28" w:rsidR="007B0F51" w:rsidRPr="00745BC4" w:rsidRDefault="00E53368" w:rsidP="00FB335F">
      <w:pPr>
        <w:pStyle w:val="Default"/>
        <w:numPr>
          <w:ilvl w:val="1"/>
          <w:numId w:val="33"/>
        </w:numPr>
        <w:spacing w:after="120"/>
        <w:jc w:val="both"/>
        <w:rPr>
          <w:rFonts w:ascii="Corbel" w:hAnsi="Corbel" w:cs="Segoe UI"/>
          <w:sz w:val="18"/>
          <w:szCs w:val="18"/>
        </w:rPr>
      </w:pPr>
      <w:r w:rsidRPr="00745BC4">
        <w:rPr>
          <w:rFonts w:ascii="Corbel" w:hAnsi="Corbel" w:cs="Segoe UI"/>
          <w:sz w:val="18"/>
          <w:szCs w:val="18"/>
        </w:rPr>
        <w:t>Ekvivalenty sa nepovažujú za variantné riešenie</w:t>
      </w:r>
      <w:r w:rsidR="00940C09" w:rsidRPr="00745BC4">
        <w:rPr>
          <w:rFonts w:ascii="Corbel" w:hAnsi="Corbel"/>
          <w:sz w:val="18"/>
          <w:szCs w:val="18"/>
        </w:rPr>
        <w:t xml:space="preserve">. </w:t>
      </w:r>
    </w:p>
    <w:p w14:paraId="57857319" w14:textId="2478D90E" w:rsidR="007D3AB2" w:rsidRDefault="00940C09" w:rsidP="00FB335F">
      <w:pPr>
        <w:pStyle w:val="Default"/>
        <w:numPr>
          <w:ilvl w:val="1"/>
          <w:numId w:val="33"/>
        </w:numPr>
        <w:spacing w:after="120"/>
        <w:jc w:val="both"/>
        <w:rPr>
          <w:rFonts w:ascii="Corbel" w:hAnsi="Corbel" w:cs="Segoe UI"/>
          <w:sz w:val="18"/>
          <w:szCs w:val="18"/>
        </w:rPr>
      </w:pPr>
      <w:r w:rsidRPr="00745BC4">
        <w:rPr>
          <w:rFonts w:ascii="Corbel" w:hAnsi="Corbel" w:cs="Segoe UI"/>
          <w:sz w:val="18"/>
          <w:szCs w:val="18"/>
        </w:rPr>
        <w:t>V prípade, že súťažné podklady alebo ich prílohy odkazujú na konkrétneho výrobcu</w:t>
      </w:r>
      <w:r w:rsidR="00F31542" w:rsidRPr="00745BC4">
        <w:rPr>
          <w:rFonts w:ascii="Corbel" w:hAnsi="Corbel" w:cs="Segoe UI"/>
          <w:sz w:val="18"/>
          <w:szCs w:val="18"/>
        </w:rPr>
        <w:t>, technické riešenie</w:t>
      </w:r>
      <w:r w:rsidRPr="00745BC4">
        <w:rPr>
          <w:rFonts w:ascii="Corbel" w:hAnsi="Corbel" w:cs="Segoe UI"/>
          <w:sz w:val="18"/>
          <w:szCs w:val="18"/>
        </w:rPr>
        <w:t>/</w:t>
      </w:r>
      <w:r w:rsidR="00097BC9" w:rsidRPr="00745BC4">
        <w:rPr>
          <w:rFonts w:ascii="Corbel" w:hAnsi="Corbel" w:cs="Segoe UI"/>
          <w:sz w:val="18"/>
          <w:szCs w:val="18"/>
        </w:rPr>
        <w:t xml:space="preserve">typ, </w:t>
      </w:r>
      <w:r w:rsidRPr="00745BC4">
        <w:rPr>
          <w:rFonts w:ascii="Corbel" w:hAnsi="Corbel" w:cs="Segoe UI"/>
          <w:sz w:val="18"/>
          <w:szCs w:val="18"/>
        </w:rPr>
        <w:t>značku</w:t>
      </w:r>
      <w:r w:rsidR="00097BC9" w:rsidRPr="00745BC4">
        <w:rPr>
          <w:rFonts w:ascii="Corbel" w:hAnsi="Corbel" w:cs="Segoe UI"/>
          <w:sz w:val="18"/>
          <w:szCs w:val="18"/>
        </w:rPr>
        <w:t xml:space="preserve"> výrobku alebo výrobok</w:t>
      </w:r>
      <w:r w:rsidR="004D414E" w:rsidRPr="00745BC4">
        <w:rPr>
          <w:rFonts w:ascii="Corbel" w:hAnsi="Corbel" w:cs="Segoe UI"/>
          <w:sz w:val="18"/>
          <w:szCs w:val="18"/>
        </w:rPr>
        <w:t xml:space="preserve"> konkrétneho výrobcu,</w:t>
      </w:r>
      <w:r w:rsidR="00D16B3A" w:rsidRPr="00745BC4">
        <w:rPr>
          <w:rFonts w:ascii="Corbel" w:hAnsi="Corbel" w:cs="Segoe UI"/>
          <w:sz w:val="18"/>
          <w:szCs w:val="18"/>
        </w:rPr>
        <w:t xml:space="preserve"> </w:t>
      </w:r>
      <w:r w:rsidRPr="00745BC4">
        <w:rPr>
          <w:rFonts w:ascii="Corbel" w:hAnsi="Corbel" w:cs="Segoe UI"/>
          <w:b/>
          <w:bCs/>
          <w:sz w:val="18"/>
          <w:szCs w:val="18"/>
        </w:rPr>
        <w:t>pripúšťa verejný obstarávateľ použitie ekvivalentu</w:t>
      </w:r>
      <w:r w:rsidRPr="00745BC4">
        <w:rPr>
          <w:rFonts w:ascii="Corbel" w:hAnsi="Corbel" w:cs="Segoe UI"/>
          <w:sz w:val="18"/>
          <w:szCs w:val="18"/>
        </w:rPr>
        <w:t>, pričom ponúkaný ekvivalent</w:t>
      </w:r>
      <w:r w:rsidR="006B4A96" w:rsidRPr="00745BC4">
        <w:rPr>
          <w:rFonts w:ascii="Corbel" w:hAnsi="Corbel" w:cs="Segoe UI"/>
          <w:sz w:val="18"/>
          <w:szCs w:val="18"/>
        </w:rPr>
        <w:t>ný výrobok alebo ekvivalentné technické riešenie</w:t>
      </w:r>
      <w:r w:rsidRPr="00745BC4">
        <w:rPr>
          <w:rFonts w:ascii="Corbel" w:hAnsi="Corbel" w:cs="Segoe UI"/>
          <w:sz w:val="18"/>
          <w:szCs w:val="18"/>
        </w:rPr>
        <w:t xml:space="preserve"> musí spĺňať najmä požiadavky na rovnaké alebo kvalitatívne lepšie rozmerové, materiálové, technické</w:t>
      </w:r>
      <w:r w:rsidR="00162529" w:rsidRPr="00745BC4">
        <w:rPr>
          <w:rFonts w:ascii="Corbel" w:hAnsi="Corbel" w:cs="Segoe UI"/>
          <w:sz w:val="18"/>
          <w:szCs w:val="18"/>
        </w:rPr>
        <w:t>, úžitkové</w:t>
      </w:r>
      <w:r w:rsidRPr="00745BC4">
        <w:rPr>
          <w:rFonts w:ascii="Corbel" w:hAnsi="Corbel" w:cs="Segoe UI"/>
          <w:sz w:val="18"/>
          <w:szCs w:val="18"/>
        </w:rPr>
        <w:t xml:space="preserve"> alebo funkčné požiadavky a vlastnosti, ktoré sú špecifikované v súťažných podkladoch alebo ich prílohách. Verejný obstarávateľ požaduje, aby bol ekvivalent </w:t>
      </w:r>
      <w:r w:rsidR="00BE16C9">
        <w:rPr>
          <w:rFonts w:ascii="Corbel" w:hAnsi="Corbel" w:cs="Segoe UI"/>
          <w:sz w:val="18"/>
          <w:szCs w:val="18"/>
        </w:rPr>
        <w:t xml:space="preserve"> </w:t>
      </w:r>
      <w:r w:rsidRPr="00745BC4">
        <w:rPr>
          <w:rFonts w:ascii="Corbel" w:hAnsi="Corbel" w:cs="Segoe UI"/>
          <w:sz w:val="18"/>
          <w:szCs w:val="18"/>
        </w:rPr>
        <w:t>v predloženej ponuke jasne identifikovaný v zozname použitých ekvivalentných položiek tak, aby bolo možné posúdiť zhodu jeho technických, kvalitatívnych a iných vlastností s požiadavkami verejného obstarávateľa.</w:t>
      </w:r>
    </w:p>
    <w:p w14:paraId="19792FB6" w14:textId="4068D3F0" w:rsidR="007D3AB2" w:rsidRDefault="00940C09" w:rsidP="00FB335F">
      <w:pPr>
        <w:pStyle w:val="Default"/>
        <w:numPr>
          <w:ilvl w:val="1"/>
          <w:numId w:val="33"/>
        </w:numPr>
        <w:spacing w:after="120"/>
        <w:jc w:val="both"/>
        <w:rPr>
          <w:rFonts w:ascii="Corbel" w:hAnsi="Corbel" w:cs="Segoe UI"/>
          <w:sz w:val="18"/>
          <w:szCs w:val="18"/>
        </w:rPr>
      </w:pPr>
      <w:r w:rsidRPr="00456595">
        <w:rPr>
          <w:rFonts w:ascii="Corbel" w:hAnsi="Corbel" w:cs="Segoe UI"/>
          <w:sz w:val="18"/>
          <w:szCs w:val="18"/>
        </w:rPr>
        <w:t>Pri navrhovaní ekvivalentných materiálov/výrobkov</w:t>
      </w:r>
      <w:r w:rsidR="00F624DD" w:rsidRPr="00456595">
        <w:rPr>
          <w:rFonts w:ascii="Corbel" w:hAnsi="Corbel" w:cs="Segoe UI"/>
          <w:sz w:val="18"/>
          <w:szCs w:val="18"/>
        </w:rPr>
        <w:t>/riešení</w:t>
      </w:r>
      <w:r w:rsidRPr="00456595">
        <w:rPr>
          <w:rFonts w:ascii="Corbel" w:hAnsi="Corbel" w:cs="Segoe UI"/>
          <w:sz w:val="18"/>
          <w:szCs w:val="18"/>
        </w:rPr>
        <w:t xml:space="preserve"> musí uchádzač postupovať s odbornou starostlivosťou, pri ktorej musí zohľadniť pôvodný </w:t>
      </w:r>
      <w:r w:rsidR="00F06383" w:rsidRPr="00456595">
        <w:rPr>
          <w:rFonts w:ascii="Corbel" w:hAnsi="Corbel" w:cs="Segoe UI"/>
          <w:sz w:val="18"/>
          <w:szCs w:val="18"/>
        </w:rPr>
        <w:t>verejným obstarávateľom</w:t>
      </w:r>
      <w:r w:rsidRPr="00456595">
        <w:rPr>
          <w:rFonts w:ascii="Corbel" w:hAnsi="Corbel" w:cs="Segoe UI"/>
          <w:sz w:val="18"/>
          <w:szCs w:val="18"/>
        </w:rPr>
        <w:t xml:space="preserve"> navrhovaný účel, plnú funkčnosť a zabezpečiť jeho dodržanie bez zmeny iných častí dokumentácie súťažných podkladov.</w:t>
      </w:r>
    </w:p>
    <w:p w14:paraId="5449ADDC" w14:textId="43B0B871" w:rsidR="007D3AB2" w:rsidRDefault="00940C09" w:rsidP="00FB335F">
      <w:pPr>
        <w:pStyle w:val="Default"/>
        <w:numPr>
          <w:ilvl w:val="1"/>
          <w:numId w:val="33"/>
        </w:numPr>
        <w:spacing w:after="120"/>
        <w:jc w:val="both"/>
        <w:rPr>
          <w:rFonts w:ascii="Corbel" w:hAnsi="Corbel" w:cs="Segoe UI"/>
          <w:sz w:val="18"/>
          <w:szCs w:val="18"/>
        </w:rPr>
      </w:pPr>
      <w:r w:rsidRPr="00456595">
        <w:rPr>
          <w:rFonts w:ascii="Corbel" w:hAnsi="Corbel" w:cs="Segoe UI"/>
          <w:sz w:val="18"/>
          <w:szCs w:val="18"/>
        </w:rPr>
        <w:t>Navrhovaný ekvivalent nesmie vyžadovať iné vedľajšie náklady, ktoré by musel zabezpečiť verejný obstarávateľ v rámci súčinnosti viažucej sa k plneniu predmetu zmluvy a prijatím predloženého ekvivalentu nesmie dôjsť k zvýšeným priamym alebo nepriamym nákladom vyplývajúcim z užívania dodaného predmetu zmluvy.</w:t>
      </w:r>
    </w:p>
    <w:p w14:paraId="7E997521" w14:textId="4F446F68" w:rsidR="008507F6" w:rsidRPr="00456595" w:rsidRDefault="00940C09" w:rsidP="00FB335F">
      <w:pPr>
        <w:pStyle w:val="Default"/>
        <w:numPr>
          <w:ilvl w:val="1"/>
          <w:numId w:val="33"/>
        </w:numPr>
        <w:spacing w:after="120"/>
        <w:jc w:val="both"/>
        <w:rPr>
          <w:rFonts w:ascii="Corbel" w:hAnsi="Corbel" w:cs="Segoe UI"/>
          <w:sz w:val="18"/>
          <w:szCs w:val="18"/>
        </w:rPr>
      </w:pPr>
      <w:r w:rsidRPr="00456595">
        <w:rPr>
          <w:rFonts w:ascii="Corbel" w:hAnsi="Corbel" w:cs="Segoe UI"/>
          <w:sz w:val="18"/>
          <w:szCs w:val="18"/>
        </w:rPr>
        <w:t xml:space="preserve">V prípade, že uchádzač pri spracovaní ceny predmetu zákazky použije ekvivalentné </w:t>
      </w:r>
      <w:r w:rsidR="005C52B2" w:rsidRPr="00456595">
        <w:rPr>
          <w:rFonts w:ascii="Corbel" w:hAnsi="Corbel" w:cs="Segoe UI"/>
          <w:sz w:val="18"/>
          <w:szCs w:val="18"/>
        </w:rPr>
        <w:t>materiály/</w:t>
      </w:r>
      <w:r w:rsidRPr="00456595">
        <w:rPr>
          <w:rFonts w:ascii="Corbel" w:hAnsi="Corbel" w:cs="Segoe UI"/>
          <w:sz w:val="18"/>
          <w:szCs w:val="18"/>
        </w:rPr>
        <w:t>výrobky</w:t>
      </w:r>
      <w:r w:rsidR="005C52B2" w:rsidRPr="00456595">
        <w:rPr>
          <w:rFonts w:ascii="Corbel" w:hAnsi="Corbel" w:cs="Segoe UI"/>
          <w:sz w:val="18"/>
          <w:szCs w:val="18"/>
        </w:rPr>
        <w:t>/</w:t>
      </w:r>
      <w:r w:rsidR="00AF3D63" w:rsidRPr="00456595">
        <w:rPr>
          <w:rFonts w:ascii="Corbel" w:hAnsi="Corbel" w:cs="Segoe UI"/>
          <w:sz w:val="18"/>
          <w:szCs w:val="18"/>
        </w:rPr>
        <w:t>zariadenia</w:t>
      </w:r>
      <w:r w:rsidRPr="00456595">
        <w:rPr>
          <w:rFonts w:ascii="Corbel" w:hAnsi="Corbel" w:cs="Segoe UI"/>
          <w:sz w:val="18"/>
          <w:szCs w:val="18"/>
        </w:rPr>
        <w:t>, predloží do ponuky aj „Prehľad ekvivalentných materiálov, výrobkov a zariadení“ použitých pri ocenení predmetu zákazky.</w:t>
      </w:r>
      <w:r w:rsidRPr="00456595">
        <w:rPr>
          <w:rFonts w:ascii="Corbel" w:hAnsi="Corbel" w:cs="Segoe UI"/>
          <w:b/>
          <w:bCs/>
          <w:sz w:val="18"/>
          <w:szCs w:val="18"/>
        </w:rPr>
        <w:t xml:space="preserve"> Uvedený prehľad bude tvoriť súčasť ponuky uchádzača</w:t>
      </w:r>
      <w:r w:rsidR="007C0A95" w:rsidRPr="00456595">
        <w:rPr>
          <w:rFonts w:ascii="Corbel" w:hAnsi="Corbel" w:cs="Segoe UI"/>
          <w:sz w:val="18"/>
          <w:szCs w:val="18"/>
        </w:rPr>
        <w:t xml:space="preserve"> (viď. bod 16 týchto súťažných podkladov)</w:t>
      </w:r>
      <w:r w:rsidRPr="00456595">
        <w:rPr>
          <w:rFonts w:ascii="Corbel" w:hAnsi="Corbel" w:cs="Segoe UI"/>
          <w:sz w:val="18"/>
          <w:szCs w:val="18"/>
        </w:rPr>
        <w:t>.</w:t>
      </w:r>
      <w:r w:rsidR="008507F6" w:rsidRPr="00456595">
        <w:rPr>
          <w:rFonts w:ascii="Corbel" w:hAnsi="Corbel" w:cs="Segoe UI"/>
          <w:sz w:val="18"/>
          <w:szCs w:val="18"/>
        </w:rPr>
        <w:t xml:space="preserve"> Ak uchádzač tento prehľad nevypracuje alebo niektorú položku do neho nezahrnie, znamená to, že uchádzač ocenil </w:t>
      </w:r>
      <w:r w:rsidR="00AF3D63" w:rsidRPr="00456595">
        <w:rPr>
          <w:rFonts w:ascii="Corbel" w:hAnsi="Corbel" w:cs="Segoe UI"/>
          <w:sz w:val="18"/>
          <w:szCs w:val="18"/>
        </w:rPr>
        <w:t>materiály, výrobky a zariadenia</w:t>
      </w:r>
      <w:r w:rsidR="008507F6" w:rsidRPr="00456595">
        <w:rPr>
          <w:rFonts w:ascii="Corbel" w:hAnsi="Corbel" w:cs="Segoe UI"/>
          <w:sz w:val="18"/>
          <w:szCs w:val="18"/>
        </w:rPr>
        <w:t xml:space="preserve"> uvedené v poskytnutom opise predmetu zákazky</w:t>
      </w:r>
      <w:r w:rsidR="008507F6" w:rsidRPr="00456595">
        <w:rPr>
          <w:rFonts w:ascii="Times New Roman" w:hAnsi="Times New Roman"/>
          <w:sz w:val="18"/>
          <w:szCs w:val="18"/>
        </w:rPr>
        <w:t>.</w:t>
      </w:r>
    </w:p>
    <w:p w14:paraId="3DE98AEC" w14:textId="34C161CF" w:rsidR="007D3AB2" w:rsidRDefault="00940C09" w:rsidP="00FB335F">
      <w:pPr>
        <w:pStyle w:val="Default"/>
        <w:numPr>
          <w:ilvl w:val="1"/>
          <w:numId w:val="33"/>
        </w:numPr>
        <w:spacing w:after="120"/>
        <w:jc w:val="both"/>
        <w:rPr>
          <w:rFonts w:ascii="Corbel" w:hAnsi="Corbel" w:cs="Segoe UI"/>
          <w:sz w:val="18"/>
          <w:szCs w:val="18"/>
        </w:rPr>
      </w:pPr>
      <w:r w:rsidRPr="00456595">
        <w:rPr>
          <w:rFonts w:ascii="Corbel" w:hAnsi="Corbel" w:cs="Segoe UI"/>
          <w:sz w:val="18"/>
          <w:szCs w:val="18"/>
        </w:rPr>
        <w:t>V prípade uvedenia konkrétnych značiek materiálov</w:t>
      </w:r>
      <w:r w:rsidR="00AF3D63" w:rsidRPr="00456595">
        <w:rPr>
          <w:rFonts w:ascii="Corbel" w:hAnsi="Corbel" w:cs="Segoe UI"/>
          <w:sz w:val="18"/>
          <w:szCs w:val="18"/>
        </w:rPr>
        <w:t>/</w:t>
      </w:r>
      <w:r w:rsidRPr="00456595">
        <w:rPr>
          <w:rFonts w:ascii="Corbel" w:hAnsi="Corbel" w:cs="Segoe UI"/>
          <w:sz w:val="18"/>
          <w:szCs w:val="18"/>
        </w:rPr>
        <w:t xml:space="preserve"> výrobkov</w:t>
      </w:r>
      <w:r w:rsidR="00AF3D63" w:rsidRPr="00456595">
        <w:rPr>
          <w:rFonts w:ascii="Corbel" w:hAnsi="Corbel" w:cs="Segoe UI"/>
          <w:sz w:val="18"/>
          <w:szCs w:val="18"/>
        </w:rPr>
        <w:t>/zariadení</w:t>
      </w:r>
      <w:r w:rsidRPr="00456595">
        <w:rPr>
          <w:rFonts w:ascii="Corbel" w:hAnsi="Corbel" w:cs="Segoe UI"/>
          <w:sz w:val="18"/>
          <w:szCs w:val="18"/>
        </w:rPr>
        <w:t>, pri ktorých sú uvedené minimálne požiadavky, môže uchádzač predložiť aj materiály/výrobky</w:t>
      </w:r>
      <w:r w:rsidR="00A5708F" w:rsidRPr="00456595">
        <w:rPr>
          <w:rFonts w:ascii="Corbel" w:hAnsi="Corbel" w:cs="Segoe UI"/>
          <w:sz w:val="18"/>
          <w:szCs w:val="18"/>
        </w:rPr>
        <w:t>/zariadenia</w:t>
      </w:r>
      <w:r w:rsidRPr="00456595">
        <w:rPr>
          <w:rFonts w:ascii="Corbel" w:hAnsi="Corbel" w:cs="Segoe UI"/>
          <w:sz w:val="18"/>
          <w:szCs w:val="18"/>
        </w:rPr>
        <w:t xml:space="preserve"> lepších parametrov. Dôkaz o ich vhodnosti musí byť priložený</w:t>
      </w:r>
      <w:r w:rsidR="00F17F73">
        <w:rPr>
          <w:rFonts w:ascii="Corbel" w:hAnsi="Corbel" w:cs="Segoe UI"/>
          <w:sz w:val="18"/>
          <w:szCs w:val="18"/>
        </w:rPr>
        <w:t xml:space="preserve"> </w:t>
      </w:r>
      <w:r w:rsidRPr="00456595">
        <w:rPr>
          <w:rFonts w:ascii="Corbel" w:hAnsi="Corbel" w:cs="Segoe UI"/>
          <w:sz w:val="18"/>
          <w:szCs w:val="18"/>
        </w:rPr>
        <w:t xml:space="preserve">v ponuke. Uchádzač je povinný s ponukou predložiť </w:t>
      </w:r>
      <w:r w:rsidRPr="00456595">
        <w:rPr>
          <w:rFonts w:ascii="Corbel" w:hAnsi="Corbel" w:cs="Segoe UI"/>
          <w:i/>
          <w:iCs/>
          <w:sz w:val="18"/>
          <w:szCs w:val="18"/>
        </w:rPr>
        <w:t>výrobný list tohto</w:t>
      </w:r>
      <w:r w:rsidR="00EE4134">
        <w:rPr>
          <w:rFonts w:ascii="Corbel" w:hAnsi="Corbel" w:cs="Segoe UI"/>
          <w:i/>
          <w:iCs/>
          <w:sz w:val="18"/>
          <w:szCs w:val="18"/>
        </w:rPr>
        <w:t xml:space="preserve"> </w:t>
      </w:r>
      <w:r w:rsidRPr="00456595">
        <w:rPr>
          <w:rFonts w:ascii="Corbel" w:hAnsi="Corbel" w:cs="Segoe UI"/>
          <w:i/>
          <w:iCs/>
          <w:sz w:val="18"/>
          <w:szCs w:val="18"/>
        </w:rPr>
        <w:t>výrobku/ materiálu</w:t>
      </w:r>
      <w:r w:rsidR="00A5708F" w:rsidRPr="00456595">
        <w:rPr>
          <w:rFonts w:ascii="Corbel" w:hAnsi="Corbel" w:cs="Segoe UI"/>
          <w:i/>
          <w:iCs/>
          <w:sz w:val="18"/>
          <w:szCs w:val="18"/>
        </w:rPr>
        <w:t>/zariadenia</w:t>
      </w:r>
      <w:r w:rsidRPr="00456595">
        <w:rPr>
          <w:rFonts w:ascii="Corbel" w:hAnsi="Corbel" w:cs="Segoe UI"/>
          <w:sz w:val="18"/>
          <w:szCs w:val="18"/>
        </w:rPr>
        <w:t xml:space="preserve">, </w:t>
      </w:r>
      <w:r w:rsidR="00FC2600">
        <w:rPr>
          <w:rFonts w:ascii="Corbel" w:hAnsi="Corbel" w:cs="Segoe UI"/>
          <w:sz w:val="18"/>
          <w:szCs w:val="18"/>
        </w:rPr>
        <w:t xml:space="preserve">                </w:t>
      </w:r>
      <w:r w:rsidRPr="00456595">
        <w:rPr>
          <w:rFonts w:ascii="Corbel" w:hAnsi="Corbel" w:cs="Segoe UI"/>
          <w:sz w:val="18"/>
          <w:szCs w:val="18"/>
        </w:rPr>
        <w:t>v ktorom preukáže, že ním navrhovaný ekvivalent spĺňa rovnaké alebo lepšie parametre ako sú minimálne požiadavky uvedené v</w:t>
      </w:r>
      <w:r w:rsidR="006E4DDC" w:rsidRPr="00456595">
        <w:rPr>
          <w:rFonts w:ascii="Corbel" w:hAnsi="Corbel" w:cs="Segoe UI"/>
          <w:sz w:val="18"/>
          <w:szCs w:val="18"/>
        </w:rPr>
        <w:t xml:space="preserve"> súťažných </w:t>
      </w:r>
      <w:r w:rsidRPr="00456595">
        <w:rPr>
          <w:rFonts w:ascii="Corbel" w:hAnsi="Corbel" w:cs="Segoe UI"/>
          <w:sz w:val="18"/>
          <w:szCs w:val="18"/>
        </w:rPr>
        <w:t>podkladoch, resp. v opise predmetu zákazky.</w:t>
      </w:r>
    </w:p>
    <w:p w14:paraId="1FE72C77" w14:textId="0E547BBA" w:rsidR="007D3AB2" w:rsidRDefault="00940C09" w:rsidP="00FB335F">
      <w:pPr>
        <w:pStyle w:val="Default"/>
        <w:numPr>
          <w:ilvl w:val="1"/>
          <w:numId w:val="33"/>
        </w:numPr>
        <w:spacing w:after="120"/>
        <w:jc w:val="both"/>
        <w:rPr>
          <w:rFonts w:ascii="Corbel" w:hAnsi="Corbel" w:cs="Segoe UI"/>
          <w:sz w:val="18"/>
          <w:szCs w:val="18"/>
        </w:rPr>
      </w:pPr>
      <w:r w:rsidRPr="00456595">
        <w:rPr>
          <w:rFonts w:ascii="Corbel" w:hAnsi="Corbel" w:cs="Segoe UI"/>
          <w:sz w:val="18"/>
          <w:szCs w:val="18"/>
        </w:rPr>
        <w:t>Verejný obstarávateľ si vyhradzuje právo neakceptovať navrhovaný ekvivalent</w:t>
      </w:r>
      <w:r w:rsidR="00A5708F" w:rsidRPr="00456595">
        <w:rPr>
          <w:rFonts w:ascii="Corbel" w:hAnsi="Corbel" w:cs="Segoe UI"/>
          <w:sz w:val="18"/>
          <w:szCs w:val="18"/>
        </w:rPr>
        <w:t xml:space="preserve"> </w:t>
      </w:r>
      <w:r w:rsidRPr="00456595">
        <w:rPr>
          <w:rFonts w:ascii="Corbel" w:hAnsi="Corbel" w:cs="Segoe UI"/>
          <w:sz w:val="18"/>
          <w:szCs w:val="18"/>
        </w:rPr>
        <w:t xml:space="preserve">v prípade, ak </w:t>
      </w:r>
      <w:r w:rsidR="00A5708F" w:rsidRPr="00456595">
        <w:rPr>
          <w:rFonts w:ascii="Corbel" w:hAnsi="Corbel" w:cs="Segoe UI"/>
          <w:sz w:val="18"/>
          <w:szCs w:val="18"/>
        </w:rPr>
        <w:t>tento</w:t>
      </w:r>
      <w:r w:rsidRPr="00456595">
        <w:rPr>
          <w:rFonts w:ascii="Corbel" w:hAnsi="Corbel" w:cs="Segoe UI"/>
          <w:sz w:val="18"/>
          <w:szCs w:val="18"/>
        </w:rPr>
        <w:t xml:space="preserve"> nespĺňa minimálne technické parametre. </w:t>
      </w:r>
      <w:r w:rsidR="007F6D82" w:rsidRPr="00456595">
        <w:rPr>
          <w:rFonts w:ascii="Corbel" w:hAnsi="Corbel" w:cs="Segoe UI"/>
          <w:sz w:val="18"/>
          <w:szCs w:val="18"/>
        </w:rPr>
        <w:t>D</w:t>
      </w:r>
      <w:r w:rsidRPr="00456595">
        <w:rPr>
          <w:rFonts w:ascii="Corbel" w:hAnsi="Corbel" w:cs="Segoe UI"/>
          <w:sz w:val="18"/>
          <w:szCs w:val="18"/>
        </w:rPr>
        <w:t>ôkazné bremeno o vhodnosti navrhnutého materiálu/výrobku</w:t>
      </w:r>
      <w:r w:rsidR="00A5708F" w:rsidRPr="00456595">
        <w:rPr>
          <w:rFonts w:ascii="Corbel" w:hAnsi="Corbel" w:cs="Segoe UI"/>
          <w:sz w:val="18"/>
          <w:szCs w:val="18"/>
        </w:rPr>
        <w:t>/zariadenia</w:t>
      </w:r>
      <w:r w:rsidRPr="00456595">
        <w:rPr>
          <w:rFonts w:ascii="Corbel" w:hAnsi="Corbel" w:cs="Segoe UI"/>
          <w:sz w:val="18"/>
          <w:szCs w:val="18"/>
        </w:rPr>
        <w:t xml:space="preserve"> </w:t>
      </w:r>
      <w:r w:rsidR="007F6D82" w:rsidRPr="00456595">
        <w:rPr>
          <w:rFonts w:ascii="Corbel" w:hAnsi="Corbel" w:cs="Segoe UI"/>
          <w:sz w:val="18"/>
          <w:szCs w:val="18"/>
        </w:rPr>
        <w:t xml:space="preserve">je </w:t>
      </w:r>
      <w:r w:rsidRPr="00456595">
        <w:rPr>
          <w:rFonts w:ascii="Corbel" w:hAnsi="Corbel" w:cs="Segoe UI"/>
          <w:sz w:val="18"/>
          <w:szCs w:val="18"/>
        </w:rPr>
        <w:t>na strane uchádzača.</w:t>
      </w:r>
    </w:p>
    <w:p w14:paraId="54BDBA80" w14:textId="5645E7A0" w:rsidR="00991B84" w:rsidRPr="00456595" w:rsidRDefault="00940C09" w:rsidP="00FB335F">
      <w:pPr>
        <w:pStyle w:val="Default"/>
        <w:numPr>
          <w:ilvl w:val="1"/>
          <w:numId w:val="33"/>
        </w:numPr>
        <w:spacing w:after="240"/>
        <w:ind w:left="357" w:hanging="357"/>
        <w:jc w:val="both"/>
        <w:rPr>
          <w:rFonts w:ascii="Corbel" w:hAnsi="Corbel" w:cs="Segoe UI"/>
          <w:sz w:val="18"/>
          <w:szCs w:val="18"/>
        </w:rPr>
      </w:pPr>
      <w:r w:rsidRPr="00456595">
        <w:rPr>
          <w:rFonts w:ascii="Corbel" w:hAnsi="Corbel" w:cs="Segoe UI"/>
          <w:sz w:val="18"/>
          <w:szCs w:val="18"/>
        </w:rPr>
        <w:t>Uchádzač môže ponúknuť ekvivalentné materiály</w:t>
      </w:r>
      <w:r w:rsidR="00A5708F" w:rsidRPr="00456595">
        <w:rPr>
          <w:rFonts w:ascii="Corbel" w:hAnsi="Corbel" w:cs="Segoe UI"/>
          <w:sz w:val="18"/>
          <w:szCs w:val="18"/>
        </w:rPr>
        <w:t>/</w:t>
      </w:r>
      <w:r w:rsidRPr="00456595">
        <w:rPr>
          <w:rFonts w:ascii="Corbel" w:hAnsi="Corbel" w:cs="Segoe UI"/>
          <w:sz w:val="18"/>
          <w:szCs w:val="18"/>
        </w:rPr>
        <w:t>tovary</w:t>
      </w:r>
      <w:r w:rsidR="00A5708F" w:rsidRPr="00456595">
        <w:rPr>
          <w:rFonts w:ascii="Corbel" w:hAnsi="Corbel" w:cs="Segoe UI"/>
          <w:sz w:val="18"/>
          <w:szCs w:val="18"/>
        </w:rPr>
        <w:t xml:space="preserve">/zariadenia </w:t>
      </w:r>
      <w:r w:rsidRPr="00456595">
        <w:rPr>
          <w:rFonts w:ascii="Corbel" w:hAnsi="Corbel" w:cs="Segoe UI"/>
          <w:sz w:val="18"/>
          <w:szCs w:val="18"/>
        </w:rPr>
        <w:t>len za dodržania podmienok a pravidiel predkladania ekvivalentov uvedených v týchto súťažných podkladoch. Verejný obstarávateľ má v rámci vyhodnocovania ponuky právo požadovať od uchádzača technický list predmetných materiálov</w:t>
      </w:r>
      <w:r w:rsidR="00A23C90" w:rsidRPr="00456595">
        <w:rPr>
          <w:rFonts w:ascii="Corbel" w:hAnsi="Corbel" w:cs="Segoe UI"/>
          <w:sz w:val="18"/>
          <w:szCs w:val="18"/>
        </w:rPr>
        <w:t>/</w:t>
      </w:r>
      <w:r w:rsidR="008507F6" w:rsidRPr="00456595">
        <w:rPr>
          <w:rFonts w:ascii="Corbel" w:hAnsi="Corbel" w:cs="Segoe UI"/>
          <w:sz w:val="18"/>
          <w:szCs w:val="18"/>
        </w:rPr>
        <w:t>výrobkov</w:t>
      </w:r>
      <w:r w:rsidR="00A23C90" w:rsidRPr="00456595">
        <w:rPr>
          <w:rFonts w:ascii="Corbel" w:hAnsi="Corbel" w:cs="Segoe UI"/>
          <w:sz w:val="18"/>
          <w:szCs w:val="18"/>
        </w:rPr>
        <w:t>/zariadení</w:t>
      </w:r>
      <w:r w:rsidRPr="00456595">
        <w:rPr>
          <w:rFonts w:ascii="Corbel" w:hAnsi="Corbel" w:cs="Segoe UI"/>
          <w:sz w:val="18"/>
          <w:szCs w:val="18"/>
        </w:rPr>
        <w:t xml:space="preserve"> (technológií, postupov), ak má komisia pochybnosti o splnení minimálnych technických parametrov</w:t>
      </w:r>
      <w:r w:rsidR="004E304A" w:rsidRPr="00456595">
        <w:rPr>
          <w:rFonts w:ascii="Corbel" w:hAnsi="Corbel" w:cs="Segoe UI"/>
          <w:sz w:val="18"/>
          <w:szCs w:val="18"/>
        </w:rPr>
        <w:t>, a to nielen pri predložených ekvivalentoch</w:t>
      </w:r>
      <w:r w:rsidR="00E47F23" w:rsidRPr="00456595">
        <w:rPr>
          <w:rFonts w:ascii="Corbel" w:hAnsi="Corbel" w:cs="Segoe UI"/>
          <w:sz w:val="18"/>
          <w:szCs w:val="18"/>
        </w:rPr>
        <w:t>, ale aj pri predkladaní samot</w:t>
      </w:r>
      <w:r w:rsidR="00B83F99" w:rsidRPr="00456595">
        <w:rPr>
          <w:rFonts w:ascii="Corbel" w:hAnsi="Corbel" w:cs="Segoe UI"/>
          <w:sz w:val="18"/>
          <w:szCs w:val="18"/>
        </w:rPr>
        <w:t>nej ponuky</w:t>
      </w:r>
      <w:r w:rsidR="00044432" w:rsidRPr="00456595">
        <w:rPr>
          <w:rFonts w:ascii="Corbel" w:hAnsi="Corbel" w:cs="Segoe UI"/>
          <w:sz w:val="18"/>
          <w:szCs w:val="18"/>
        </w:rPr>
        <w:t xml:space="preserve"> predmetu zákazky</w:t>
      </w:r>
      <w:r w:rsidR="00E47F23" w:rsidRPr="00456595">
        <w:rPr>
          <w:rFonts w:ascii="Corbel" w:hAnsi="Corbel" w:cs="Segoe UI"/>
          <w:sz w:val="18"/>
          <w:szCs w:val="18"/>
        </w:rPr>
        <w:t xml:space="preserve"> a</w:t>
      </w:r>
      <w:r w:rsidR="009B7D82" w:rsidRPr="00456595">
        <w:rPr>
          <w:rFonts w:ascii="Corbel" w:hAnsi="Corbel" w:cs="Segoe UI"/>
          <w:sz w:val="18"/>
          <w:szCs w:val="18"/>
        </w:rPr>
        <w:t xml:space="preserve"> teda </w:t>
      </w:r>
      <w:r w:rsidR="00C002DB" w:rsidRPr="00456595">
        <w:rPr>
          <w:rFonts w:ascii="Corbel" w:hAnsi="Corbel" w:cs="Segoe UI"/>
          <w:sz w:val="18"/>
          <w:szCs w:val="18"/>
        </w:rPr>
        <w:t xml:space="preserve"> aj </w:t>
      </w:r>
      <w:r w:rsidR="00E47F23" w:rsidRPr="00456595">
        <w:rPr>
          <w:rFonts w:ascii="Corbel" w:hAnsi="Corbel" w:cs="Segoe UI"/>
          <w:sz w:val="18"/>
          <w:szCs w:val="18"/>
        </w:rPr>
        <w:t xml:space="preserve">samotných položiek </w:t>
      </w:r>
      <w:r w:rsidR="00C002DB" w:rsidRPr="00456595">
        <w:rPr>
          <w:rFonts w:ascii="Corbel" w:hAnsi="Corbel" w:cs="Segoe UI"/>
          <w:sz w:val="18"/>
          <w:szCs w:val="18"/>
        </w:rPr>
        <w:t>j nej uvedených</w:t>
      </w:r>
      <w:r w:rsidR="0025018A" w:rsidRPr="00456595">
        <w:rPr>
          <w:rFonts w:ascii="Corbel" w:hAnsi="Corbel" w:cs="Segoe UI"/>
          <w:sz w:val="18"/>
          <w:szCs w:val="18"/>
        </w:rPr>
        <w:t>.</w:t>
      </w:r>
    </w:p>
    <w:p w14:paraId="57328ABC" w14:textId="08D2A15D" w:rsidR="00F372F1" w:rsidRPr="00A15E71" w:rsidRDefault="00F372F1" w:rsidP="004C5097">
      <w:pPr>
        <w:pStyle w:val="Nadpis5"/>
        <w:numPr>
          <w:ilvl w:val="0"/>
          <w:numId w:val="0"/>
        </w:numPr>
        <w:ind w:left="1008"/>
      </w:pPr>
      <w:bookmarkStart w:id="16" w:name="_Toc170200479"/>
      <w:r w:rsidRPr="00A15E71">
        <w:t xml:space="preserve">5. </w:t>
      </w:r>
      <w:r w:rsidR="00E53368" w:rsidRPr="00A15E71">
        <w:t>MIESTO</w:t>
      </w:r>
      <w:r w:rsidR="00A105C9" w:rsidRPr="00A15E71">
        <w:t xml:space="preserve"> </w:t>
      </w:r>
      <w:r w:rsidR="00E53368" w:rsidRPr="00A15E71">
        <w:t xml:space="preserve"> A </w:t>
      </w:r>
      <w:r w:rsidR="00701E7D" w:rsidRPr="00A15E71">
        <w:t>LEHOTA</w:t>
      </w:r>
      <w:r w:rsidR="00E53368" w:rsidRPr="00A15E71">
        <w:t xml:space="preserve"> </w:t>
      </w:r>
      <w:r w:rsidR="0096388A" w:rsidRPr="00A15E71">
        <w:t>USKUTOČNENIA</w:t>
      </w:r>
      <w:r w:rsidR="002D192F" w:rsidRPr="00A15E71">
        <w:t xml:space="preserve"> </w:t>
      </w:r>
      <w:r w:rsidR="00E53368" w:rsidRPr="00A15E71">
        <w:t>PREDMETU ZÁKAZKY</w:t>
      </w:r>
      <w:bookmarkEnd w:id="16"/>
    </w:p>
    <w:p w14:paraId="29D63643" w14:textId="489A9644" w:rsidR="00260225" w:rsidRDefault="00E53368" w:rsidP="00FB335F">
      <w:pPr>
        <w:pStyle w:val="Default"/>
        <w:numPr>
          <w:ilvl w:val="1"/>
          <w:numId w:val="34"/>
        </w:numPr>
        <w:spacing w:after="120"/>
        <w:jc w:val="both"/>
        <w:rPr>
          <w:rFonts w:ascii="Corbel" w:hAnsi="Corbel" w:cs="Segoe UI"/>
          <w:color w:val="auto"/>
          <w:sz w:val="18"/>
          <w:szCs w:val="18"/>
          <w:lang w:eastAsia="cs-CZ"/>
        </w:rPr>
      </w:pPr>
      <w:r w:rsidRPr="00A15E71">
        <w:rPr>
          <w:rFonts w:ascii="Corbel" w:hAnsi="Corbel" w:cs="Segoe UI"/>
          <w:color w:val="auto"/>
          <w:sz w:val="18"/>
          <w:szCs w:val="18"/>
          <w:lang w:eastAsia="cs-CZ"/>
        </w:rPr>
        <w:t>Miesto</w:t>
      </w:r>
      <w:r w:rsidR="001A4076" w:rsidRPr="00A15E71">
        <w:rPr>
          <w:rFonts w:ascii="Corbel" w:hAnsi="Corbel" w:cs="Segoe UI"/>
          <w:color w:val="auto"/>
          <w:sz w:val="18"/>
          <w:szCs w:val="18"/>
          <w:lang w:eastAsia="cs-CZ"/>
        </w:rPr>
        <w:t>m</w:t>
      </w:r>
      <w:r w:rsidRPr="00A15E71">
        <w:rPr>
          <w:rFonts w:ascii="Corbel" w:hAnsi="Corbel" w:cs="Segoe UI"/>
          <w:color w:val="auto"/>
          <w:sz w:val="18"/>
          <w:szCs w:val="18"/>
          <w:lang w:eastAsia="cs-CZ"/>
        </w:rPr>
        <w:t xml:space="preserve"> </w:t>
      </w:r>
      <w:r w:rsidR="0096388A" w:rsidRPr="00A15E71">
        <w:rPr>
          <w:rFonts w:ascii="Corbel" w:hAnsi="Corbel" w:cs="Segoe UI"/>
          <w:color w:val="auto"/>
          <w:sz w:val="18"/>
          <w:szCs w:val="18"/>
          <w:lang w:eastAsia="cs-CZ"/>
        </w:rPr>
        <w:t>us</w:t>
      </w:r>
      <w:r w:rsidR="0096388A" w:rsidRPr="00803A25">
        <w:rPr>
          <w:rFonts w:ascii="Corbel" w:hAnsi="Corbel" w:cs="Segoe UI"/>
          <w:color w:val="auto"/>
          <w:sz w:val="18"/>
          <w:szCs w:val="18"/>
          <w:lang w:eastAsia="cs-CZ"/>
        </w:rPr>
        <w:t>kutočnenia</w:t>
      </w:r>
      <w:r w:rsidR="007D3AB2" w:rsidRPr="00803A25">
        <w:rPr>
          <w:rFonts w:ascii="Corbel" w:hAnsi="Corbel" w:cs="Segoe UI"/>
          <w:color w:val="auto"/>
          <w:sz w:val="18"/>
          <w:szCs w:val="18"/>
          <w:lang w:eastAsia="cs-CZ"/>
        </w:rPr>
        <w:t xml:space="preserve"> </w:t>
      </w:r>
      <w:r w:rsidRPr="00803A25">
        <w:rPr>
          <w:rFonts w:ascii="Corbel" w:hAnsi="Corbel" w:cs="Segoe UI"/>
          <w:color w:val="auto"/>
          <w:sz w:val="18"/>
          <w:szCs w:val="18"/>
          <w:lang w:eastAsia="cs-CZ"/>
        </w:rPr>
        <w:t>predmetu zákazky</w:t>
      </w:r>
      <w:r w:rsidR="007D3AB2" w:rsidRPr="00803A25">
        <w:rPr>
          <w:rFonts w:ascii="Corbel" w:hAnsi="Corbel" w:cs="Segoe UI"/>
          <w:color w:val="auto"/>
          <w:sz w:val="18"/>
          <w:szCs w:val="18"/>
          <w:lang w:eastAsia="cs-CZ"/>
        </w:rPr>
        <w:t xml:space="preserve"> </w:t>
      </w:r>
      <w:r w:rsidR="00E918AC" w:rsidRPr="00F17F73">
        <w:rPr>
          <w:rFonts w:ascii="Corbel" w:hAnsi="Corbel" w:cs="Segoe UI"/>
          <w:sz w:val="18"/>
          <w:szCs w:val="18"/>
        </w:rPr>
        <w:t>je</w:t>
      </w:r>
      <w:r w:rsidR="00E918AC" w:rsidRPr="00F17F73">
        <w:rPr>
          <w:rFonts w:ascii="Corbel" w:hAnsi="Corbel"/>
          <w:sz w:val="18"/>
          <w:szCs w:val="18"/>
        </w:rPr>
        <w:t xml:space="preserve"> </w:t>
      </w:r>
      <w:r w:rsidR="00E918AC" w:rsidRPr="00F17F73">
        <w:rPr>
          <w:rFonts w:ascii="Corbel" w:hAnsi="Corbel" w:cs="Segoe UI"/>
          <w:sz w:val="18"/>
          <w:szCs w:val="18"/>
        </w:rPr>
        <w:t>Univerzita Komenského v Bratislave</w:t>
      </w:r>
      <w:r w:rsidR="00E918AC" w:rsidRPr="00F17F73">
        <w:rPr>
          <w:rFonts w:ascii="Corbel" w:hAnsi="Corbel"/>
          <w:sz w:val="18"/>
          <w:szCs w:val="18"/>
        </w:rPr>
        <w:t xml:space="preserve">, </w:t>
      </w:r>
      <w:r w:rsidR="00E918AC" w:rsidRPr="00F17F73">
        <w:rPr>
          <w:rFonts w:ascii="Corbel" w:hAnsi="Corbel" w:cs="Segoe UI"/>
          <w:sz w:val="18"/>
          <w:szCs w:val="18"/>
        </w:rPr>
        <w:t>jej fakulty a samostatne hospodáriace súčasti.</w:t>
      </w:r>
    </w:p>
    <w:p w14:paraId="0FD9DF9F" w14:textId="7856CFF7" w:rsidR="00C42CC5" w:rsidRPr="006173AB" w:rsidRDefault="00EE3E44" w:rsidP="00104076">
      <w:pPr>
        <w:pStyle w:val="Default"/>
        <w:numPr>
          <w:ilvl w:val="1"/>
          <w:numId w:val="34"/>
        </w:numPr>
        <w:spacing w:after="120"/>
        <w:jc w:val="both"/>
        <w:rPr>
          <w:rFonts w:ascii="Corbel" w:hAnsi="Corbel" w:cs="Segoe UI"/>
          <w:color w:val="auto"/>
          <w:sz w:val="18"/>
          <w:szCs w:val="18"/>
          <w:lang w:eastAsia="cs-CZ"/>
        </w:rPr>
      </w:pPr>
      <w:r w:rsidRPr="00FE6323">
        <w:rPr>
          <w:rFonts w:ascii="Corbel" w:hAnsi="Corbel" w:cs="Segoe UI"/>
          <w:sz w:val="18"/>
          <w:szCs w:val="18"/>
        </w:rPr>
        <w:t xml:space="preserve">Lehota </w:t>
      </w:r>
      <w:r w:rsidR="00B54C56" w:rsidRPr="00FE6323">
        <w:rPr>
          <w:rFonts w:ascii="Corbel" w:hAnsi="Corbel" w:cs="Segoe UI"/>
          <w:sz w:val="18"/>
          <w:szCs w:val="18"/>
        </w:rPr>
        <w:t>dodania predmetu zákazky</w:t>
      </w:r>
      <w:r w:rsidR="0045540C">
        <w:rPr>
          <w:rFonts w:ascii="Corbel" w:hAnsi="Corbel" w:cs="Segoe UI"/>
          <w:sz w:val="18"/>
          <w:szCs w:val="18"/>
        </w:rPr>
        <w:t xml:space="preserve"> týkajúc</w:t>
      </w:r>
      <w:r w:rsidR="00A43A38">
        <w:rPr>
          <w:rFonts w:ascii="Corbel" w:hAnsi="Corbel" w:cs="Segoe UI"/>
          <w:sz w:val="18"/>
          <w:szCs w:val="18"/>
        </w:rPr>
        <w:t>a</w:t>
      </w:r>
      <w:r w:rsidR="0045540C">
        <w:rPr>
          <w:rFonts w:ascii="Corbel" w:hAnsi="Corbel" w:cs="Segoe UI"/>
          <w:sz w:val="18"/>
          <w:szCs w:val="18"/>
        </w:rPr>
        <w:t xml:space="preserve"> sa dodania, implementácie a inštalácie systému</w:t>
      </w:r>
      <w:r w:rsidR="00A97862" w:rsidRPr="00FE6323">
        <w:rPr>
          <w:rFonts w:ascii="Corbel" w:hAnsi="Corbel" w:cs="Segoe UI"/>
          <w:sz w:val="18"/>
          <w:szCs w:val="18"/>
        </w:rPr>
        <w:t xml:space="preserve"> </w:t>
      </w:r>
      <w:r w:rsidR="00E369EB" w:rsidRPr="00FE6323">
        <w:rPr>
          <w:rFonts w:ascii="Corbel" w:hAnsi="Corbel" w:cs="Segoe UI"/>
          <w:sz w:val="18"/>
          <w:szCs w:val="18"/>
        </w:rPr>
        <w:t>j</w:t>
      </w:r>
      <w:r w:rsidR="00E369EB" w:rsidRPr="00F17F73">
        <w:rPr>
          <w:rFonts w:ascii="Corbel" w:hAnsi="Corbel" w:cs="Segoe UI"/>
          <w:sz w:val="18"/>
          <w:szCs w:val="18"/>
        </w:rPr>
        <w:t>e uvedená v</w:t>
      </w:r>
      <w:r w:rsidR="002910E1">
        <w:rPr>
          <w:rFonts w:ascii="Corbel" w:hAnsi="Corbel" w:cs="Segoe UI"/>
          <w:sz w:val="18"/>
          <w:szCs w:val="18"/>
        </w:rPr>
        <w:t> Príloh</w:t>
      </w:r>
      <w:r w:rsidR="00FE6323">
        <w:rPr>
          <w:rFonts w:ascii="Corbel" w:hAnsi="Corbel" w:cs="Segoe UI"/>
          <w:sz w:val="18"/>
          <w:szCs w:val="18"/>
        </w:rPr>
        <w:t>e</w:t>
      </w:r>
      <w:r w:rsidR="002910E1">
        <w:rPr>
          <w:rFonts w:ascii="Corbel" w:hAnsi="Corbel" w:cs="Segoe UI"/>
          <w:sz w:val="18"/>
          <w:szCs w:val="18"/>
        </w:rPr>
        <w:t xml:space="preserve"> </w:t>
      </w:r>
      <w:r w:rsidR="002910E1" w:rsidRPr="00F4428B">
        <w:rPr>
          <w:rFonts w:ascii="Corbel" w:hAnsi="Corbel" w:cs="Segoe UI"/>
          <w:sz w:val="18"/>
          <w:szCs w:val="18"/>
        </w:rPr>
        <w:t>č. 1</w:t>
      </w:r>
      <w:r w:rsidR="00FB7414">
        <w:rPr>
          <w:rFonts w:ascii="Corbel" w:hAnsi="Corbel" w:cs="Segoe UI"/>
          <w:sz w:val="18"/>
          <w:szCs w:val="18"/>
        </w:rPr>
        <w:t>a</w:t>
      </w:r>
      <w:r w:rsidR="002910E1">
        <w:rPr>
          <w:rFonts w:ascii="Corbel" w:hAnsi="Corbel" w:cs="Segoe UI"/>
          <w:sz w:val="18"/>
          <w:szCs w:val="18"/>
        </w:rPr>
        <w:t xml:space="preserve">  týchto súťažných podkladov – v </w:t>
      </w:r>
      <w:r w:rsidR="00A833E6" w:rsidRPr="00F17F73">
        <w:rPr>
          <w:rFonts w:ascii="Corbel" w:hAnsi="Corbel" w:cs="Segoe UI"/>
          <w:sz w:val="18"/>
          <w:szCs w:val="18"/>
        </w:rPr>
        <w:t xml:space="preserve">Opise predmetu zákazky, v časti </w:t>
      </w:r>
      <w:r w:rsidR="00E369EB" w:rsidRPr="00F17F73">
        <w:rPr>
          <w:rFonts w:ascii="Corbel" w:hAnsi="Corbel" w:cs="Segoe UI"/>
          <w:sz w:val="18"/>
          <w:szCs w:val="18"/>
        </w:rPr>
        <w:t>Harmonogram nasadenia</w:t>
      </w:r>
      <w:r w:rsidR="00D87070">
        <w:rPr>
          <w:rFonts w:ascii="Corbel" w:hAnsi="Corbel" w:cs="Segoe UI"/>
          <w:sz w:val="18"/>
          <w:szCs w:val="18"/>
        </w:rPr>
        <w:t>.</w:t>
      </w:r>
      <w:r w:rsidR="0045540C">
        <w:rPr>
          <w:rFonts w:ascii="Corbel" w:hAnsi="Corbel" w:cs="Segoe UI"/>
          <w:sz w:val="18"/>
          <w:szCs w:val="18"/>
        </w:rPr>
        <w:t xml:space="preserve"> Lehota na dodanie predmetu zákazky týka</w:t>
      </w:r>
      <w:r w:rsidR="00F20804">
        <w:rPr>
          <w:rFonts w:ascii="Corbel" w:hAnsi="Corbel" w:cs="Segoe UI"/>
          <w:sz w:val="18"/>
          <w:szCs w:val="18"/>
        </w:rPr>
        <w:t xml:space="preserve">júca sa poskytovaných služieb - </w:t>
      </w:r>
      <w:r w:rsidR="00F20804" w:rsidRPr="00755CBF">
        <w:rPr>
          <w:rFonts w:ascii="Corbel" w:hAnsi="Corbel"/>
          <w:sz w:val="18"/>
          <w:szCs w:val="18"/>
        </w:rPr>
        <w:t xml:space="preserve">technickej podpory prevádzky, údržby a rozvoja </w:t>
      </w:r>
      <w:r w:rsidR="00F20804">
        <w:rPr>
          <w:rFonts w:ascii="Corbel" w:hAnsi="Corbel"/>
          <w:sz w:val="18"/>
          <w:szCs w:val="18"/>
        </w:rPr>
        <w:t>s</w:t>
      </w:r>
      <w:r w:rsidR="00F20804" w:rsidRPr="00755CBF">
        <w:rPr>
          <w:rFonts w:ascii="Corbel" w:hAnsi="Corbel"/>
          <w:sz w:val="18"/>
          <w:szCs w:val="18"/>
        </w:rPr>
        <w:t>ystému</w:t>
      </w:r>
      <w:r w:rsidR="00F20804">
        <w:rPr>
          <w:rFonts w:ascii="Corbel" w:hAnsi="Corbel"/>
          <w:sz w:val="18"/>
          <w:szCs w:val="18"/>
        </w:rPr>
        <w:t xml:space="preserve"> </w:t>
      </w:r>
      <w:r w:rsidR="00AE13F7">
        <w:rPr>
          <w:rFonts w:ascii="Corbel" w:hAnsi="Corbel"/>
          <w:sz w:val="18"/>
          <w:szCs w:val="18"/>
        </w:rPr>
        <w:t>–</w:t>
      </w:r>
      <w:r w:rsidR="00F20804">
        <w:rPr>
          <w:rFonts w:ascii="Corbel" w:hAnsi="Corbel"/>
          <w:sz w:val="18"/>
          <w:szCs w:val="18"/>
        </w:rPr>
        <w:t xml:space="preserve"> </w:t>
      </w:r>
      <w:r w:rsidR="00AE13F7">
        <w:rPr>
          <w:rFonts w:ascii="Corbel" w:hAnsi="Corbel"/>
          <w:sz w:val="18"/>
          <w:szCs w:val="18"/>
        </w:rPr>
        <w:t xml:space="preserve">je </w:t>
      </w:r>
      <w:r w:rsidR="00AE13F7">
        <w:rPr>
          <w:rFonts w:ascii="Corbel" w:hAnsi="Corbel"/>
          <w:sz w:val="18"/>
          <w:szCs w:val="18"/>
        </w:rPr>
        <w:lastRenderedPageBreak/>
        <w:t>min. 5 rokov od nasadenia</w:t>
      </w:r>
      <w:r w:rsidR="002A762C">
        <w:rPr>
          <w:rFonts w:ascii="Corbel" w:hAnsi="Corbel"/>
          <w:sz w:val="18"/>
          <w:szCs w:val="18"/>
        </w:rPr>
        <w:t xml:space="preserve"> systému v </w:t>
      </w:r>
      <w:r w:rsidR="004144E5">
        <w:rPr>
          <w:rFonts w:ascii="Corbel" w:hAnsi="Corbel"/>
          <w:sz w:val="18"/>
          <w:szCs w:val="18"/>
        </w:rPr>
        <w:t xml:space="preserve"> prvej etap</w:t>
      </w:r>
      <w:r w:rsidR="00A20DD4">
        <w:rPr>
          <w:rFonts w:ascii="Corbel" w:hAnsi="Corbel"/>
          <w:sz w:val="18"/>
          <w:szCs w:val="18"/>
        </w:rPr>
        <w:t>e</w:t>
      </w:r>
      <w:r w:rsidR="003364D2">
        <w:rPr>
          <w:rFonts w:ascii="Corbel" w:hAnsi="Corbel"/>
          <w:sz w:val="18"/>
          <w:szCs w:val="18"/>
        </w:rPr>
        <w:t xml:space="preserve">, pričom </w:t>
      </w:r>
      <w:r w:rsidR="00EF49F5">
        <w:rPr>
          <w:rFonts w:ascii="Corbel" w:hAnsi="Corbel"/>
          <w:sz w:val="18"/>
          <w:szCs w:val="18"/>
        </w:rPr>
        <w:t>jej konečná dĺžka </w:t>
      </w:r>
      <w:r w:rsidR="003364D2">
        <w:rPr>
          <w:rFonts w:ascii="Corbel" w:hAnsi="Corbel"/>
          <w:sz w:val="18"/>
          <w:szCs w:val="18"/>
        </w:rPr>
        <w:t>závi</w:t>
      </w:r>
      <w:r w:rsidR="00EF49F5">
        <w:rPr>
          <w:rFonts w:ascii="Corbel" w:hAnsi="Corbel"/>
          <w:sz w:val="18"/>
          <w:szCs w:val="18"/>
        </w:rPr>
        <w:t>sí od ponúknutého kritéria č. 3 (K3) úspešným uchádzačom.</w:t>
      </w:r>
      <w:bookmarkStart w:id="17" w:name="_Toc170200480"/>
    </w:p>
    <w:p w14:paraId="11EF82A0" w14:textId="77777777" w:rsidR="00C42CC5" w:rsidRPr="00104076" w:rsidRDefault="00C42CC5" w:rsidP="00104076">
      <w:pPr>
        <w:rPr>
          <w:lang w:eastAsia="sk-SK"/>
        </w:rPr>
      </w:pPr>
    </w:p>
    <w:p w14:paraId="4658C25E" w14:textId="37C9FBC6" w:rsidR="00F372F1" w:rsidRPr="00A15E71" w:rsidRDefault="00F372F1" w:rsidP="004C5097">
      <w:pPr>
        <w:pStyle w:val="Nadpis5"/>
        <w:numPr>
          <w:ilvl w:val="0"/>
          <w:numId w:val="0"/>
        </w:numPr>
        <w:ind w:left="1008"/>
      </w:pPr>
      <w:r w:rsidRPr="00A15E71">
        <w:t>6</w:t>
      </w:r>
      <w:r w:rsidR="00A022B5" w:rsidRPr="00A15E71">
        <w:t>. TYP ZÁKAZKY A ZMLUVA</w:t>
      </w:r>
      <w:bookmarkEnd w:id="17"/>
    </w:p>
    <w:p w14:paraId="56C2BAA2" w14:textId="72D92824" w:rsidR="000657E0" w:rsidRDefault="02BEB9A7" w:rsidP="00FB335F">
      <w:pPr>
        <w:pStyle w:val="Default"/>
        <w:numPr>
          <w:ilvl w:val="1"/>
          <w:numId w:val="35"/>
        </w:numPr>
        <w:spacing w:after="120"/>
        <w:jc w:val="both"/>
        <w:rPr>
          <w:rFonts w:ascii="Corbel" w:hAnsi="Corbel" w:cs="Segoe UI"/>
          <w:color w:val="auto"/>
          <w:sz w:val="18"/>
          <w:szCs w:val="18"/>
          <w:lang w:eastAsia="cs-CZ"/>
        </w:rPr>
      </w:pPr>
      <w:r w:rsidRPr="006F556E">
        <w:rPr>
          <w:rFonts w:ascii="Corbel" w:hAnsi="Corbel" w:cs="Segoe UI"/>
          <w:color w:val="auto"/>
          <w:sz w:val="18"/>
          <w:szCs w:val="18"/>
          <w:lang w:eastAsia="cs-CZ"/>
        </w:rPr>
        <w:t xml:space="preserve">Verejný obstarávateľ rozhodol v súlade s § </w:t>
      </w:r>
      <w:r w:rsidR="7CB8CF93" w:rsidRPr="006F556E">
        <w:rPr>
          <w:rFonts w:ascii="Corbel" w:hAnsi="Corbel" w:cs="Segoe UI"/>
          <w:color w:val="auto"/>
          <w:sz w:val="18"/>
          <w:szCs w:val="18"/>
          <w:lang w:eastAsia="cs-CZ"/>
        </w:rPr>
        <w:t xml:space="preserve">66 </w:t>
      </w:r>
      <w:r w:rsidRPr="006F556E">
        <w:rPr>
          <w:rFonts w:ascii="Corbel" w:hAnsi="Corbel" w:cs="Segoe UI"/>
          <w:color w:val="auto"/>
          <w:sz w:val="18"/>
          <w:szCs w:val="18"/>
          <w:lang w:eastAsia="cs-CZ"/>
        </w:rPr>
        <w:t xml:space="preserve">ods. </w:t>
      </w:r>
      <w:r w:rsidR="7CB8CF93" w:rsidRPr="006F556E">
        <w:rPr>
          <w:rFonts w:ascii="Corbel" w:hAnsi="Corbel" w:cs="Segoe UI"/>
          <w:color w:val="auto"/>
          <w:sz w:val="18"/>
          <w:szCs w:val="18"/>
          <w:lang w:eastAsia="cs-CZ"/>
        </w:rPr>
        <w:t>7</w:t>
      </w:r>
      <w:r w:rsidR="001D477F" w:rsidRPr="006F556E">
        <w:rPr>
          <w:rFonts w:ascii="Corbel" w:hAnsi="Corbel" w:cs="Segoe UI"/>
          <w:color w:val="auto"/>
          <w:sz w:val="18"/>
          <w:szCs w:val="18"/>
          <w:lang w:eastAsia="cs-CZ"/>
        </w:rPr>
        <w:t xml:space="preserve"> písm. b)</w:t>
      </w:r>
      <w:r w:rsidRPr="006F556E">
        <w:rPr>
          <w:rFonts w:ascii="Corbel" w:hAnsi="Corbel" w:cs="Segoe UI"/>
          <w:color w:val="auto"/>
          <w:sz w:val="18"/>
          <w:szCs w:val="18"/>
          <w:lang w:eastAsia="cs-CZ"/>
        </w:rPr>
        <w:t xml:space="preserve"> zákona, že  vyhodnotenie splnenia podmienok účasti podľa § 40 zákona a vyhodnotenie ponúk z hľadiska splnenia požiadaviek na predmet zákazky podľa § 53 zákona sa uskutoční </w:t>
      </w:r>
      <w:r w:rsidR="00F00E49">
        <w:rPr>
          <w:rFonts w:ascii="Corbel" w:hAnsi="Corbel" w:cs="Segoe UI"/>
          <w:color w:val="auto"/>
          <w:sz w:val="18"/>
          <w:szCs w:val="18"/>
          <w:lang w:eastAsia="cs-CZ"/>
        </w:rPr>
        <w:t xml:space="preserve">            </w:t>
      </w:r>
      <w:r w:rsidRPr="006F556E">
        <w:rPr>
          <w:rFonts w:ascii="Corbel" w:hAnsi="Corbel" w:cs="Segoe UI"/>
          <w:color w:val="auto"/>
          <w:sz w:val="18"/>
          <w:szCs w:val="18"/>
          <w:lang w:eastAsia="cs-CZ"/>
        </w:rPr>
        <w:t>po vyhodnotení ponúk na základe kritéri</w:t>
      </w:r>
      <w:r w:rsidR="00342D8E" w:rsidRPr="006F556E">
        <w:rPr>
          <w:rFonts w:ascii="Corbel" w:hAnsi="Corbel" w:cs="Segoe UI"/>
          <w:color w:val="auto"/>
          <w:sz w:val="18"/>
          <w:szCs w:val="18"/>
          <w:lang w:eastAsia="cs-CZ"/>
        </w:rPr>
        <w:t>í</w:t>
      </w:r>
      <w:r w:rsidRPr="006F556E">
        <w:rPr>
          <w:rFonts w:ascii="Corbel" w:hAnsi="Corbel" w:cs="Segoe UI"/>
          <w:color w:val="auto"/>
          <w:sz w:val="18"/>
          <w:szCs w:val="18"/>
          <w:lang w:eastAsia="cs-CZ"/>
        </w:rPr>
        <w:t xml:space="preserve"> na vyhodnotenie ponúk</w:t>
      </w:r>
      <w:r w:rsidR="4DB4A15C" w:rsidRPr="006F556E">
        <w:rPr>
          <w:rFonts w:ascii="Corbel" w:hAnsi="Corbel" w:cs="Segoe UI"/>
          <w:color w:val="auto"/>
          <w:sz w:val="18"/>
          <w:szCs w:val="18"/>
          <w:lang w:eastAsia="cs-CZ"/>
        </w:rPr>
        <w:t xml:space="preserve">, vyhodnotenie ponúk bude realizované </w:t>
      </w:r>
      <w:proofErr w:type="spellStart"/>
      <w:r w:rsidR="4DB4A15C" w:rsidRPr="00814E16">
        <w:rPr>
          <w:rFonts w:ascii="Corbel" w:hAnsi="Corbel" w:cs="Segoe UI"/>
          <w:color w:val="auto"/>
          <w:sz w:val="18"/>
          <w:szCs w:val="18"/>
          <w:lang w:eastAsia="cs-CZ"/>
        </w:rPr>
        <w:t>superrev</w:t>
      </w:r>
      <w:r w:rsidR="5DA95D84" w:rsidRPr="00814E16">
        <w:rPr>
          <w:rFonts w:ascii="Corbel" w:hAnsi="Corbel" w:cs="Segoe UI"/>
          <w:color w:val="auto"/>
          <w:sz w:val="18"/>
          <w:szCs w:val="18"/>
          <w:lang w:eastAsia="cs-CZ"/>
        </w:rPr>
        <w:t>e</w:t>
      </w:r>
      <w:r w:rsidR="4DB4A15C" w:rsidRPr="00814E16">
        <w:rPr>
          <w:rFonts w:ascii="Corbel" w:hAnsi="Corbel" w:cs="Segoe UI"/>
          <w:color w:val="auto"/>
          <w:sz w:val="18"/>
          <w:szCs w:val="18"/>
          <w:lang w:eastAsia="cs-CZ"/>
        </w:rPr>
        <w:t>rzným</w:t>
      </w:r>
      <w:proofErr w:type="spellEnd"/>
      <w:r w:rsidR="4DB4A15C" w:rsidRPr="00814E16">
        <w:rPr>
          <w:rFonts w:ascii="Corbel" w:hAnsi="Corbel" w:cs="Segoe UI"/>
          <w:color w:val="auto"/>
          <w:sz w:val="18"/>
          <w:szCs w:val="18"/>
          <w:lang w:eastAsia="cs-CZ"/>
        </w:rPr>
        <w:t xml:space="preserve"> spôs</w:t>
      </w:r>
      <w:r w:rsidR="0429B44D" w:rsidRPr="00814E16">
        <w:rPr>
          <w:rFonts w:ascii="Corbel" w:hAnsi="Corbel" w:cs="Segoe UI"/>
          <w:color w:val="auto"/>
          <w:sz w:val="18"/>
          <w:szCs w:val="18"/>
          <w:lang w:eastAsia="cs-CZ"/>
        </w:rPr>
        <w:t>obom</w:t>
      </w:r>
      <w:r w:rsidR="00164E17" w:rsidRPr="00814E16">
        <w:rPr>
          <w:rFonts w:ascii="Corbel" w:hAnsi="Corbel" w:cs="Segoe UI"/>
          <w:color w:val="auto"/>
          <w:sz w:val="18"/>
          <w:szCs w:val="18"/>
          <w:lang w:eastAsia="cs-CZ"/>
        </w:rPr>
        <w:t>, t.</w:t>
      </w:r>
      <w:r w:rsidR="00342D8E" w:rsidRPr="00814E16">
        <w:rPr>
          <w:rFonts w:ascii="Corbel" w:hAnsi="Corbel" w:cs="Segoe UI"/>
          <w:color w:val="auto"/>
          <w:sz w:val="18"/>
          <w:szCs w:val="18"/>
          <w:lang w:eastAsia="cs-CZ"/>
        </w:rPr>
        <w:t xml:space="preserve"> </w:t>
      </w:r>
      <w:r w:rsidR="00164E17" w:rsidRPr="00814E16">
        <w:rPr>
          <w:rFonts w:ascii="Corbel" w:hAnsi="Corbel" w:cs="Segoe UI"/>
          <w:color w:val="auto"/>
          <w:sz w:val="18"/>
          <w:szCs w:val="18"/>
          <w:lang w:eastAsia="cs-CZ"/>
        </w:rPr>
        <w:t>j. ako prvý sa bude vyhodnocovať uchádzač</w:t>
      </w:r>
      <w:r w:rsidR="009811F9" w:rsidRPr="00814E16">
        <w:rPr>
          <w:rFonts w:ascii="Corbel" w:hAnsi="Corbel" w:cs="Segoe UI"/>
          <w:color w:val="auto"/>
          <w:sz w:val="18"/>
          <w:szCs w:val="18"/>
          <w:lang w:eastAsia="cs-CZ"/>
        </w:rPr>
        <w:t>, ktorý sa umiestnil na 1. mieste</w:t>
      </w:r>
      <w:r w:rsidR="00164E17" w:rsidRPr="00814E16">
        <w:rPr>
          <w:rFonts w:ascii="Corbel" w:hAnsi="Corbel" w:cs="Segoe UI"/>
          <w:color w:val="auto"/>
          <w:sz w:val="18"/>
          <w:szCs w:val="18"/>
          <w:lang w:eastAsia="cs-CZ"/>
        </w:rPr>
        <w:t xml:space="preserve"> podľa návrh</w:t>
      </w:r>
      <w:r w:rsidR="00342D8E" w:rsidRPr="00814E16">
        <w:rPr>
          <w:rFonts w:ascii="Corbel" w:hAnsi="Corbel" w:cs="Segoe UI"/>
          <w:color w:val="auto"/>
          <w:sz w:val="18"/>
          <w:szCs w:val="18"/>
          <w:lang w:eastAsia="cs-CZ"/>
        </w:rPr>
        <w:t>ov</w:t>
      </w:r>
      <w:r w:rsidR="00164E17" w:rsidRPr="00814E16">
        <w:rPr>
          <w:rFonts w:ascii="Corbel" w:hAnsi="Corbel" w:cs="Segoe UI"/>
          <w:color w:val="auto"/>
          <w:sz w:val="18"/>
          <w:szCs w:val="18"/>
          <w:lang w:eastAsia="cs-CZ"/>
        </w:rPr>
        <w:t xml:space="preserve"> na plnenie kritéria</w:t>
      </w:r>
      <w:r w:rsidR="00342D8E" w:rsidRPr="00814E16">
        <w:rPr>
          <w:rFonts w:ascii="Corbel" w:hAnsi="Corbel" w:cs="Segoe UI"/>
          <w:color w:val="auto"/>
          <w:sz w:val="18"/>
          <w:szCs w:val="18"/>
          <w:lang w:eastAsia="cs-CZ"/>
        </w:rPr>
        <w:t xml:space="preserve">, t. j. po sčítaní </w:t>
      </w:r>
      <w:r w:rsidR="00814E16" w:rsidRPr="00814E16">
        <w:rPr>
          <w:rFonts w:ascii="Corbel" w:hAnsi="Corbel" w:cs="Segoe UI"/>
          <w:color w:val="auto"/>
          <w:sz w:val="18"/>
          <w:szCs w:val="18"/>
          <w:lang w:eastAsia="cs-CZ"/>
        </w:rPr>
        <w:t xml:space="preserve">celkovo pridelených </w:t>
      </w:r>
      <w:r w:rsidR="00342D8E" w:rsidRPr="00814E16">
        <w:rPr>
          <w:rFonts w:ascii="Corbel" w:hAnsi="Corbel" w:cs="Segoe UI"/>
          <w:color w:val="auto"/>
          <w:sz w:val="18"/>
          <w:szCs w:val="18"/>
          <w:lang w:eastAsia="cs-CZ"/>
        </w:rPr>
        <w:t>bodov.</w:t>
      </w:r>
    </w:p>
    <w:p w14:paraId="56256557" w14:textId="5A004A40" w:rsidR="00F372F1" w:rsidRDefault="7457C4DB" w:rsidP="00FB335F">
      <w:pPr>
        <w:pStyle w:val="Default"/>
        <w:numPr>
          <w:ilvl w:val="1"/>
          <w:numId w:val="35"/>
        </w:numPr>
        <w:spacing w:after="120"/>
        <w:jc w:val="both"/>
        <w:rPr>
          <w:rFonts w:ascii="Corbel" w:hAnsi="Corbel" w:cs="Segoe UI"/>
          <w:color w:val="auto"/>
          <w:sz w:val="18"/>
          <w:szCs w:val="18"/>
          <w:lang w:eastAsia="cs-CZ"/>
        </w:rPr>
      </w:pPr>
      <w:r w:rsidRPr="000C496C">
        <w:rPr>
          <w:rFonts w:ascii="Corbel" w:hAnsi="Corbel" w:cs="Segoe UI"/>
          <w:color w:val="auto"/>
          <w:sz w:val="18"/>
          <w:szCs w:val="18"/>
          <w:lang w:eastAsia="cs-CZ"/>
        </w:rPr>
        <w:t xml:space="preserve">Výsledkom zadávania zákazky bude </w:t>
      </w:r>
      <w:r w:rsidR="5885C9E4" w:rsidRPr="000C496C">
        <w:rPr>
          <w:rFonts w:ascii="Corbel" w:hAnsi="Corbel" w:cs="Segoe UI"/>
          <w:color w:val="auto"/>
          <w:sz w:val="18"/>
          <w:szCs w:val="18"/>
          <w:lang w:eastAsia="cs-CZ"/>
        </w:rPr>
        <w:t xml:space="preserve">uzavretie </w:t>
      </w:r>
      <w:r w:rsidR="007579D1" w:rsidRPr="000C496C">
        <w:rPr>
          <w:rFonts w:ascii="Corbel" w:hAnsi="Corbel" w:cs="Segoe UI"/>
          <w:color w:val="auto"/>
          <w:sz w:val="18"/>
          <w:szCs w:val="18"/>
          <w:lang w:eastAsia="cs-CZ"/>
        </w:rPr>
        <w:t>Zmluvy</w:t>
      </w:r>
      <w:r w:rsidR="003A43AC" w:rsidRPr="000C496C">
        <w:rPr>
          <w:rFonts w:ascii="Corbel" w:hAnsi="Corbel" w:cs="Segoe UI"/>
          <w:color w:val="auto"/>
          <w:sz w:val="18"/>
          <w:szCs w:val="18"/>
          <w:lang w:eastAsia="cs-CZ"/>
        </w:rPr>
        <w:t xml:space="preserve"> o</w:t>
      </w:r>
      <w:r w:rsidR="00591565">
        <w:rPr>
          <w:rFonts w:ascii="Corbel" w:hAnsi="Corbel" w:cs="Segoe UI"/>
          <w:color w:val="auto"/>
          <w:sz w:val="18"/>
          <w:szCs w:val="18"/>
          <w:lang w:eastAsia="cs-CZ"/>
        </w:rPr>
        <w:t xml:space="preserve"> </w:t>
      </w:r>
      <w:r w:rsidR="0046427C">
        <w:rPr>
          <w:rFonts w:ascii="Corbel" w:hAnsi="Corbel" w:cs="Segoe UI"/>
          <w:color w:val="auto"/>
          <w:sz w:val="18"/>
          <w:szCs w:val="18"/>
          <w:lang w:eastAsia="cs-CZ"/>
        </w:rPr>
        <w:t>dielo</w:t>
      </w:r>
      <w:r w:rsidR="00BB3438">
        <w:rPr>
          <w:rFonts w:ascii="Corbel" w:hAnsi="Corbel" w:cs="Segoe UI"/>
          <w:color w:val="auto"/>
          <w:sz w:val="18"/>
          <w:szCs w:val="18"/>
          <w:lang w:eastAsia="cs-CZ"/>
        </w:rPr>
        <w:t xml:space="preserve">, Zmluvy </w:t>
      </w:r>
      <w:r w:rsidR="002B10F6">
        <w:rPr>
          <w:rFonts w:ascii="Corbel" w:hAnsi="Corbel" w:cs="Segoe UI"/>
          <w:color w:val="auto"/>
          <w:sz w:val="18"/>
          <w:szCs w:val="18"/>
          <w:lang w:eastAsia="cs-CZ"/>
        </w:rPr>
        <w:t xml:space="preserve">o spracúvaní osobných údajov a </w:t>
      </w:r>
      <w:r w:rsidR="00591565">
        <w:rPr>
          <w:rFonts w:ascii="Corbel" w:hAnsi="Corbel" w:cs="Segoe UI"/>
          <w:color w:val="auto"/>
          <w:sz w:val="18"/>
          <w:szCs w:val="18"/>
          <w:lang w:eastAsia="cs-CZ"/>
        </w:rPr>
        <w:t>Zmluvy o podpore prevádzky, údržbe a rozvoji systému</w:t>
      </w:r>
      <w:r w:rsidR="0054770B" w:rsidRPr="000C496C">
        <w:rPr>
          <w:rFonts w:ascii="Corbel" w:hAnsi="Corbel" w:cs="Segoe UI"/>
          <w:color w:val="auto"/>
          <w:sz w:val="18"/>
          <w:szCs w:val="18"/>
          <w:lang w:eastAsia="cs-CZ"/>
        </w:rPr>
        <w:t>.</w:t>
      </w:r>
      <w:r w:rsidR="009833EB" w:rsidRPr="000C496C">
        <w:rPr>
          <w:rFonts w:ascii="Corbel" w:hAnsi="Corbel" w:cs="Segoe UI"/>
          <w:color w:val="auto"/>
          <w:sz w:val="18"/>
          <w:szCs w:val="18"/>
          <w:lang w:eastAsia="cs-CZ"/>
        </w:rPr>
        <w:t xml:space="preserve"> </w:t>
      </w:r>
      <w:r w:rsidR="53BC6A4D" w:rsidRPr="000C496C">
        <w:rPr>
          <w:rFonts w:ascii="Corbel" w:hAnsi="Corbel" w:cs="Segoe UI"/>
          <w:color w:val="auto"/>
          <w:sz w:val="18"/>
          <w:szCs w:val="18"/>
          <w:lang w:eastAsia="cs-CZ"/>
        </w:rPr>
        <w:t>Zmluv</w:t>
      </w:r>
      <w:r w:rsidR="0046427C">
        <w:rPr>
          <w:rFonts w:ascii="Corbel" w:hAnsi="Corbel" w:cs="Segoe UI"/>
          <w:color w:val="auto"/>
          <w:sz w:val="18"/>
          <w:szCs w:val="18"/>
          <w:lang w:eastAsia="cs-CZ"/>
        </w:rPr>
        <w:t>y</w:t>
      </w:r>
      <w:r w:rsidR="5885C9E4" w:rsidRPr="000C496C">
        <w:rPr>
          <w:rFonts w:ascii="Corbel" w:hAnsi="Corbel" w:cs="Segoe UI"/>
          <w:color w:val="auto"/>
          <w:sz w:val="18"/>
          <w:szCs w:val="18"/>
          <w:lang w:eastAsia="cs-CZ"/>
        </w:rPr>
        <w:t xml:space="preserve"> bud</w:t>
      </w:r>
      <w:r w:rsidR="0046427C">
        <w:rPr>
          <w:rFonts w:ascii="Corbel" w:hAnsi="Corbel" w:cs="Segoe UI"/>
          <w:color w:val="auto"/>
          <w:sz w:val="18"/>
          <w:szCs w:val="18"/>
          <w:lang w:eastAsia="cs-CZ"/>
        </w:rPr>
        <w:t>ú</w:t>
      </w:r>
      <w:r w:rsidR="003071F8">
        <w:rPr>
          <w:rFonts w:ascii="Corbel" w:hAnsi="Corbel" w:cs="Segoe UI"/>
          <w:color w:val="auto"/>
          <w:sz w:val="18"/>
          <w:szCs w:val="18"/>
          <w:lang w:eastAsia="cs-CZ"/>
        </w:rPr>
        <w:t xml:space="preserve"> </w:t>
      </w:r>
      <w:r w:rsidR="00CD1563">
        <w:rPr>
          <w:rFonts w:ascii="Corbel" w:hAnsi="Corbel" w:cs="Segoe UI"/>
          <w:color w:val="auto"/>
          <w:sz w:val="18"/>
          <w:szCs w:val="18"/>
          <w:lang w:eastAsia="cs-CZ"/>
        </w:rPr>
        <w:t>u</w:t>
      </w:r>
      <w:r w:rsidR="5885C9E4" w:rsidRPr="000C496C">
        <w:rPr>
          <w:rFonts w:ascii="Corbel" w:hAnsi="Corbel" w:cs="Segoe UI"/>
          <w:color w:val="auto"/>
          <w:sz w:val="18"/>
          <w:szCs w:val="18"/>
          <w:lang w:eastAsia="cs-CZ"/>
        </w:rPr>
        <w:t>zatvoren</w:t>
      </w:r>
      <w:r w:rsidR="0046427C">
        <w:rPr>
          <w:rFonts w:ascii="Corbel" w:hAnsi="Corbel" w:cs="Segoe UI"/>
          <w:color w:val="auto"/>
          <w:sz w:val="18"/>
          <w:szCs w:val="18"/>
          <w:lang w:eastAsia="cs-CZ"/>
        </w:rPr>
        <w:t>é</w:t>
      </w:r>
      <w:r w:rsidR="5885C9E4" w:rsidRPr="000C496C">
        <w:rPr>
          <w:rFonts w:ascii="Corbel" w:hAnsi="Corbel" w:cs="Segoe UI"/>
          <w:color w:val="auto"/>
          <w:sz w:val="18"/>
          <w:szCs w:val="18"/>
          <w:lang w:eastAsia="cs-CZ"/>
        </w:rPr>
        <w:t xml:space="preserve"> v súlade s príslušnými </w:t>
      </w:r>
      <w:r w:rsidR="39794FDA" w:rsidRPr="000C496C">
        <w:rPr>
          <w:rFonts w:ascii="Corbel" w:hAnsi="Corbel" w:cs="Segoe UI"/>
          <w:color w:val="auto"/>
          <w:sz w:val="18"/>
          <w:szCs w:val="18"/>
          <w:lang w:eastAsia="cs-CZ"/>
        </w:rPr>
        <w:t xml:space="preserve">právnymi predpismi, najmä v súlade s </w:t>
      </w:r>
      <w:r w:rsidR="5885C9E4" w:rsidRPr="000C496C">
        <w:rPr>
          <w:rFonts w:ascii="Corbel" w:hAnsi="Corbel" w:cs="Segoe UI"/>
          <w:color w:val="auto"/>
          <w:sz w:val="18"/>
          <w:szCs w:val="18"/>
          <w:lang w:eastAsia="cs-CZ"/>
        </w:rPr>
        <w:t>ustanoveniami zákona č. 513/1991 Zb. Obchodný zákonník</w:t>
      </w:r>
      <w:r w:rsidR="00C351A3" w:rsidRPr="000C496C">
        <w:rPr>
          <w:rFonts w:ascii="Corbel" w:hAnsi="Corbel" w:cs="Segoe UI"/>
          <w:color w:val="auto"/>
          <w:sz w:val="18"/>
          <w:szCs w:val="18"/>
          <w:lang w:eastAsia="cs-CZ"/>
        </w:rPr>
        <w:t xml:space="preserve"> </w:t>
      </w:r>
      <w:r w:rsidR="009A6F0A" w:rsidRPr="000C496C">
        <w:rPr>
          <w:rFonts w:ascii="Corbel" w:hAnsi="Corbel" w:cs="Segoe UI"/>
          <w:color w:val="auto"/>
          <w:sz w:val="18"/>
          <w:szCs w:val="18"/>
          <w:lang w:eastAsia="cs-CZ"/>
        </w:rPr>
        <w:t>a</w:t>
      </w:r>
      <w:r w:rsidR="004B42A6" w:rsidRPr="000C496C">
        <w:rPr>
          <w:rFonts w:ascii="Corbel" w:hAnsi="Corbel" w:cs="Segoe UI"/>
          <w:color w:val="auto"/>
          <w:sz w:val="18"/>
          <w:szCs w:val="18"/>
          <w:lang w:eastAsia="cs-CZ"/>
        </w:rPr>
        <w:t> </w:t>
      </w:r>
      <w:r w:rsidR="009A6F0A" w:rsidRPr="000C496C">
        <w:rPr>
          <w:rFonts w:ascii="Corbel" w:hAnsi="Corbel" w:cs="Segoe UI"/>
          <w:color w:val="auto"/>
          <w:sz w:val="18"/>
          <w:szCs w:val="18"/>
          <w:lang w:eastAsia="cs-CZ"/>
        </w:rPr>
        <w:t>zákona</w:t>
      </w:r>
      <w:r w:rsidR="004B42A6" w:rsidRPr="000C496C">
        <w:rPr>
          <w:rFonts w:ascii="Corbel" w:hAnsi="Corbel" w:cs="Segoe UI"/>
          <w:color w:val="auto"/>
          <w:sz w:val="18"/>
          <w:szCs w:val="18"/>
          <w:lang w:eastAsia="cs-CZ"/>
        </w:rPr>
        <w:t>.</w:t>
      </w:r>
    </w:p>
    <w:p w14:paraId="19C280D6" w14:textId="59B7E159" w:rsidR="009D52CB" w:rsidRPr="00013F2B" w:rsidRDefault="7457C4DB" w:rsidP="00FB335F">
      <w:pPr>
        <w:pStyle w:val="Default"/>
        <w:numPr>
          <w:ilvl w:val="1"/>
          <w:numId w:val="35"/>
        </w:numPr>
        <w:spacing w:after="240"/>
        <w:ind w:left="357" w:hanging="357"/>
        <w:jc w:val="both"/>
        <w:rPr>
          <w:rFonts w:ascii="Corbel" w:hAnsi="Corbel" w:cs="Segoe UI"/>
          <w:color w:val="auto"/>
          <w:sz w:val="18"/>
          <w:szCs w:val="18"/>
          <w:lang w:eastAsia="cs-CZ"/>
        </w:rPr>
      </w:pPr>
      <w:r w:rsidRPr="000C496C">
        <w:rPr>
          <w:rFonts w:ascii="Corbel" w:hAnsi="Corbel" w:cs="Segoe UI"/>
          <w:sz w:val="18"/>
          <w:szCs w:val="18"/>
        </w:rPr>
        <w:t xml:space="preserve">Podrobné vymedzenie zmluvných podmienok na </w:t>
      </w:r>
      <w:r w:rsidR="00BF67FF" w:rsidRPr="000C496C">
        <w:rPr>
          <w:rFonts w:ascii="Corbel" w:hAnsi="Corbel" w:cs="Segoe UI"/>
          <w:sz w:val="18"/>
          <w:szCs w:val="18"/>
        </w:rPr>
        <w:t>predmet</w:t>
      </w:r>
      <w:r w:rsidRPr="000C496C">
        <w:rPr>
          <w:rFonts w:ascii="Corbel" w:hAnsi="Corbel" w:cs="Segoe UI"/>
          <w:sz w:val="18"/>
          <w:szCs w:val="18"/>
        </w:rPr>
        <w:t xml:space="preserve"> zákazky tvor</w:t>
      </w:r>
      <w:r w:rsidR="00DF65AD" w:rsidRPr="000C496C">
        <w:rPr>
          <w:rFonts w:ascii="Corbel" w:hAnsi="Corbel" w:cs="Segoe UI"/>
          <w:sz w:val="18"/>
          <w:szCs w:val="18"/>
        </w:rPr>
        <w:t>í</w:t>
      </w:r>
      <w:r w:rsidR="7CA82271" w:rsidRPr="000C496C">
        <w:rPr>
          <w:rFonts w:ascii="Corbel" w:hAnsi="Corbel" w:cs="Segoe UI"/>
          <w:sz w:val="18"/>
          <w:szCs w:val="18"/>
        </w:rPr>
        <w:t xml:space="preserve"> </w:t>
      </w:r>
      <w:r w:rsidR="00C36155" w:rsidRPr="000C496C">
        <w:rPr>
          <w:rFonts w:ascii="Corbel" w:hAnsi="Corbel" w:cs="Segoe UI"/>
          <w:sz w:val="18"/>
          <w:szCs w:val="18"/>
        </w:rPr>
        <w:t>P</w:t>
      </w:r>
      <w:r w:rsidR="00886617" w:rsidRPr="000C496C">
        <w:rPr>
          <w:rFonts w:ascii="Corbel" w:hAnsi="Corbel" w:cs="Segoe UI"/>
          <w:sz w:val="18"/>
          <w:szCs w:val="18"/>
        </w:rPr>
        <w:t>ríloh</w:t>
      </w:r>
      <w:r w:rsidR="00DF65AD" w:rsidRPr="000C496C">
        <w:rPr>
          <w:rFonts w:ascii="Corbel" w:hAnsi="Corbel" w:cs="Segoe UI"/>
          <w:sz w:val="18"/>
          <w:szCs w:val="18"/>
        </w:rPr>
        <w:t>u</w:t>
      </w:r>
      <w:r w:rsidR="00886617" w:rsidRPr="000C496C">
        <w:rPr>
          <w:rFonts w:ascii="Corbel" w:hAnsi="Corbel" w:cs="Segoe UI"/>
          <w:sz w:val="18"/>
          <w:szCs w:val="18"/>
        </w:rPr>
        <w:t xml:space="preserve"> č. </w:t>
      </w:r>
      <w:r w:rsidR="00DF65AD" w:rsidRPr="000C496C">
        <w:rPr>
          <w:rFonts w:ascii="Corbel" w:hAnsi="Corbel" w:cs="Segoe UI"/>
          <w:sz w:val="18"/>
          <w:szCs w:val="18"/>
        </w:rPr>
        <w:t>3</w:t>
      </w:r>
      <w:r w:rsidR="00CD1563">
        <w:rPr>
          <w:rFonts w:ascii="Corbel" w:hAnsi="Corbel" w:cs="Segoe UI"/>
          <w:sz w:val="18"/>
          <w:szCs w:val="18"/>
        </w:rPr>
        <w:t>a</w:t>
      </w:r>
      <w:r w:rsidR="002E56E7">
        <w:rPr>
          <w:rFonts w:ascii="Corbel" w:hAnsi="Corbel" w:cs="Segoe UI"/>
          <w:sz w:val="18"/>
          <w:szCs w:val="18"/>
        </w:rPr>
        <w:t>/3b</w:t>
      </w:r>
      <w:r w:rsidR="002B10F6">
        <w:rPr>
          <w:rFonts w:ascii="Corbel" w:hAnsi="Corbel" w:cs="Segoe UI"/>
          <w:sz w:val="18"/>
          <w:szCs w:val="18"/>
        </w:rPr>
        <w:t>/3c</w:t>
      </w:r>
      <w:r w:rsidR="7CA82271" w:rsidRPr="000C496C">
        <w:rPr>
          <w:rFonts w:ascii="Corbel" w:hAnsi="Corbel" w:cs="Segoe UI"/>
          <w:sz w:val="18"/>
          <w:szCs w:val="18"/>
        </w:rPr>
        <w:t xml:space="preserve"> týchto súťažných podkladov</w:t>
      </w:r>
      <w:r w:rsidR="001E101D" w:rsidRPr="000C496C">
        <w:rPr>
          <w:rFonts w:ascii="Corbel" w:hAnsi="Corbel" w:cs="Segoe UI"/>
          <w:sz w:val="18"/>
          <w:szCs w:val="18"/>
        </w:rPr>
        <w:t>,</w:t>
      </w:r>
      <w:r w:rsidR="001E101D" w:rsidRPr="000C496C">
        <w:rPr>
          <w:rFonts w:ascii="Corbel" w:hAnsi="Corbel" w:cs="Segoe UI"/>
          <w:b/>
          <w:bCs/>
          <w:sz w:val="18"/>
          <w:szCs w:val="18"/>
        </w:rPr>
        <w:t xml:space="preserve"> </w:t>
      </w:r>
      <w:r w:rsidR="001E101D" w:rsidRPr="000C496C">
        <w:rPr>
          <w:rFonts w:ascii="Corbel" w:hAnsi="Corbel" w:cs="Segoe UI"/>
          <w:sz w:val="18"/>
          <w:szCs w:val="18"/>
        </w:rPr>
        <w:t xml:space="preserve">resp. okrajovo </w:t>
      </w:r>
      <w:r w:rsidR="00C36155" w:rsidRPr="000C496C">
        <w:rPr>
          <w:rFonts w:ascii="Corbel" w:hAnsi="Corbel" w:cs="Segoe UI"/>
          <w:sz w:val="18"/>
          <w:szCs w:val="18"/>
        </w:rPr>
        <w:t>P</w:t>
      </w:r>
      <w:r w:rsidR="001E101D" w:rsidRPr="000C496C">
        <w:rPr>
          <w:rFonts w:ascii="Corbel" w:hAnsi="Corbel" w:cs="Segoe UI"/>
          <w:sz w:val="18"/>
          <w:szCs w:val="18"/>
        </w:rPr>
        <w:t>ríloha č. 1</w:t>
      </w:r>
      <w:r w:rsidR="002B10F6">
        <w:rPr>
          <w:rFonts w:ascii="Corbel" w:hAnsi="Corbel" w:cs="Segoe UI"/>
          <w:sz w:val="18"/>
          <w:szCs w:val="18"/>
        </w:rPr>
        <w:t>a</w:t>
      </w:r>
      <w:r w:rsidR="00EF7F0B">
        <w:rPr>
          <w:rFonts w:ascii="Corbel" w:hAnsi="Corbel" w:cs="Segoe UI"/>
          <w:sz w:val="18"/>
          <w:szCs w:val="18"/>
        </w:rPr>
        <w:t>/1b/1c</w:t>
      </w:r>
      <w:r w:rsidR="001E101D" w:rsidRPr="000C496C">
        <w:rPr>
          <w:rFonts w:ascii="Corbel" w:hAnsi="Corbel" w:cs="Segoe UI"/>
          <w:sz w:val="18"/>
          <w:szCs w:val="18"/>
        </w:rPr>
        <w:t xml:space="preserve"> </w:t>
      </w:r>
      <w:r w:rsidR="00CD1563">
        <w:rPr>
          <w:rFonts w:ascii="Corbel" w:hAnsi="Corbel" w:cs="Segoe UI"/>
          <w:sz w:val="18"/>
          <w:szCs w:val="18"/>
        </w:rPr>
        <w:t>a</w:t>
      </w:r>
      <w:r w:rsidR="00EF7F0B">
        <w:rPr>
          <w:rFonts w:ascii="Corbel" w:hAnsi="Corbel" w:cs="Segoe UI"/>
          <w:sz w:val="18"/>
          <w:szCs w:val="18"/>
        </w:rPr>
        <w:t xml:space="preserve"> Príloha </w:t>
      </w:r>
      <w:r w:rsidR="00CD1563">
        <w:rPr>
          <w:rFonts w:ascii="Corbel" w:hAnsi="Corbel" w:cs="Segoe UI"/>
          <w:sz w:val="18"/>
          <w:szCs w:val="18"/>
        </w:rPr>
        <w:t xml:space="preserve">č.2 </w:t>
      </w:r>
      <w:r w:rsidR="001E101D" w:rsidRPr="000C496C">
        <w:rPr>
          <w:rFonts w:ascii="Corbel" w:hAnsi="Corbel" w:cs="Segoe UI"/>
          <w:sz w:val="18"/>
          <w:szCs w:val="18"/>
        </w:rPr>
        <w:t>týchto súťažných podkladov</w:t>
      </w:r>
      <w:r w:rsidR="00CD1563">
        <w:rPr>
          <w:rFonts w:ascii="Corbel" w:hAnsi="Corbel" w:cs="Segoe UI"/>
          <w:sz w:val="18"/>
          <w:szCs w:val="18"/>
        </w:rPr>
        <w:t>.</w:t>
      </w:r>
      <w:r w:rsidR="001E101D" w:rsidRPr="000C496C">
        <w:rPr>
          <w:rFonts w:ascii="Corbel" w:hAnsi="Corbel" w:cs="Segoe UI"/>
          <w:sz w:val="18"/>
          <w:szCs w:val="18"/>
        </w:rPr>
        <w:t xml:space="preserve"> </w:t>
      </w:r>
      <w:r w:rsidR="00F063A4" w:rsidRPr="000C496C">
        <w:rPr>
          <w:rFonts w:ascii="Corbel" w:hAnsi="Corbel" w:cs="Segoe UI"/>
          <w:sz w:val="18"/>
          <w:szCs w:val="18"/>
        </w:rPr>
        <w:t>Znenie zml</w:t>
      </w:r>
      <w:r w:rsidR="00A14577">
        <w:rPr>
          <w:rFonts w:ascii="Corbel" w:hAnsi="Corbel" w:cs="Segoe UI"/>
          <w:sz w:val="18"/>
          <w:szCs w:val="18"/>
        </w:rPr>
        <w:t>úv</w:t>
      </w:r>
      <w:r w:rsidR="00F063A4" w:rsidRPr="000C496C">
        <w:rPr>
          <w:rFonts w:ascii="Corbel" w:hAnsi="Corbel" w:cs="Segoe UI"/>
          <w:sz w:val="18"/>
          <w:szCs w:val="18"/>
        </w:rPr>
        <w:t xml:space="preserve"> je záväzné, uchádzač nie je oprávnený meniť ustanovenia zml</w:t>
      </w:r>
      <w:r w:rsidR="00A40B9A">
        <w:rPr>
          <w:rFonts w:ascii="Corbel" w:hAnsi="Corbel" w:cs="Segoe UI"/>
          <w:sz w:val="18"/>
          <w:szCs w:val="18"/>
        </w:rPr>
        <w:t>úv</w:t>
      </w:r>
      <w:r w:rsidR="00F063A4" w:rsidRPr="000C496C">
        <w:rPr>
          <w:rFonts w:ascii="Corbel" w:hAnsi="Corbel" w:cs="Segoe UI"/>
          <w:sz w:val="18"/>
          <w:szCs w:val="18"/>
        </w:rPr>
        <w:t>. V prípade pripomienok k zmluv</w:t>
      </w:r>
      <w:r w:rsidR="00A40B9A">
        <w:rPr>
          <w:rFonts w:ascii="Corbel" w:hAnsi="Corbel" w:cs="Segoe UI"/>
          <w:sz w:val="18"/>
          <w:szCs w:val="18"/>
        </w:rPr>
        <w:t>ám</w:t>
      </w:r>
      <w:r w:rsidR="00F063A4" w:rsidRPr="000C496C">
        <w:rPr>
          <w:rFonts w:ascii="Corbel" w:hAnsi="Corbel" w:cs="Segoe UI"/>
          <w:sz w:val="18"/>
          <w:szCs w:val="18"/>
        </w:rPr>
        <w:t xml:space="preserve"> je potrebné, aby uchádzači využili inštitúty uvedené v zákone (žiadosť o</w:t>
      </w:r>
      <w:r w:rsidR="0021718F" w:rsidRPr="000C496C">
        <w:rPr>
          <w:rFonts w:ascii="Corbel" w:hAnsi="Corbel" w:cs="Segoe UI"/>
          <w:sz w:val="18"/>
          <w:szCs w:val="18"/>
        </w:rPr>
        <w:t> </w:t>
      </w:r>
      <w:r w:rsidR="00F063A4" w:rsidRPr="000C496C">
        <w:rPr>
          <w:rFonts w:ascii="Corbel" w:hAnsi="Corbel" w:cs="Segoe UI"/>
          <w:sz w:val="18"/>
          <w:szCs w:val="18"/>
        </w:rPr>
        <w:t>vysvetlenie</w:t>
      </w:r>
      <w:r w:rsidR="0021718F" w:rsidRPr="000C496C">
        <w:rPr>
          <w:rFonts w:ascii="Corbel" w:hAnsi="Corbel" w:cs="Segoe UI"/>
          <w:sz w:val="18"/>
          <w:szCs w:val="18"/>
        </w:rPr>
        <w:t xml:space="preserve">). </w:t>
      </w:r>
      <w:r w:rsidR="00164A50" w:rsidRPr="000C496C">
        <w:rPr>
          <w:rFonts w:ascii="Corbel" w:hAnsi="Corbel" w:cs="Segoe UI"/>
          <w:i/>
          <w:iCs/>
          <w:sz w:val="18"/>
          <w:szCs w:val="18"/>
          <w:u w:val="single"/>
        </w:rPr>
        <w:t xml:space="preserve">Verejný obstarávateľ </w:t>
      </w:r>
      <w:r w:rsidR="00164A50" w:rsidRPr="000C496C">
        <w:rPr>
          <w:rFonts w:ascii="Corbel" w:hAnsi="Corbel" w:cs="Segoe UI"/>
          <w:b/>
          <w:bCs/>
          <w:i/>
          <w:sz w:val="18"/>
          <w:szCs w:val="18"/>
          <w:u w:val="single"/>
        </w:rPr>
        <w:t>nepožaduje</w:t>
      </w:r>
      <w:r w:rsidR="00164A50" w:rsidRPr="000C496C">
        <w:rPr>
          <w:rFonts w:ascii="Corbel" w:hAnsi="Corbel" w:cs="Segoe UI"/>
          <w:b/>
          <w:bCs/>
          <w:i/>
          <w:iCs/>
          <w:sz w:val="18"/>
          <w:szCs w:val="18"/>
          <w:u w:val="single"/>
        </w:rPr>
        <w:t xml:space="preserve"> predložiť podpísan</w:t>
      </w:r>
      <w:r w:rsidR="00553C52">
        <w:rPr>
          <w:rFonts w:ascii="Corbel" w:hAnsi="Corbel" w:cs="Segoe UI"/>
          <w:b/>
          <w:bCs/>
          <w:i/>
          <w:iCs/>
          <w:sz w:val="18"/>
          <w:szCs w:val="18"/>
          <w:u w:val="single"/>
        </w:rPr>
        <w:t>é</w:t>
      </w:r>
      <w:r w:rsidR="00164A50" w:rsidRPr="000C496C">
        <w:rPr>
          <w:rFonts w:ascii="Corbel" w:hAnsi="Corbel" w:cs="Segoe UI"/>
          <w:b/>
          <w:bCs/>
          <w:i/>
          <w:iCs/>
          <w:sz w:val="18"/>
          <w:szCs w:val="18"/>
          <w:u w:val="single"/>
        </w:rPr>
        <w:t xml:space="preserve"> </w:t>
      </w:r>
      <w:r w:rsidR="008F61A0" w:rsidRPr="000C496C">
        <w:rPr>
          <w:rFonts w:ascii="Corbel" w:hAnsi="Corbel" w:cs="Segoe UI"/>
          <w:b/>
          <w:bCs/>
          <w:i/>
          <w:iCs/>
          <w:sz w:val="18"/>
          <w:szCs w:val="18"/>
          <w:u w:val="single"/>
        </w:rPr>
        <w:t>návrh</w:t>
      </w:r>
      <w:r w:rsidR="00553C52">
        <w:rPr>
          <w:rFonts w:ascii="Corbel" w:hAnsi="Corbel" w:cs="Segoe UI"/>
          <w:b/>
          <w:bCs/>
          <w:i/>
          <w:iCs/>
          <w:sz w:val="18"/>
          <w:szCs w:val="18"/>
          <w:u w:val="single"/>
        </w:rPr>
        <w:t>y</w:t>
      </w:r>
      <w:r w:rsidR="008F61A0" w:rsidRPr="000C496C">
        <w:rPr>
          <w:rFonts w:ascii="Corbel" w:hAnsi="Corbel" w:cs="Segoe UI"/>
          <w:b/>
          <w:bCs/>
          <w:i/>
          <w:iCs/>
          <w:sz w:val="18"/>
          <w:szCs w:val="18"/>
          <w:u w:val="single"/>
        </w:rPr>
        <w:t xml:space="preserve"> </w:t>
      </w:r>
      <w:r w:rsidR="003603D4">
        <w:rPr>
          <w:rFonts w:ascii="Corbel" w:hAnsi="Corbel" w:cs="Segoe UI"/>
          <w:b/>
          <w:bCs/>
          <w:i/>
          <w:iCs/>
          <w:sz w:val="18"/>
          <w:szCs w:val="18"/>
          <w:u w:val="single"/>
        </w:rPr>
        <w:t>zmlúv</w:t>
      </w:r>
      <w:r w:rsidR="002A18B5">
        <w:rPr>
          <w:rFonts w:ascii="Corbel" w:hAnsi="Corbel" w:cs="Segoe UI"/>
          <w:b/>
          <w:bCs/>
          <w:i/>
          <w:iCs/>
          <w:sz w:val="18"/>
          <w:szCs w:val="18"/>
          <w:u w:val="single"/>
        </w:rPr>
        <w:t xml:space="preserve"> </w:t>
      </w:r>
      <w:r w:rsidR="00CA4FBC" w:rsidRPr="000C496C">
        <w:rPr>
          <w:rFonts w:ascii="Corbel" w:hAnsi="Corbel" w:cs="Segoe UI"/>
          <w:b/>
          <w:bCs/>
          <w:i/>
          <w:iCs/>
          <w:sz w:val="18"/>
          <w:szCs w:val="18"/>
          <w:u w:val="single"/>
        </w:rPr>
        <w:t>ako súčasť ponuky</w:t>
      </w:r>
      <w:r w:rsidR="00CA4FBC" w:rsidRPr="000C496C">
        <w:rPr>
          <w:rFonts w:ascii="Corbel" w:hAnsi="Corbel" w:cs="Segoe UI"/>
          <w:i/>
          <w:iCs/>
          <w:sz w:val="18"/>
          <w:szCs w:val="18"/>
          <w:u w:val="single"/>
        </w:rPr>
        <w:t>, pričom uchádzač berie na vedomie, že predložením ponuky súhlasí s</w:t>
      </w:r>
      <w:r w:rsidR="00865D04" w:rsidRPr="000C496C">
        <w:rPr>
          <w:rFonts w:ascii="Corbel" w:hAnsi="Corbel" w:cs="Segoe UI"/>
          <w:i/>
          <w:iCs/>
          <w:sz w:val="18"/>
          <w:szCs w:val="18"/>
          <w:u w:val="single"/>
        </w:rPr>
        <w:t>o zmluvnými podmienkami, ktoré tvoria príloh</w:t>
      </w:r>
      <w:r w:rsidR="00A51E6D">
        <w:rPr>
          <w:rFonts w:ascii="Corbel" w:hAnsi="Corbel" w:cs="Segoe UI"/>
          <w:i/>
          <w:iCs/>
          <w:sz w:val="18"/>
          <w:szCs w:val="18"/>
          <w:u w:val="single"/>
        </w:rPr>
        <w:t>y</w:t>
      </w:r>
      <w:r w:rsidR="00865D04" w:rsidRPr="000C496C">
        <w:rPr>
          <w:rFonts w:ascii="Corbel" w:hAnsi="Corbel" w:cs="Segoe UI"/>
          <w:i/>
          <w:iCs/>
          <w:sz w:val="18"/>
          <w:szCs w:val="18"/>
          <w:u w:val="single"/>
        </w:rPr>
        <w:t xml:space="preserve"> týchto súťažných podkladov.</w:t>
      </w:r>
    </w:p>
    <w:p w14:paraId="6829E84C" w14:textId="2FBB3796" w:rsidR="00F372F1" w:rsidRPr="00A15E71" w:rsidRDefault="00F372F1" w:rsidP="004C5097">
      <w:pPr>
        <w:pStyle w:val="Nadpis5"/>
        <w:numPr>
          <w:ilvl w:val="0"/>
          <w:numId w:val="0"/>
        </w:numPr>
        <w:ind w:left="1008"/>
      </w:pPr>
      <w:bookmarkStart w:id="18" w:name="_Toc170200481"/>
      <w:r w:rsidRPr="00A15E71">
        <w:t xml:space="preserve">7. </w:t>
      </w:r>
      <w:r w:rsidR="00A603A4" w:rsidRPr="00A15E71">
        <w:t>ZDROJ FINANČNÝCH PROSTRIEDKOV</w:t>
      </w:r>
      <w:bookmarkEnd w:id="18"/>
    </w:p>
    <w:p w14:paraId="7D16F8D8" w14:textId="7CF6C589" w:rsidR="00A8540F" w:rsidRDefault="70F5D2D3" w:rsidP="00FB335F">
      <w:pPr>
        <w:pStyle w:val="Default"/>
        <w:numPr>
          <w:ilvl w:val="1"/>
          <w:numId w:val="36"/>
        </w:numPr>
        <w:spacing w:after="120"/>
        <w:jc w:val="both"/>
        <w:rPr>
          <w:rFonts w:ascii="Corbel" w:hAnsi="Corbel" w:cs="Segoe UI"/>
          <w:color w:val="auto"/>
          <w:sz w:val="18"/>
          <w:szCs w:val="18"/>
          <w:lang w:eastAsia="cs-CZ"/>
        </w:rPr>
      </w:pPr>
      <w:r w:rsidRPr="00A15E71">
        <w:rPr>
          <w:rFonts w:ascii="Corbel" w:hAnsi="Corbel" w:cs="Segoe UI"/>
          <w:color w:val="auto"/>
          <w:sz w:val="18"/>
          <w:szCs w:val="18"/>
          <w:lang w:eastAsia="cs-CZ"/>
        </w:rPr>
        <w:t xml:space="preserve">Predmet zákazky bude financovaný </w:t>
      </w:r>
      <w:r w:rsidR="001E101D" w:rsidRPr="00A15E71">
        <w:rPr>
          <w:rFonts w:ascii="Corbel" w:hAnsi="Corbel" w:cs="Segoe UI"/>
          <w:color w:val="auto"/>
          <w:sz w:val="18"/>
          <w:szCs w:val="18"/>
          <w:lang w:eastAsia="cs-CZ"/>
        </w:rPr>
        <w:t>z</w:t>
      </w:r>
      <w:r w:rsidR="008441E1">
        <w:rPr>
          <w:rFonts w:ascii="Corbel" w:hAnsi="Corbel" w:cs="Segoe UI"/>
          <w:color w:val="auto"/>
          <w:sz w:val="18"/>
          <w:szCs w:val="18"/>
          <w:lang w:eastAsia="cs-CZ"/>
        </w:rPr>
        <w:t> vlastných zdrojov verejného obstarávateľa</w:t>
      </w:r>
      <w:r w:rsidR="00F713A7">
        <w:rPr>
          <w:rFonts w:ascii="Corbel" w:hAnsi="Corbel" w:cs="Segoe UI"/>
          <w:color w:val="auto"/>
          <w:sz w:val="18"/>
          <w:szCs w:val="18"/>
          <w:lang w:eastAsia="cs-CZ"/>
        </w:rPr>
        <w:t>.</w:t>
      </w:r>
    </w:p>
    <w:p w14:paraId="28813D49" w14:textId="77777777" w:rsidR="00E836DB" w:rsidRPr="00901422" w:rsidRDefault="00E740E4" w:rsidP="00FB335F">
      <w:pPr>
        <w:pStyle w:val="Default"/>
        <w:numPr>
          <w:ilvl w:val="1"/>
          <w:numId w:val="36"/>
        </w:numPr>
        <w:spacing w:after="120"/>
        <w:jc w:val="both"/>
        <w:rPr>
          <w:rFonts w:ascii="Corbel" w:hAnsi="Corbel" w:cs="Segoe UI"/>
          <w:color w:val="auto"/>
          <w:sz w:val="18"/>
          <w:szCs w:val="18"/>
          <w:lang w:eastAsia="cs-CZ"/>
        </w:rPr>
      </w:pPr>
      <w:r w:rsidRPr="00901422">
        <w:rPr>
          <w:rFonts w:ascii="Corbel" w:hAnsi="Corbel" w:cs="Segoe UI"/>
          <w:sz w:val="18"/>
          <w:szCs w:val="18"/>
        </w:rPr>
        <w:t>Platba bude realizovaná formou bezhotovostného platobného styku, na základe daňového dokladu vystaveného dodávateľom, splatnosť ktorého je tridsať (30) dní od jeho doručenia.</w:t>
      </w:r>
    </w:p>
    <w:p w14:paraId="2E5A8003" w14:textId="20D92057" w:rsidR="00337A4A" w:rsidRPr="00901422" w:rsidRDefault="00E740E4" w:rsidP="00FB335F">
      <w:pPr>
        <w:pStyle w:val="Default"/>
        <w:numPr>
          <w:ilvl w:val="1"/>
          <w:numId w:val="36"/>
        </w:numPr>
        <w:spacing w:after="240"/>
        <w:ind w:left="357" w:hanging="357"/>
        <w:jc w:val="both"/>
        <w:rPr>
          <w:rFonts w:ascii="Corbel" w:hAnsi="Corbel" w:cs="Segoe UI"/>
          <w:color w:val="auto"/>
          <w:sz w:val="18"/>
          <w:szCs w:val="18"/>
          <w:lang w:eastAsia="cs-CZ"/>
        </w:rPr>
      </w:pPr>
      <w:r w:rsidRPr="00901422">
        <w:rPr>
          <w:rFonts w:ascii="Corbel" w:hAnsi="Corbel"/>
          <w:sz w:val="18"/>
          <w:szCs w:val="18"/>
        </w:rPr>
        <w:t xml:space="preserve"> </w:t>
      </w:r>
      <w:r w:rsidR="00693C09" w:rsidRPr="00901422">
        <w:rPr>
          <w:rFonts w:ascii="Corbel" w:hAnsi="Corbel"/>
          <w:sz w:val="18"/>
          <w:szCs w:val="18"/>
        </w:rPr>
        <w:t>Verejný obstarávateľ preddavok neposkytuje.</w:t>
      </w:r>
    </w:p>
    <w:p w14:paraId="1C401CA6" w14:textId="17BDA6F3" w:rsidR="00F372F1" w:rsidRPr="00A15E71" w:rsidRDefault="4B903562" w:rsidP="004C5097">
      <w:pPr>
        <w:pStyle w:val="Nadpis5"/>
        <w:numPr>
          <w:ilvl w:val="0"/>
          <w:numId w:val="0"/>
        </w:numPr>
        <w:ind w:left="1008"/>
      </w:pPr>
      <w:bookmarkStart w:id="19" w:name="_Toc170200482"/>
      <w:r w:rsidRPr="00A15E71">
        <w:t>8</w:t>
      </w:r>
      <w:r w:rsidR="118D590F" w:rsidRPr="00A15E71">
        <w:t xml:space="preserve">. </w:t>
      </w:r>
      <w:r w:rsidR="20A347F2" w:rsidRPr="00A15E71">
        <w:t>LEHOTA VIAZANOSTI PONÚK</w:t>
      </w:r>
      <w:bookmarkEnd w:id="19"/>
      <w:r w:rsidR="118D590F" w:rsidRPr="00A15E71">
        <w:t xml:space="preserve"> </w:t>
      </w:r>
    </w:p>
    <w:p w14:paraId="1EDA5272" w14:textId="7DCA9404" w:rsidR="00F41AB5" w:rsidRPr="00500A55" w:rsidRDefault="00E14CD0" w:rsidP="008272EC">
      <w:pPr>
        <w:pStyle w:val="Default"/>
        <w:numPr>
          <w:ilvl w:val="1"/>
          <w:numId w:val="37"/>
        </w:numPr>
        <w:spacing w:after="240"/>
        <w:jc w:val="both"/>
        <w:rPr>
          <w:rFonts w:ascii="Corbel" w:hAnsi="Corbel" w:cs="Segoe UI"/>
          <w:color w:val="auto"/>
          <w:sz w:val="18"/>
          <w:szCs w:val="18"/>
          <w:lang w:eastAsia="cs-CZ"/>
        </w:rPr>
      </w:pPr>
      <w:r w:rsidRPr="00A15E71">
        <w:rPr>
          <w:rFonts w:ascii="Corbel" w:hAnsi="Corbel" w:cs="Segoe UI"/>
          <w:color w:val="auto"/>
          <w:sz w:val="18"/>
          <w:szCs w:val="18"/>
          <w:lang w:eastAsia="cs-CZ"/>
        </w:rPr>
        <w:t xml:space="preserve">Uchádzač je svojou ponukou viazaný </w:t>
      </w:r>
      <w:r w:rsidR="0099074B" w:rsidRPr="00500A55">
        <w:rPr>
          <w:rFonts w:ascii="Corbel" w:hAnsi="Corbel" w:cs="Segoe UI"/>
          <w:b/>
          <w:bCs/>
          <w:color w:val="auto"/>
          <w:sz w:val="18"/>
          <w:szCs w:val="18"/>
          <w:lang w:eastAsia="cs-CZ"/>
        </w:rPr>
        <w:t>do</w:t>
      </w:r>
      <w:r w:rsidR="009D27A4" w:rsidRPr="00500A55">
        <w:rPr>
          <w:rFonts w:ascii="Corbel" w:hAnsi="Corbel" w:cs="Segoe UI"/>
          <w:b/>
          <w:bCs/>
          <w:color w:val="auto"/>
          <w:sz w:val="18"/>
          <w:szCs w:val="18"/>
          <w:lang w:eastAsia="cs-CZ"/>
        </w:rPr>
        <w:t xml:space="preserve"> lehoty</w:t>
      </w:r>
      <w:r w:rsidR="0099074B" w:rsidRPr="00500A55">
        <w:rPr>
          <w:rFonts w:ascii="Corbel" w:hAnsi="Corbel" w:cs="Segoe UI"/>
          <w:b/>
          <w:bCs/>
          <w:color w:val="auto"/>
          <w:sz w:val="18"/>
          <w:szCs w:val="18"/>
          <w:lang w:eastAsia="cs-CZ"/>
        </w:rPr>
        <w:t xml:space="preserve"> </w:t>
      </w:r>
      <w:r w:rsidR="005A4B29" w:rsidRPr="00500A55">
        <w:rPr>
          <w:rFonts w:ascii="Corbel" w:hAnsi="Corbel" w:cs="Segoe UI"/>
          <w:b/>
          <w:bCs/>
          <w:color w:val="auto"/>
          <w:sz w:val="18"/>
          <w:szCs w:val="18"/>
          <w:lang w:eastAsia="cs-CZ"/>
        </w:rPr>
        <w:t>30</w:t>
      </w:r>
      <w:r w:rsidR="0099074B" w:rsidRPr="00500A55">
        <w:rPr>
          <w:rFonts w:ascii="Corbel" w:hAnsi="Corbel" w:cs="Segoe UI"/>
          <w:b/>
          <w:bCs/>
          <w:color w:val="auto"/>
          <w:sz w:val="18"/>
          <w:szCs w:val="18"/>
          <w:lang w:eastAsia="cs-CZ"/>
        </w:rPr>
        <w:t>.</w:t>
      </w:r>
      <w:r w:rsidR="00425E67" w:rsidRPr="00500A55">
        <w:rPr>
          <w:rFonts w:ascii="Corbel" w:hAnsi="Corbel" w:cs="Segoe UI"/>
          <w:b/>
          <w:bCs/>
          <w:color w:val="auto"/>
          <w:sz w:val="18"/>
          <w:szCs w:val="18"/>
          <w:lang w:eastAsia="cs-CZ"/>
        </w:rPr>
        <w:t>0</w:t>
      </w:r>
      <w:r w:rsidR="008569C6" w:rsidRPr="00500A55">
        <w:rPr>
          <w:rFonts w:ascii="Corbel" w:hAnsi="Corbel" w:cs="Segoe UI"/>
          <w:b/>
          <w:bCs/>
          <w:color w:val="auto"/>
          <w:sz w:val="18"/>
          <w:szCs w:val="18"/>
          <w:lang w:eastAsia="cs-CZ"/>
        </w:rPr>
        <w:t>3</w:t>
      </w:r>
      <w:r w:rsidR="0099074B" w:rsidRPr="00500A55">
        <w:rPr>
          <w:rFonts w:ascii="Corbel" w:hAnsi="Corbel" w:cs="Segoe UI"/>
          <w:b/>
          <w:bCs/>
          <w:color w:val="auto"/>
          <w:sz w:val="18"/>
          <w:szCs w:val="18"/>
          <w:lang w:eastAsia="cs-CZ"/>
        </w:rPr>
        <w:t>.202</w:t>
      </w:r>
      <w:r w:rsidR="00437E02" w:rsidRPr="00500A55">
        <w:rPr>
          <w:rFonts w:ascii="Corbel" w:hAnsi="Corbel" w:cs="Segoe UI"/>
          <w:b/>
          <w:bCs/>
          <w:color w:val="auto"/>
          <w:sz w:val="18"/>
          <w:szCs w:val="18"/>
          <w:lang w:eastAsia="cs-CZ"/>
        </w:rPr>
        <w:t>6</w:t>
      </w:r>
      <w:r w:rsidR="009D27A4" w:rsidRPr="00500A55">
        <w:rPr>
          <w:rFonts w:ascii="Corbel" w:hAnsi="Corbel" w:cs="Segoe UI"/>
          <w:color w:val="auto"/>
          <w:sz w:val="20"/>
          <w:szCs w:val="20"/>
          <w:lang w:eastAsia="cs-CZ"/>
        </w:rPr>
        <w:t>.</w:t>
      </w:r>
    </w:p>
    <w:p w14:paraId="79FD9FF5" w14:textId="77777777" w:rsidR="00F41AB5" w:rsidRPr="00A15E71" w:rsidRDefault="00F41AB5" w:rsidP="00F41AB5">
      <w:pPr>
        <w:pStyle w:val="Default"/>
        <w:spacing w:after="240"/>
        <w:jc w:val="both"/>
        <w:rPr>
          <w:rFonts w:ascii="Corbel" w:hAnsi="Corbel" w:cs="Segoe UI"/>
          <w:color w:val="auto"/>
          <w:sz w:val="18"/>
          <w:szCs w:val="18"/>
          <w:lang w:eastAsia="cs-CZ"/>
        </w:rPr>
      </w:pPr>
    </w:p>
    <w:p w14:paraId="04B0968E" w14:textId="77777777" w:rsidR="00F41AB5" w:rsidRPr="00A15E71" w:rsidRDefault="00F41AB5" w:rsidP="00F41AB5">
      <w:pPr>
        <w:pStyle w:val="Default"/>
        <w:spacing w:after="240"/>
        <w:jc w:val="both"/>
        <w:rPr>
          <w:rFonts w:ascii="Corbel" w:hAnsi="Corbel" w:cs="Segoe UI"/>
          <w:color w:val="auto"/>
          <w:sz w:val="18"/>
          <w:szCs w:val="18"/>
          <w:lang w:eastAsia="cs-CZ"/>
        </w:rPr>
      </w:pPr>
    </w:p>
    <w:p w14:paraId="7BB0AE17" w14:textId="77777777" w:rsidR="00F41AB5" w:rsidRPr="00A15E71" w:rsidRDefault="00F41AB5" w:rsidP="00F41AB5">
      <w:pPr>
        <w:pStyle w:val="Default"/>
        <w:spacing w:after="240"/>
        <w:jc w:val="both"/>
        <w:rPr>
          <w:rFonts w:ascii="Corbel" w:hAnsi="Corbel" w:cs="Segoe UI"/>
          <w:color w:val="auto"/>
          <w:sz w:val="18"/>
          <w:szCs w:val="18"/>
          <w:lang w:eastAsia="cs-CZ"/>
        </w:rPr>
      </w:pPr>
    </w:p>
    <w:p w14:paraId="3FBDB890" w14:textId="77777777" w:rsidR="00F41AB5" w:rsidRPr="00A15E71" w:rsidRDefault="00F41AB5" w:rsidP="00F41AB5">
      <w:pPr>
        <w:pStyle w:val="Default"/>
        <w:spacing w:after="240"/>
        <w:jc w:val="both"/>
        <w:rPr>
          <w:rFonts w:ascii="Corbel" w:hAnsi="Corbel" w:cs="Segoe UI"/>
          <w:color w:val="auto"/>
          <w:sz w:val="18"/>
          <w:szCs w:val="18"/>
          <w:lang w:eastAsia="cs-CZ"/>
        </w:rPr>
      </w:pPr>
    </w:p>
    <w:p w14:paraId="780F33D4" w14:textId="77777777" w:rsidR="00F41AB5" w:rsidRPr="00A15E71" w:rsidRDefault="00F41AB5" w:rsidP="00F41AB5">
      <w:pPr>
        <w:pStyle w:val="Default"/>
        <w:spacing w:after="240"/>
        <w:jc w:val="both"/>
        <w:rPr>
          <w:rFonts w:ascii="Corbel" w:hAnsi="Corbel" w:cs="Segoe UI"/>
          <w:color w:val="auto"/>
          <w:sz w:val="18"/>
          <w:szCs w:val="18"/>
          <w:lang w:eastAsia="cs-CZ"/>
        </w:rPr>
      </w:pPr>
    </w:p>
    <w:p w14:paraId="7598AED9" w14:textId="77777777" w:rsidR="002929C4" w:rsidRDefault="002929C4" w:rsidP="006C0F10">
      <w:pPr>
        <w:pStyle w:val="Default"/>
        <w:spacing w:after="140"/>
        <w:jc w:val="both"/>
        <w:rPr>
          <w:rFonts w:ascii="Corbel" w:hAnsi="Corbel" w:cs="Segoe UI"/>
          <w:color w:val="auto"/>
          <w:sz w:val="18"/>
          <w:szCs w:val="18"/>
          <w:lang w:eastAsia="cs-CZ"/>
        </w:rPr>
      </w:pPr>
    </w:p>
    <w:p w14:paraId="041E4242" w14:textId="77777777" w:rsidR="006227F2" w:rsidRDefault="006227F2" w:rsidP="006C0F10">
      <w:pPr>
        <w:pStyle w:val="Default"/>
        <w:spacing w:after="140"/>
        <w:jc w:val="both"/>
        <w:rPr>
          <w:rFonts w:ascii="Corbel" w:hAnsi="Corbel" w:cs="Segoe UI"/>
          <w:color w:val="auto"/>
          <w:sz w:val="18"/>
          <w:szCs w:val="18"/>
          <w:lang w:eastAsia="cs-CZ"/>
        </w:rPr>
      </w:pPr>
    </w:p>
    <w:p w14:paraId="4BEA7AEC" w14:textId="2502DF53" w:rsidR="006227F2" w:rsidRDefault="00DC68F1" w:rsidP="006C0F10">
      <w:pPr>
        <w:pStyle w:val="Default"/>
        <w:spacing w:after="140"/>
        <w:jc w:val="both"/>
        <w:rPr>
          <w:rFonts w:ascii="Corbel" w:hAnsi="Corbel" w:cs="Segoe UI"/>
          <w:color w:val="auto"/>
          <w:sz w:val="18"/>
          <w:szCs w:val="18"/>
          <w:lang w:eastAsia="cs-CZ"/>
        </w:rPr>
      </w:pPr>
      <w:r>
        <w:rPr>
          <w:rFonts w:ascii="Corbel" w:hAnsi="Corbel" w:cs="Segoe UI"/>
          <w:color w:val="auto"/>
          <w:sz w:val="18"/>
          <w:szCs w:val="18"/>
          <w:lang w:eastAsia="cs-CZ"/>
        </w:rPr>
        <w:t xml:space="preserve"> </w:t>
      </w:r>
    </w:p>
    <w:p w14:paraId="015D6EAF" w14:textId="77777777" w:rsidR="006227F2" w:rsidRDefault="006227F2" w:rsidP="006C0F10">
      <w:pPr>
        <w:pStyle w:val="Default"/>
        <w:spacing w:after="140"/>
        <w:jc w:val="both"/>
        <w:rPr>
          <w:rFonts w:ascii="Corbel" w:hAnsi="Corbel" w:cs="Segoe UI"/>
          <w:color w:val="auto"/>
          <w:sz w:val="18"/>
          <w:szCs w:val="18"/>
          <w:lang w:eastAsia="cs-CZ"/>
        </w:rPr>
      </w:pPr>
    </w:p>
    <w:p w14:paraId="084CABAE" w14:textId="77777777" w:rsidR="004B3E07" w:rsidRDefault="004B3E07" w:rsidP="006C0F10">
      <w:pPr>
        <w:pStyle w:val="Default"/>
        <w:spacing w:after="140"/>
        <w:jc w:val="both"/>
        <w:rPr>
          <w:rFonts w:ascii="Corbel" w:hAnsi="Corbel" w:cs="Segoe UI"/>
          <w:color w:val="auto"/>
          <w:sz w:val="18"/>
          <w:szCs w:val="18"/>
          <w:lang w:eastAsia="cs-CZ"/>
        </w:rPr>
      </w:pPr>
    </w:p>
    <w:p w14:paraId="6B2F7855" w14:textId="77777777" w:rsidR="004B3E07" w:rsidRDefault="004B3E07" w:rsidP="006C0F10">
      <w:pPr>
        <w:pStyle w:val="Default"/>
        <w:spacing w:after="140"/>
        <w:jc w:val="both"/>
        <w:rPr>
          <w:rFonts w:ascii="Corbel" w:hAnsi="Corbel" w:cs="Segoe UI"/>
          <w:color w:val="auto"/>
          <w:sz w:val="18"/>
          <w:szCs w:val="18"/>
          <w:lang w:eastAsia="cs-CZ"/>
        </w:rPr>
      </w:pPr>
    </w:p>
    <w:p w14:paraId="4731C58F" w14:textId="77777777" w:rsidR="004B3E07" w:rsidRDefault="004B3E07" w:rsidP="006C0F10">
      <w:pPr>
        <w:pStyle w:val="Default"/>
        <w:spacing w:after="140"/>
        <w:jc w:val="both"/>
        <w:rPr>
          <w:rFonts w:ascii="Corbel" w:hAnsi="Corbel" w:cs="Segoe UI"/>
          <w:color w:val="auto"/>
          <w:sz w:val="18"/>
          <w:szCs w:val="18"/>
          <w:lang w:eastAsia="cs-CZ"/>
        </w:rPr>
      </w:pPr>
    </w:p>
    <w:p w14:paraId="0016A55E" w14:textId="0690379C" w:rsidR="004B3E07" w:rsidRDefault="00545A9B" w:rsidP="00425E67">
      <w:pPr>
        <w:pStyle w:val="Default"/>
        <w:tabs>
          <w:tab w:val="left" w:pos="2790"/>
        </w:tabs>
        <w:spacing w:after="140"/>
        <w:jc w:val="both"/>
        <w:rPr>
          <w:rFonts w:ascii="Corbel" w:hAnsi="Corbel" w:cs="Segoe UI"/>
          <w:color w:val="auto"/>
          <w:sz w:val="18"/>
          <w:szCs w:val="18"/>
          <w:lang w:eastAsia="cs-CZ"/>
        </w:rPr>
      </w:pPr>
      <w:r>
        <w:rPr>
          <w:rFonts w:ascii="Corbel" w:hAnsi="Corbel" w:cs="Segoe UI"/>
          <w:color w:val="auto"/>
          <w:sz w:val="18"/>
          <w:szCs w:val="18"/>
          <w:lang w:eastAsia="cs-CZ"/>
        </w:rPr>
        <w:t xml:space="preserve"> </w:t>
      </w:r>
    </w:p>
    <w:p w14:paraId="028C5FF0" w14:textId="77777777" w:rsidR="002A18B5" w:rsidRDefault="002A18B5" w:rsidP="00425E67">
      <w:pPr>
        <w:pStyle w:val="Default"/>
        <w:tabs>
          <w:tab w:val="left" w:pos="2790"/>
        </w:tabs>
        <w:spacing w:after="140"/>
        <w:jc w:val="both"/>
        <w:rPr>
          <w:rFonts w:ascii="Corbel" w:hAnsi="Corbel" w:cs="Segoe UI"/>
          <w:color w:val="auto"/>
          <w:sz w:val="18"/>
          <w:szCs w:val="18"/>
          <w:lang w:eastAsia="cs-CZ"/>
        </w:rPr>
      </w:pPr>
    </w:p>
    <w:p w14:paraId="07F9F877" w14:textId="77777777" w:rsidR="00B63F5C" w:rsidRDefault="00B63F5C" w:rsidP="00A20DD4">
      <w:pPr>
        <w:pStyle w:val="Nadpis2SP"/>
        <w:spacing w:after="0" w:line="240" w:lineRule="auto"/>
        <w:jc w:val="left"/>
        <w:rPr>
          <w:rFonts w:ascii="Corbel" w:hAnsi="Corbel"/>
          <w:b w:val="0"/>
          <w:sz w:val="18"/>
          <w:szCs w:val="18"/>
        </w:rPr>
      </w:pPr>
      <w:bookmarkStart w:id="20" w:name="_Toc170200483"/>
    </w:p>
    <w:p w14:paraId="06AC3578" w14:textId="77777777" w:rsidR="00B63F5C" w:rsidRDefault="00B63F5C" w:rsidP="00F41AB5">
      <w:pPr>
        <w:pStyle w:val="Nadpis2SP"/>
        <w:spacing w:after="0" w:line="240" w:lineRule="auto"/>
        <w:rPr>
          <w:rFonts w:ascii="Corbel" w:hAnsi="Corbel"/>
          <w:b w:val="0"/>
          <w:sz w:val="18"/>
          <w:szCs w:val="18"/>
        </w:rPr>
      </w:pPr>
    </w:p>
    <w:p w14:paraId="51022356" w14:textId="77777777" w:rsidR="00B63F5C" w:rsidRDefault="00B63F5C" w:rsidP="00A20DD4">
      <w:pPr>
        <w:pStyle w:val="Nadpis2SP"/>
        <w:spacing w:after="0" w:line="240" w:lineRule="auto"/>
        <w:jc w:val="left"/>
        <w:rPr>
          <w:rFonts w:ascii="Corbel" w:hAnsi="Corbel"/>
          <w:b w:val="0"/>
          <w:sz w:val="18"/>
          <w:szCs w:val="18"/>
        </w:rPr>
      </w:pPr>
    </w:p>
    <w:p w14:paraId="6B732FE2" w14:textId="77777777" w:rsidR="006173AB" w:rsidRDefault="006173AB" w:rsidP="00A20DD4">
      <w:pPr>
        <w:pStyle w:val="Nadpis2SP"/>
        <w:spacing w:after="0" w:line="240" w:lineRule="auto"/>
        <w:jc w:val="left"/>
        <w:rPr>
          <w:rFonts w:ascii="Corbel" w:hAnsi="Corbel"/>
          <w:b w:val="0"/>
          <w:sz w:val="18"/>
          <w:szCs w:val="18"/>
        </w:rPr>
      </w:pPr>
    </w:p>
    <w:p w14:paraId="4FF69E52" w14:textId="77777777" w:rsidR="00B63F5C" w:rsidRDefault="00B63F5C" w:rsidP="00F41AB5">
      <w:pPr>
        <w:pStyle w:val="Nadpis2SP"/>
        <w:spacing w:after="0" w:line="240" w:lineRule="auto"/>
        <w:rPr>
          <w:rFonts w:ascii="Corbel" w:hAnsi="Corbel"/>
          <w:b w:val="0"/>
          <w:sz w:val="18"/>
          <w:szCs w:val="18"/>
        </w:rPr>
      </w:pPr>
    </w:p>
    <w:p w14:paraId="0E6114DF" w14:textId="0FBC9040" w:rsidR="00F372F1" w:rsidRPr="00A15E71" w:rsidRDefault="00F372F1" w:rsidP="00F41AB5">
      <w:pPr>
        <w:pStyle w:val="Nadpis2SP"/>
        <w:spacing w:after="0" w:line="240" w:lineRule="auto"/>
        <w:rPr>
          <w:rFonts w:ascii="Corbel" w:hAnsi="Corbel"/>
          <w:sz w:val="18"/>
          <w:szCs w:val="18"/>
          <w:highlight w:val="yellow"/>
        </w:rPr>
      </w:pPr>
      <w:r w:rsidRPr="00A15E71">
        <w:rPr>
          <w:rFonts w:ascii="Corbel" w:hAnsi="Corbel"/>
          <w:b w:val="0"/>
          <w:sz w:val="18"/>
          <w:szCs w:val="18"/>
        </w:rPr>
        <w:lastRenderedPageBreak/>
        <w:t>Časť II.</w:t>
      </w:r>
      <w:r w:rsidR="001A0E3B" w:rsidRPr="00A15E71">
        <w:rPr>
          <w:rFonts w:ascii="Corbel" w:hAnsi="Corbel"/>
          <w:sz w:val="18"/>
          <w:szCs w:val="18"/>
        </w:rPr>
        <w:tab/>
        <w:t>KOMUNIKÁCIA A VYSVETĽOVANIE</w:t>
      </w:r>
      <w:bookmarkEnd w:id="20"/>
    </w:p>
    <w:p w14:paraId="3D6A54C7" w14:textId="630139EF" w:rsidR="00F372F1" w:rsidRPr="00A15E71" w:rsidRDefault="001A0E3B" w:rsidP="004C5097">
      <w:pPr>
        <w:pStyle w:val="Nadpis5"/>
        <w:numPr>
          <w:ilvl w:val="0"/>
          <w:numId w:val="0"/>
        </w:numPr>
        <w:ind w:left="709"/>
      </w:pPr>
      <w:bookmarkStart w:id="21" w:name="_Toc170200484"/>
      <w:r w:rsidRPr="00A15E71">
        <w:t>9</w:t>
      </w:r>
      <w:r w:rsidR="00F372F1" w:rsidRPr="00A15E71">
        <w:t xml:space="preserve">. </w:t>
      </w:r>
      <w:r w:rsidRPr="00A15E71">
        <w:t>DOROZUMIEVANIE MEDZI VEREJNÝM OBSTARÁVATEĽOM A ZÁUJEMCAMI, UCHÁDZAČMI</w:t>
      </w:r>
      <w:bookmarkEnd w:id="21"/>
      <w:r w:rsidR="00F372F1" w:rsidRPr="00A15E71">
        <w:t xml:space="preserve"> </w:t>
      </w:r>
    </w:p>
    <w:p w14:paraId="1A373ABE" w14:textId="2CD9FA80" w:rsidR="00902F07"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r w:rsidRPr="00A15E71">
        <w:rPr>
          <w:rFonts w:ascii="Corbel" w:hAnsi="Corbel" w:cs="Segoe UI"/>
          <w:sz w:val="18"/>
          <w:szCs w:val="18"/>
        </w:rPr>
        <w:t xml:space="preserve">Komunikácia medzi verejným obstarávateľom a záujemcom/uchádzačom sa uskutočňuje </w:t>
      </w:r>
      <w:r w:rsidRPr="00A15E71">
        <w:rPr>
          <w:rFonts w:ascii="Corbel" w:hAnsi="Corbel" w:cs="Segoe UI"/>
          <w:sz w:val="18"/>
          <w:szCs w:val="18"/>
        </w:rPr>
        <w:br/>
        <w:t xml:space="preserve">v slovenskom alebo českom jazyku výhradne prostredníctvom informačného systému JOSEPHINE, prevádzkovaného na elektronickej adrese: </w:t>
      </w:r>
      <w:hyperlink r:id="rId22">
        <w:r w:rsidRPr="00A15E71">
          <w:rPr>
            <w:rFonts w:ascii="Corbel" w:hAnsi="Corbel" w:cs="Segoe UI"/>
            <w:sz w:val="18"/>
            <w:szCs w:val="18"/>
          </w:rPr>
          <w:t>https://josephine.proebiz.com/</w:t>
        </w:r>
      </w:hyperlink>
      <w:r w:rsidRPr="00A15E71">
        <w:rPr>
          <w:rFonts w:ascii="Corbel" w:hAnsi="Corbel" w:cs="Segoe UI"/>
          <w:sz w:val="18"/>
          <w:szCs w:val="18"/>
        </w:rPr>
        <w:t>. Tento spôsob komunikácie sa týka akejkoľvek komunikácie a podaní medzi verejným obstarávateľom a záujemcami/uchádzačmi počas celého procesu verejného obstarávania.</w:t>
      </w:r>
    </w:p>
    <w:p w14:paraId="134FB99A" w14:textId="0A68817A" w:rsidR="00902F07"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r w:rsidRPr="00D32A28">
        <w:rPr>
          <w:rFonts w:ascii="Corbel" w:hAnsi="Corbel" w:cs="Segoe UI"/>
          <w:sz w:val="18"/>
          <w:szCs w:val="18"/>
        </w:rPr>
        <w:t xml:space="preserve">Uchádzač má možnosť registrovať sa do systému JOSEPHINE na stránke </w:t>
      </w:r>
      <w:hyperlink r:id="rId23">
        <w:r w:rsidRPr="00D32A28">
          <w:rPr>
            <w:rFonts w:ascii="Corbel" w:hAnsi="Corbel" w:cs="Segoe UI"/>
            <w:sz w:val="18"/>
            <w:szCs w:val="18"/>
          </w:rPr>
          <w:t>https://josephine.proebiz.com/</w:t>
        </w:r>
      </w:hyperlink>
      <w:r w:rsidRPr="00D32A28">
        <w:rPr>
          <w:rFonts w:ascii="Corbel" w:hAnsi="Corbel" w:cs="Segoe UI"/>
          <w:sz w:val="18"/>
          <w:szCs w:val="18"/>
        </w:rPr>
        <w:t xml:space="preserve"> pomocou hesla alebo aj pomocou občianskeho preukazu</w:t>
      </w:r>
      <w:r w:rsidR="00AF073C" w:rsidRPr="00D32A28">
        <w:rPr>
          <w:rFonts w:ascii="Corbel" w:hAnsi="Corbel" w:cs="Segoe UI"/>
          <w:sz w:val="18"/>
          <w:szCs w:val="18"/>
        </w:rPr>
        <w:t xml:space="preserve"> </w:t>
      </w:r>
      <w:r w:rsidRPr="00D32A28">
        <w:rPr>
          <w:rFonts w:ascii="Corbel" w:hAnsi="Corbel" w:cs="Segoe UI"/>
          <w:sz w:val="18"/>
          <w:szCs w:val="18"/>
        </w:rPr>
        <w:t>s elektronickým čipom a bezpečnostným osobnostným kódom (</w:t>
      </w:r>
      <w:proofErr w:type="spellStart"/>
      <w:r w:rsidRPr="00D32A28">
        <w:rPr>
          <w:rFonts w:ascii="Corbel" w:hAnsi="Corbel" w:cs="Segoe UI"/>
          <w:sz w:val="18"/>
          <w:szCs w:val="18"/>
        </w:rPr>
        <w:t>eID</w:t>
      </w:r>
      <w:proofErr w:type="spellEnd"/>
      <w:r w:rsidRPr="00D32A28">
        <w:rPr>
          <w:rFonts w:ascii="Corbel" w:hAnsi="Corbel" w:cs="Segoe UI"/>
          <w:sz w:val="18"/>
          <w:szCs w:val="18"/>
        </w:rPr>
        <w:t>). Spôsob registrácie je uvedený</w:t>
      </w:r>
      <w:r w:rsidR="00FC55D4" w:rsidRPr="00D32A28">
        <w:rPr>
          <w:rFonts w:ascii="Corbel" w:hAnsi="Corbel" w:cs="Segoe UI"/>
          <w:sz w:val="18"/>
          <w:szCs w:val="18"/>
        </w:rPr>
        <w:t xml:space="preserve"> </w:t>
      </w:r>
      <w:r w:rsidRPr="00D32A28">
        <w:rPr>
          <w:rFonts w:ascii="Corbel" w:hAnsi="Corbel" w:cs="Segoe UI"/>
          <w:sz w:val="18"/>
          <w:szCs w:val="18"/>
        </w:rPr>
        <w:t xml:space="preserve">v knižnici manuálov a odkazov (ikona vpravo hore, vľavo od štátnej vlajky/jazyka používaného v systéme). </w:t>
      </w:r>
    </w:p>
    <w:p w14:paraId="749009C1" w14:textId="3382EDD9" w:rsidR="00902F07"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hyperlink r:id="rId24" w:history="1">
        <w:r w:rsidRPr="00602F52">
          <w:rPr>
            <w:rFonts w:ascii="Corbel" w:hAnsi="Corbel" w:cs="Segoe UI"/>
            <w:sz w:val="18"/>
            <w:szCs w:val="18"/>
          </w:rPr>
          <w:t xml:space="preserve">Skrátený návod registrácie </w:t>
        </w:r>
      </w:hyperlink>
      <w:r w:rsidRPr="00602F52">
        <w:rPr>
          <w:rFonts w:ascii="Corbel" w:hAnsi="Corbel" w:cs="Segoe UI"/>
          <w:sz w:val="18"/>
          <w:szCs w:val="18"/>
        </w:rPr>
        <w:t>Vás rýchlo a jednoducho prevedie procesom registrácie v systéme na elektronizáciu verejného obstarávania JOSEPHINE. Pre lepší prehľad tu nájdete tiež opis základných obrazoviek systému.</w:t>
      </w:r>
    </w:p>
    <w:p w14:paraId="54D335E3" w14:textId="47F7AF8F" w:rsidR="00902F07" w:rsidRPr="00602F52"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r w:rsidRPr="00602F52">
        <w:rPr>
          <w:rFonts w:ascii="Corbel" w:hAnsi="Corbel" w:cs="Segoe UI"/>
          <w:sz w:val="18"/>
          <w:szCs w:val="18"/>
        </w:rPr>
        <w:t>Na bezproblémové používanie systému JOSEPHINE je nutné používať jeden z podporovaných internetových prehliadačov:</w:t>
      </w:r>
    </w:p>
    <w:p w14:paraId="45C71A35" w14:textId="77777777" w:rsidR="00902F07" w:rsidRPr="00A15E71" w:rsidRDefault="00902F07" w:rsidP="00FB335F">
      <w:pPr>
        <w:numPr>
          <w:ilvl w:val="0"/>
          <w:numId w:val="15"/>
        </w:numPr>
        <w:tabs>
          <w:tab w:val="clear" w:pos="2160"/>
          <w:tab w:val="clear" w:pos="2880"/>
          <w:tab w:val="clear" w:pos="4500"/>
        </w:tabs>
        <w:jc w:val="both"/>
        <w:rPr>
          <w:rFonts w:ascii="Corbel" w:hAnsi="Corbel" w:cs="Segoe UI"/>
          <w:sz w:val="18"/>
          <w:szCs w:val="18"/>
        </w:rPr>
      </w:pPr>
      <w:proofErr w:type="spellStart"/>
      <w:r w:rsidRPr="00A15E71">
        <w:rPr>
          <w:rFonts w:ascii="Corbel" w:hAnsi="Corbel" w:cs="Segoe UI"/>
          <w:sz w:val="18"/>
          <w:szCs w:val="18"/>
        </w:rPr>
        <w:t>Mozilla</w:t>
      </w:r>
      <w:proofErr w:type="spellEnd"/>
      <w:r w:rsidRPr="00A15E71">
        <w:rPr>
          <w:rFonts w:ascii="Corbel" w:hAnsi="Corbel" w:cs="Segoe UI"/>
          <w:sz w:val="18"/>
          <w:szCs w:val="18"/>
        </w:rPr>
        <w:t xml:space="preserve"> Firefox verzia 13.0 a vyššia,</w:t>
      </w:r>
    </w:p>
    <w:p w14:paraId="02454DCE" w14:textId="77777777" w:rsidR="00902F07" w:rsidRPr="00A15E71" w:rsidRDefault="00902F07" w:rsidP="00FB335F">
      <w:pPr>
        <w:numPr>
          <w:ilvl w:val="0"/>
          <w:numId w:val="15"/>
        </w:numPr>
        <w:tabs>
          <w:tab w:val="clear" w:pos="2160"/>
          <w:tab w:val="clear" w:pos="2880"/>
          <w:tab w:val="clear" w:pos="4500"/>
        </w:tabs>
        <w:jc w:val="both"/>
        <w:rPr>
          <w:rFonts w:ascii="Corbel" w:hAnsi="Corbel" w:cs="Segoe UI"/>
          <w:sz w:val="18"/>
          <w:szCs w:val="18"/>
        </w:rPr>
      </w:pPr>
      <w:r w:rsidRPr="00A15E71">
        <w:rPr>
          <w:rFonts w:ascii="Corbel" w:hAnsi="Corbel" w:cs="Segoe UI"/>
          <w:sz w:val="18"/>
          <w:szCs w:val="18"/>
        </w:rPr>
        <w:t>Google Chrome,</w:t>
      </w:r>
    </w:p>
    <w:p w14:paraId="37C6968D" w14:textId="77777777" w:rsidR="00902F07" w:rsidRDefault="00902F07" w:rsidP="00FB335F">
      <w:pPr>
        <w:numPr>
          <w:ilvl w:val="0"/>
          <w:numId w:val="15"/>
        </w:numPr>
        <w:tabs>
          <w:tab w:val="clear" w:pos="2160"/>
          <w:tab w:val="clear" w:pos="2880"/>
          <w:tab w:val="clear" w:pos="4500"/>
        </w:tabs>
        <w:spacing w:after="160"/>
        <w:ind w:left="760" w:hanging="357"/>
        <w:jc w:val="both"/>
        <w:rPr>
          <w:rFonts w:ascii="Corbel" w:hAnsi="Corbel" w:cs="Segoe UI"/>
          <w:sz w:val="18"/>
          <w:szCs w:val="18"/>
        </w:rPr>
      </w:pPr>
      <w:r w:rsidRPr="00A15E71">
        <w:rPr>
          <w:rFonts w:ascii="Corbel" w:hAnsi="Corbel" w:cs="Segoe UI"/>
          <w:sz w:val="18"/>
          <w:szCs w:val="18"/>
        </w:rPr>
        <w:t xml:space="preserve">Microsoft </w:t>
      </w:r>
      <w:proofErr w:type="spellStart"/>
      <w:r w:rsidRPr="00A15E71">
        <w:rPr>
          <w:rFonts w:ascii="Corbel" w:hAnsi="Corbel" w:cs="Segoe UI"/>
          <w:sz w:val="18"/>
          <w:szCs w:val="18"/>
        </w:rPr>
        <w:t>Edge</w:t>
      </w:r>
      <w:proofErr w:type="spellEnd"/>
      <w:r w:rsidRPr="00A15E71">
        <w:rPr>
          <w:rFonts w:ascii="Corbel" w:hAnsi="Corbel" w:cs="Segoe UI"/>
          <w:sz w:val="18"/>
          <w:szCs w:val="18"/>
        </w:rPr>
        <w:t>.</w:t>
      </w:r>
    </w:p>
    <w:p w14:paraId="588A7A56" w14:textId="664C7508" w:rsidR="00902F07"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r w:rsidRPr="00A15E71">
        <w:rPr>
          <w:rFonts w:ascii="Corbel" w:hAnsi="Corbel" w:cs="Segoe UI"/>
          <w:sz w:val="18"/>
          <w:szCs w:val="18"/>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29EFADA6" w14:textId="43B80840" w:rsidR="00902F07"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r w:rsidRPr="00781A18">
        <w:rPr>
          <w:rFonts w:ascii="Corbel" w:hAnsi="Corbel" w:cs="Segoe UI"/>
          <w:sz w:val="18"/>
          <w:szCs w:val="18"/>
        </w:rPr>
        <w:t xml:space="preserve">Obsahom komunikácie prostredníctvom komunikačného rozhrania systému JOSEPHINE bude predkladanie ponúk, vysvetľovanie súťažných podkladov a Oznámenia o vyhlásení verejného obstarávania,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 </w:t>
      </w:r>
    </w:p>
    <w:p w14:paraId="0EFDEAE1" w14:textId="666C488F" w:rsidR="00902F07" w:rsidRPr="001F3463" w:rsidRDefault="00902F07" w:rsidP="00FB335F">
      <w:pPr>
        <w:numPr>
          <w:ilvl w:val="1"/>
          <w:numId w:val="38"/>
        </w:numPr>
        <w:tabs>
          <w:tab w:val="clear" w:pos="2160"/>
          <w:tab w:val="clear" w:pos="2880"/>
          <w:tab w:val="clear" w:pos="4500"/>
        </w:tabs>
        <w:spacing w:after="160"/>
        <w:jc w:val="both"/>
        <w:rPr>
          <w:rFonts w:ascii="Corbel" w:hAnsi="Corbel" w:cs="Segoe UI"/>
          <w:sz w:val="18"/>
          <w:szCs w:val="18"/>
        </w:rPr>
      </w:pPr>
      <w:r w:rsidRPr="001F3463">
        <w:rPr>
          <w:rFonts w:ascii="Corbel" w:hAnsi="Corbel" w:cs="Segoe UI"/>
          <w:sz w:val="18"/>
          <w:szCs w:val="18"/>
        </w:rPr>
        <w:t>Ak je odosielateľom zásielky verejný obstarávateľ, tak záujemcovi resp. uchádzačovi bude na ním určený kontaktný e-mail (zadaný pri registrácii do systému JOSEPHINE)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w:t>
      </w:r>
      <w:r w:rsidRPr="001F3463">
        <w:rPr>
          <w:rFonts w:ascii="Corbel" w:hAnsi="Corbel"/>
          <w:sz w:val="18"/>
          <w:szCs w:val="18"/>
        </w:rPr>
        <w:t xml:space="preserve">. </w:t>
      </w:r>
    </w:p>
    <w:p w14:paraId="2236FBD8" w14:textId="3681F03A" w:rsidR="000F07FA" w:rsidRPr="001F3463" w:rsidRDefault="00902F07" w:rsidP="00FB335F">
      <w:pPr>
        <w:numPr>
          <w:ilvl w:val="1"/>
          <w:numId w:val="38"/>
        </w:numPr>
        <w:tabs>
          <w:tab w:val="clear" w:pos="2160"/>
          <w:tab w:val="clear" w:pos="2880"/>
          <w:tab w:val="clear" w:pos="4500"/>
        </w:tabs>
        <w:spacing w:after="240"/>
        <w:ind w:left="357" w:hanging="357"/>
        <w:jc w:val="both"/>
        <w:rPr>
          <w:rFonts w:ascii="Corbel" w:hAnsi="Corbel" w:cs="Segoe UI"/>
          <w:sz w:val="18"/>
          <w:szCs w:val="18"/>
        </w:rPr>
      </w:pPr>
      <w:r w:rsidRPr="001F3463">
        <w:rPr>
          <w:rFonts w:ascii="Corbel" w:hAnsi="Corbel" w:cs="Segoe UI"/>
          <w:sz w:val="18"/>
          <w:szCs w:val="18"/>
        </w:rPr>
        <w:t xml:space="preserve">Ak je odosielateľom zásielky záujemca resp. uchádzač, tak po prihlásení do systému </w:t>
      </w:r>
      <w:r w:rsidRPr="001F3463">
        <w:rPr>
          <w:rFonts w:ascii="Corbel" w:hAnsi="Corbel" w:cs="Segoe UI"/>
          <w:sz w:val="18"/>
          <w:szCs w:val="18"/>
        </w:rPr>
        <w:br/>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0C997CA9" w14:textId="05F930A4" w:rsidR="00F372F1" w:rsidRPr="00A15E71" w:rsidRDefault="00C02E8C" w:rsidP="004C5097">
      <w:pPr>
        <w:pStyle w:val="Nadpis5"/>
        <w:numPr>
          <w:ilvl w:val="0"/>
          <w:numId w:val="0"/>
        </w:numPr>
        <w:ind w:left="1008"/>
      </w:pPr>
      <w:bookmarkStart w:id="22" w:name="_Toc170200485"/>
      <w:r w:rsidRPr="00A15E71">
        <w:t>10. VYSVETĽOVANIE A DOPLNENIE SÚŤAŽNÝCH PODKLADOV</w:t>
      </w:r>
      <w:bookmarkEnd w:id="22"/>
    </w:p>
    <w:p w14:paraId="7799095A" w14:textId="43030876" w:rsidR="001E101D" w:rsidRDefault="001E101D" w:rsidP="00FB335F">
      <w:pPr>
        <w:numPr>
          <w:ilvl w:val="1"/>
          <w:numId w:val="39"/>
        </w:numPr>
        <w:tabs>
          <w:tab w:val="left" w:pos="567"/>
        </w:tabs>
        <w:spacing w:after="240"/>
        <w:jc w:val="both"/>
        <w:rPr>
          <w:rFonts w:ascii="Corbel" w:hAnsi="Corbel" w:cs="Segoe UI"/>
          <w:color w:val="000000"/>
          <w:sz w:val="18"/>
          <w:szCs w:val="18"/>
          <w:lang w:eastAsia="sk-SK"/>
        </w:rPr>
      </w:pPr>
      <w:r w:rsidRPr="00A15E71">
        <w:rPr>
          <w:rFonts w:ascii="Corbel" w:hAnsi="Corbel" w:cs="Segoe UI"/>
          <w:color w:val="000000"/>
          <w:sz w:val="18"/>
          <w:szCs w:val="18"/>
          <w:lang w:eastAsia="sk-SK"/>
        </w:rPr>
        <w:t>V prípade potreby vysvetliť alebo objasniť údaje uvedené v</w:t>
      </w:r>
      <w:r w:rsidR="00AD3E19" w:rsidRPr="00A15E71">
        <w:rPr>
          <w:rFonts w:ascii="Corbel" w:hAnsi="Corbel" w:cs="Segoe UI"/>
          <w:color w:val="000000"/>
          <w:sz w:val="18"/>
          <w:szCs w:val="18"/>
          <w:lang w:eastAsia="sk-SK"/>
        </w:rPr>
        <w:t> Oznámení o vyhlásení verejného obstarávania</w:t>
      </w:r>
      <w:r w:rsidRPr="00A15E71">
        <w:rPr>
          <w:rFonts w:ascii="Corbel" w:hAnsi="Corbel" w:cs="Segoe UI"/>
          <w:color w:val="000000"/>
          <w:sz w:val="18"/>
          <w:szCs w:val="18"/>
          <w:lang w:eastAsia="sk-SK"/>
        </w:rPr>
        <w:t xml:space="preserve">, v súťažných podkladoch alebo v inej sprievodnej dokumentácii, môže ktorýkoľvek zo záujemcov požiadať o ich vysvetlenie výlučne prostredníctvom systému </w:t>
      </w:r>
      <w:r w:rsidR="00AD3E19" w:rsidRPr="00A15E71">
        <w:rPr>
          <w:rFonts w:ascii="Corbel" w:hAnsi="Corbel" w:cs="Segoe UI"/>
          <w:color w:val="000000"/>
          <w:sz w:val="18"/>
          <w:szCs w:val="18"/>
          <w:lang w:eastAsia="sk-SK"/>
        </w:rPr>
        <w:t>JOSEPHINE</w:t>
      </w:r>
      <w:r w:rsidRPr="00A15E71">
        <w:rPr>
          <w:rFonts w:ascii="Corbel" w:hAnsi="Corbel" w:cs="Segoe UI"/>
          <w:color w:val="000000"/>
          <w:sz w:val="18"/>
          <w:szCs w:val="18"/>
          <w:lang w:eastAsia="sk-SK"/>
        </w:rPr>
        <w:t>.</w:t>
      </w:r>
    </w:p>
    <w:p w14:paraId="1BD0D81A" w14:textId="7932BDE5" w:rsidR="00BE37F2" w:rsidRPr="002B6C5B" w:rsidRDefault="00063B48" w:rsidP="00FB335F">
      <w:pPr>
        <w:numPr>
          <w:ilvl w:val="1"/>
          <w:numId w:val="39"/>
        </w:numPr>
        <w:tabs>
          <w:tab w:val="left" w:pos="567"/>
        </w:tabs>
        <w:spacing w:after="240"/>
        <w:jc w:val="both"/>
        <w:rPr>
          <w:rFonts w:ascii="Corbel" w:hAnsi="Corbel" w:cs="Segoe UI"/>
          <w:color w:val="000000"/>
          <w:sz w:val="18"/>
          <w:szCs w:val="18"/>
          <w:lang w:eastAsia="sk-SK"/>
        </w:rPr>
      </w:pPr>
      <w:r w:rsidRPr="002B6C5B">
        <w:rPr>
          <w:rFonts w:ascii="Corbel" w:hAnsi="Corbel" w:cs="Segoe UI"/>
          <w:sz w:val="18"/>
          <w:szCs w:val="18"/>
        </w:rPr>
        <w:t>Vysvetlenie súťažných podkladov alebo inej sprievodnej dokumentácie verejný obstarávateľ oznámi všetkým záujemcom, ktorí sú mu známi</w:t>
      </w:r>
      <w:r w:rsidR="00BE37F2" w:rsidRPr="002B6C5B">
        <w:rPr>
          <w:rFonts w:ascii="Corbel" w:hAnsi="Corbel" w:cs="Segoe UI"/>
          <w:sz w:val="18"/>
          <w:szCs w:val="18"/>
        </w:rPr>
        <w:t xml:space="preserve">, </w:t>
      </w:r>
      <w:r w:rsidR="00BE37F2" w:rsidRPr="002B6C5B">
        <w:rPr>
          <w:rFonts w:ascii="Corbel" w:hAnsi="Corbel" w:cs="Segoe UI"/>
          <w:b/>
          <w:bCs/>
          <w:sz w:val="18"/>
          <w:szCs w:val="18"/>
        </w:rPr>
        <w:t xml:space="preserve">najneskôr však </w:t>
      </w:r>
      <w:r w:rsidR="00026FC7" w:rsidRPr="002B6C5B">
        <w:rPr>
          <w:rFonts w:ascii="Corbel" w:hAnsi="Corbel" w:cs="Segoe UI"/>
          <w:b/>
          <w:bCs/>
          <w:sz w:val="18"/>
          <w:szCs w:val="18"/>
        </w:rPr>
        <w:t xml:space="preserve">6 </w:t>
      </w:r>
      <w:r w:rsidR="00BE37F2" w:rsidRPr="002B6C5B">
        <w:rPr>
          <w:rFonts w:ascii="Corbel" w:hAnsi="Corbel" w:cs="Segoe UI"/>
          <w:b/>
          <w:bCs/>
          <w:sz w:val="18"/>
          <w:szCs w:val="18"/>
        </w:rPr>
        <w:t>dn</w:t>
      </w:r>
      <w:r w:rsidR="00026FC7" w:rsidRPr="002B6C5B">
        <w:rPr>
          <w:rFonts w:ascii="Corbel" w:hAnsi="Corbel" w:cs="Segoe UI"/>
          <w:b/>
          <w:bCs/>
          <w:sz w:val="18"/>
          <w:szCs w:val="18"/>
        </w:rPr>
        <w:t>í</w:t>
      </w:r>
      <w:r w:rsidR="00BE37F2" w:rsidRPr="002B6C5B">
        <w:rPr>
          <w:rFonts w:ascii="Corbel" w:hAnsi="Corbel" w:cs="Segoe UI"/>
          <w:b/>
          <w:bCs/>
          <w:sz w:val="18"/>
          <w:szCs w:val="18"/>
        </w:rPr>
        <w:t xml:space="preserve"> pred uplynutím lehoty na predkladanie ponúk</w:t>
      </w:r>
      <w:r w:rsidR="00BE37F2" w:rsidRPr="002B6C5B">
        <w:rPr>
          <w:rFonts w:ascii="Corbel" w:hAnsi="Corbel" w:cs="Segoe UI"/>
          <w:sz w:val="18"/>
          <w:szCs w:val="18"/>
        </w:rPr>
        <w:t xml:space="preserve"> alebo lehoty na predloženie dokladov preukazujúcich splnenie podmienok účasti za predpokladu, že o vysvetlenie záujemca</w:t>
      </w:r>
      <w:r w:rsidR="005A4D10" w:rsidRPr="002B6C5B">
        <w:rPr>
          <w:rFonts w:ascii="Corbel" w:hAnsi="Corbel" w:cs="Segoe UI"/>
          <w:sz w:val="18"/>
          <w:szCs w:val="18"/>
        </w:rPr>
        <w:t xml:space="preserve"> </w:t>
      </w:r>
      <w:r w:rsidR="00BE37F2" w:rsidRPr="002B6C5B">
        <w:rPr>
          <w:rFonts w:ascii="Corbel" w:hAnsi="Corbel" w:cs="Segoe UI"/>
          <w:sz w:val="18"/>
          <w:szCs w:val="18"/>
        </w:rPr>
        <w:t>požiada dostatočne vopred</w:t>
      </w:r>
      <w:r w:rsidR="005B568F" w:rsidRPr="002B6C5B">
        <w:rPr>
          <w:rFonts w:ascii="Corbel" w:hAnsi="Corbel" w:cs="Segoe UI"/>
          <w:sz w:val="18"/>
          <w:szCs w:val="18"/>
        </w:rPr>
        <w:t>.</w:t>
      </w:r>
      <w:r w:rsidR="00BE37F2" w:rsidRPr="002B6C5B">
        <w:rPr>
          <w:rFonts w:ascii="Corbel" w:hAnsi="Corbel" w:cs="Segoe UI"/>
          <w:sz w:val="18"/>
          <w:szCs w:val="18"/>
        </w:rPr>
        <w:t xml:space="preserve"> </w:t>
      </w:r>
    </w:p>
    <w:p w14:paraId="1B7E4999" w14:textId="0FD08805" w:rsidR="00F372F1" w:rsidRPr="00A15E71" w:rsidRDefault="00F372F1" w:rsidP="004C5097">
      <w:pPr>
        <w:pStyle w:val="Nadpis5"/>
        <w:numPr>
          <w:ilvl w:val="0"/>
          <w:numId w:val="0"/>
        </w:numPr>
        <w:ind w:left="1008"/>
      </w:pPr>
      <w:bookmarkStart w:id="23" w:name="_Toc170200486"/>
      <w:r w:rsidRPr="00A15E71">
        <w:t>1</w:t>
      </w:r>
      <w:r w:rsidR="00C1638F" w:rsidRPr="00A15E71">
        <w:t>1</w:t>
      </w:r>
      <w:r w:rsidRPr="00A15E71">
        <w:t xml:space="preserve">. </w:t>
      </w:r>
      <w:r w:rsidR="00C01C07" w:rsidRPr="00A15E71">
        <w:t xml:space="preserve">OBHLIADKA MIESTA </w:t>
      </w:r>
      <w:r w:rsidR="0023703E">
        <w:t xml:space="preserve">DODANIA </w:t>
      </w:r>
      <w:r w:rsidR="003D7BFE" w:rsidRPr="00A15E71">
        <w:t>PREDMETU ZÁKAZKY</w:t>
      </w:r>
      <w:bookmarkEnd w:id="23"/>
    </w:p>
    <w:p w14:paraId="485F99BC" w14:textId="54FC6DFC" w:rsidR="00657142" w:rsidRPr="000A063F" w:rsidRDefault="009A7AB5" w:rsidP="00FB335F">
      <w:pPr>
        <w:pStyle w:val="Default"/>
        <w:numPr>
          <w:ilvl w:val="1"/>
          <w:numId w:val="40"/>
        </w:numPr>
        <w:spacing w:after="240"/>
        <w:jc w:val="both"/>
        <w:rPr>
          <w:rFonts w:ascii="Corbel" w:hAnsi="Corbel" w:cs="Segoe UI"/>
          <w:sz w:val="18"/>
          <w:szCs w:val="18"/>
        </w:rPr>
      </w:pPr>
      <w:r>
        <w:rPr>
          <w:rFonts w:ascii="Corbel" w:hAnsi="Corbel" w:cs="Segoe UI"/>
          <w:sz w:val="18"/>
          <w:szCs w:val="18"/>
        </w:rPr>
        <w:t>Predmet zákazky nevyžaduje</w:t>
      </w:r>
      <w:r w:rsidR="00A27448">
        <w:rPr>
          <w:rFonts w:ascii="Corbel" w:hAnsi="Corbel" w:cs="Segoe UI"/>
          <w:sz w:val="18"/>
          <w:szCs w:val="18"/>
        </w:rPr>
        <w:t xml:space="preserve"> obhliadku</w:t>
      </w:r>
      <w:r w:rsidR="00966CFC" w:rsidRPr="00A15E71">
        <w:rPr>
          <w:rFonts w:ascii="Corbel" w:hAnsi="Corbel" w:cs="Segoe UI"/>
          <w:sz w:val="18"/>
          <w:szCs w:val="18"/>
        </w:rPr>
        <w:t>.</w:t>
      </w:r>
    </w:p>
    <w:p w14:paraId="4C859D7B" w14:textId="510CEC03" w:rsidR="00F372F1" w:rsidRPr="00A15E71" w:rsidRDefault="00F372F1" w:rsidP="004C5097">
      <w:pPr>
        <w:pStyle w:val="Nadpis5"/>
        <w:numPr>
          <w:ilvl w:val="0"/>
          <w:numId w:val="0"/>
        </w:numPr>
        <w:ind w:left="1008"/>
        <w:rPr>
          <w:b w:val="0"/>
        </w:rPr>
      </w:pPr>
      <w:bookmarkStart w:id="24" w:name="_Toc170200487"/>
      <w:r w:rsidRPr="00A15E71">
        <w:t>1</w:t>
      </w:r>
      <w:r w:rsidR="00C01C07" w:rsidRPr="00A15E71">
        <w:t>2</w:t>
      </w:r>
      <w:r w:rsidRPr="00A15E71">
        <w:t xml:space="preserve">. </w:t>
      </w:r>
      <w:r w:rsidR="00C01C07" w:rsidRPr="00A15E71">
        <w:t>DÔVERNOSŤ PROCESU VEREJNÉHO OBSTARÁVANIA</w:t>
      </w:r>
      <w:bookmarkEnd w:id="24"/>
      <w:r w:rsidRPr="00A15E71">
        <w:rPr>
          <w:b w:val="0"/>
        </w:rPr>
        <w:t xml:space="preserve"> </w:t>
      </w:r>
    </w:p>
    <w:p w14:paraId="3CF743D0" w14:textId="49ABBB64" w:rsidR="00F372F1" w:rsidRDefault="00F372F1" w:rsidP="00FB335F">
      <w:pPr>
        <w:pStyle w:val="Default"/>
        <w:numPr>
          <w:ilvl w:val="1"/>
          <w:numId w:val="41"/>
        </w:numPr>
        <w:spacing w:after="140"/>
        <w:jc w:val="both"/>
        <w:rPr>
          <w:rFonts w:ascii="Corbel" w:hAnsi="Corbel" w:cs="Segoe UI"/>
          <w:sz w:val="18"/>
          <w:szCs w:val="18"/>
        </w:rPr>
      </w:pPr>
      <w:r w:rsidRPr="00A15E71">
        <w:rPr>
          <w:rFonts w:ascii="Corbel" w:hAnsi="Corbel" w:cs="Segoe UI"/>
          <w:sz w:val="18"/>
          <w:szCs w:val="18"/>
        </w:rPr>
        <w:t>Informácie</w:t>
      </w:r>
      <w:r w:rsidR="0031655D" w:rsidRPr="00A15E71">
        <w:rPr>
          <w:rFonts w:ascii="Corbel" w:hAnsi="Corbel" w:cs="Segoe UI"/>
          <w:sz w:val="18"/>
          <w:szCs w:val="18"/>
        </w:rPr>
        <w:t xml:space="preserve"> </w:t>
      </w:r>
      <w:r w:rsidRPr="00A15E71">
        <w:rPr>
          <w:rFonts w:ascii="Corbel" w:hAnsi="Corbel" w:cs="Segoe UI"/>
          <w:sz w:val="18"/>
          <w:szCs w:val="18"/>
        </w:rPr>
        <w:t>týkajúce sa preskúmavania, vysvetľovania, vyhodnocovania, vzájomného porovnania ponúk a odporúčaní na prijatie ponuky sú dôverné. Členovia komisie na vyhodnotenie ponúk a zodpovedné osoby verejného obstarávateľa nesmú/nebudú počas prebiehajúceho procesu vyhlásenej súťaže poskytovať alebo zverejňovať uvedené informácie o obsahu ponúk ani uchádzačom, ani tretím osobám.</w:t>
      </w:r>
    </w:p>
    <w:p w14:paraId="74F14B04" w14:textId="34A4412F" w:rsidR="00F372F1" w:rsidRDefault="00F372F1" w:rsidP="00FB335F">
      <w:pPr>
        <w:pStyle w:val="Default"/>
        <w:numPr>
          <w:ilvl w:val="1"/>
          <w:numId w:val="41"/>
        </w:numPr>
        <w:spacing w:after="140"/>
        <w:jc w:val="both"/>
        <w:rPr>
          <w:rFonts w:ascii="Corbel" w:hAnsi="Corbel" w:cs="Segoe UI"/>
          <w:sz w:val="18"/>
          <w:szCs w:val="18"/>
        </w:rPr>
      </w:pPr>
      <w:r w:rsidRPr="00A33E2E">
        <w:rPr>
          <w:rFonts w:ascii="Corbel" w:hAnsi="Corbel" w:cs="Segoe UI"/>
          <w:sz w:val="18"/>
          <w:szCs w:val="18"/>
        </w:rPr>
        <w:lastRenderedPageBreak/>
        <w:t>Informácie, ktoré uchádzač v ponuke označí za dôverné</w:t>
      </w:r>
      <w:r w:rsidR="0007176A" w:rsidRPr="00A33E2E">
        <w:rPr>
          <w:rFonts w:ascii="Corbel" w:hAnsi="Corbel" w:cs="Segoe UI"/>
          <w:sz w:val="18"/>
          <w:szCs w:val="18"/>
        </w:rPr>
        <w:t xml:space="preserve"> (</w:t>
      </w:r>
      <w:r w:rsidR="00961695" w:rsidRPr="008477B8">
        <w:rPr>
          <w:rFonts w:ascii="Corbel" w:hAnsi="Corbel" w:cs="Segoe UI"/>
          <w:sz w:val="18"/>
          <w:szCs w:val="18"/>
        </w:rPr>
        <w:t>P</w:t>
      </w:r>
      <w:r w:rsidR="0007176A" w:rsidRPr="008477B8">
        <w:rPr>
          <w:rFonts w:ascii="Corbel" w:hAnsi="Corbel" w:cs="Segoe UI"/>
          <w:sz w:val="18"/>
          <w:szCs w:val="18"/>
        </w:rPr>
        <w:t xml:space="preserve">ríloha č. </w:t>
      </w:r>
      <w:r w:rsidR="002E0644" w:rsidRPr="008477B8">
        <w:rPr>
          <w:rFonts w:ascii="Corbel" w:hAnsi="Corbel" w:cs="Segoe UI"/>
          <w:sz w:val="18"/>
          <w:szCs w:val="18"/>
        </w:rPr>
        <w:t>2</w:t>
      </w:r>
      <w:r w:rsidR="0007176A" w:rsidRPr="00A33E2E">
        <w:rPr>
          <w:rFonts w:ascii="Corbel" w:hAnsi="Corbel" w:cs="Segoe UI"/>
          <w:sz w:val="18"/>
          <w:szCs w:val="18"/>
        </w:rPr>
        <w:t xml:space="preserve"> týchto súťažných podkladov)</w:t>
      </w:r>
      <w:r w:rsidRPr="00A33E2E">
        <w:rPr>
          <w:rFonts w:ascii="Corbel" w:hAnsi="Corbel" w:cs="Segoe UI"/>
          <w:sz w:val="18"/>
          <w:szCs w:val="18"/>
        </w:rPr>
        <w:t>, nebudú zverejnené alebo inak použité bez predošlého súhlasu uchádzača, pokiaľ uvedené nebude v rozpore so zákonom a inými všeobecne záväznými právnymi predpismi/osobitnými predpismi (zákon č. 211/2000 Z. z. slobodnom prístupe k informáciám a o zmene a doplnení niektorých zákonov, zákon č. 215/2004 Z. z. o ochrane utajovaných skutočností a o zmene a doplnení niektorých zákonov atď.</w:t>
      </w:r>
      <w:r w:rsidRPr="00095266">
        <w:rPr>
          <w:rFonts w:ascii="Corbel" w:hAnsi="Corbel" w:cs="Segoe UI"/>
          <w:sz w:val="18"/>
          <w:szCs w:val="18"/>
        </w:rPr>
        <w:t>).</w:t>
      </w:r>
    </w:p>
    <w:p w14:paraId="7290B6D3" w14:textId="6BDD336B" w:rsidR="00CA5E7F" w:rsidRDefault="00CA5E7F" w:rsidP="00FB335F">
      <w:pPr>
        <w:pStyle w:val="Default"/>
        <w:numPr>
          <w:ilvl w:val="1"/>
          <w:numId w:val="41"/>
        </w:numPr>
        <w:spacing w:after="140"/>
        <w:jc w:val="both"/>
        <w:rPr>
          <w:rFonts w:ascii="Corbel" w:hAnsi="Corbel" w:cs="Segoe UI"/>
          <w:sz w:val="18"/>
          <w:szCs w:val="18"/>
        </w:rPr>
      </w:pPr>
      <w:r w:rsidRPr="00095266">
        <w:rPr>
          <w:rFonts w:ascii="Corbel" w:hAnsi="Corbel" w:cs="Segoe UI"/>
          <w:sz w:val="18"/>
          <w:szCs w:val="18"/>
        </w:rPr>
        <w:t>Osobné údaje dotknutých osôb, ktoré sú súčasťou tohto procesu verejného obstarávania, sú spracúvané verejným obstarávateľom na vopred vymedzený účel v súlade s Nariadením Európskeho parlamentu a Rady (EÚ) 2016/679 o ochrane fyzických osôb pri spracúvaní osobných údajov a o voľnom pohybe takýchto údajov a zákona č. 18/2018 Z. z. o ochrane osobných údajov a o zmene a doplnení niektorých zákonov.</w:t>
      </w:r>
    </w:p>
    <w:p w14:paraId="55C758B5" w14:textId="21971AC8" w:rsidR="00672398" w:rsidRPr="00095266" w:rsidRDefault="003906C8" w:rsidP="00FB335F">
      <w:pPr>
        <w:pStyle w:val="Default"/>
        <w:numPr>
          <w:ilvl w:val="1"/>
          <w:numId w:val="41"/>
        </w:numPr>
        <w:spacing w:after="140"/>
        <w:jc w:val="both"/>
        <w:rPr>
          <w:rFonts w:ascii="Corbel" w:hAnsi="Corbel" w:cs="Segoe UI"/>
          <w:sz w:val="18"/>
          <w:szCs w:val="18"/>
        </w:rPr>
      </w:pPr>
      <w:r w:rsidRPr="00095266">
        <w:rPr>
          <w:rFonts w:ascii="Corbel" w:hAnsi="Corbel" w:cs="Segoe UI"/>
          <w:sz w:val="18"/>
          <w:szCs w:val="18"/>
        </w:rPr>
        <w:t>Verejný obstarávateľ má za to, že predložením ponuky uchádzač zodpovedá za zabezpečenie súhlasov všetkých ostatných dotknutých osôb so spracovaním osobných údajov uvedených v predloženej ponuke podľa zákona č. 18/2018 Z. z. o ochrane osobných údajov a o zmene a doplnení niektorých zákonov v znení neskorších predpisov a</w:t>
      </w:r>
      <w:r w:rsidR="00261E75" w:rsidRPr="00095266">
        <w:rPr>
          <w:rFonts w:ascii="Corbel" w:hAnsi="Corbel" w:cs="Segoe UI"/>
          <w:sz w:val="18"/>
          <w:szCs w:val="18"/>
        </w:rPr>
        <w:t> </w:t>
      </w:r>
      <w:r w:rsidRPr="00095266">
        <w:rPr>
          <w:rFonts w:ascii="Corbel" w:hAnsi="Corbel" w:cs="Segoe UI"/>
          <w:sz w:val="18"/>
          <w:szCs w:val="18"/>
        </w:rPr>
        <w:t>GDPR</w:t>
      </w:r>
      <w:r w:rsidR="00261E75" w:rsidRPr="00095266">
        <w:rPr>
          <w:rFonts w:ascii="Corbel" w:hAnsi="Corbel" w:cs="Segoe UI"/>
          <w:sz w:val="18"/>
          <w:szCs w:val="18"/>
        </w:rPr>
        <w:t xml:space="preserve"> a na požiadanie tieto súhlasy predloží verejnému obstarávateľovi.</w:t>
      </w:r>
      <w:r w:rsidR="002B091E">
        <w:rPr>
          <w:rFonts w:ascii="Corbel" w:hAnsi="Corbel" w:cs="Segoe UI"/>
          <w:sz w:val="18"/>
          <w:szCs w:val="18"/>
        </w:rPr>
        <w:t xml:space="preserve"> </w:t>
      </w:r>
      <w:r w:rsidRPr="00095266">
        <w:rPr>
          <w:rFonts w:ascii="Corbel" w:hAnsi="Corbel" w:cs="Segoe UI"/>
          <w:sz w:val="18"/>
          <w:szCs w:val="18"/>
        </w:rPr>
        <w:t xml:space="preserve">Uvedené platí aj pre prípad, keď ponuku predkladá skupina dodávateľov. </w:t>
      </w:r>
    </w:p>
    <w:p w14:paraId="510A35C3" w14:textId="77777777" w:rsidR="00E402AF" w:rsidRPr="00A15E71" w:rsidRDefault="00E402AF" w:rsidP="006C0F10">
      <w:pPr>
        <w:pStyle w:val="Default"/>
        <w:jc w:val="both"/>
        <w:rPr>
          <w:rFonts w:ascii="Corbel" w:hAnsi="Corbel" w:cs="Segoe UI"/>
          <w:sz w:val="18"/>
          <w:szCs w:val="18"/>
        </w:rPr>
      </w:pPr>
    </w:p>
    <w:p w14:paraId="2B6952FC" w14:textId="77777777" w:rsidR="008D0359" w:rsidRPr="00A15E71" w:rsidRDefault="008D0359" w:rsidP="006C0F10">
      <w:pPr>
        <w:pStyle w:val="Default"/>
        <w:jc w:val="both"/>
        <w:rPr>
          <w:rFonts w:ascii="Corbel" w:hAnsi="Corbel" w:cs="Segoe UI"/>
          <w:sz w:val="18"/>
          <w:szCs w:val="18"/>
        </w:rPr>
      </w:pPr>
    </w:p>
    <w:p w14:paraId="33B24084" w14:textId="77777777" w:rsidR="008D0359" w:rsidRPr="00A15E71" w:rsidRDefault="008D0359" w:rsidP="006C0F10">
      <w:pPr>
        <w:pStyle w:val="Default"/>
        <w:jc w:val="both"/>
        <w:rPr>
          <w:rFonts w:ascii="Corbel" w:hAnsi="Corbel" w:cs="Segoe UI"/>
          <w:sz w:val="18"/>
          <w:szCs w:val="18"/>
        </w:rPr>
      </w:pPr>
    </w:p>
    <w:p w14:paraId="537721D1" w14:textId="77777777" w:rsidR="008D0359" w:rsidRPr="00A15E71" w:rsidRDefault="008D0359" w:rsidP="006C0F10">
      <w:pPr>
        <w:pStyle w:val="Default"/>
        <w:jc w:val="both"/>
        <w:rPr>
          <w:rFonts w:ascii="Corbel" w:hAnsi="Corbel" w:cs="Segoe UI"/>
          <w:sz w:val="18"/>
          <w:szCs w:val="18"/>
        </w:rPr>
      </w:pPr>
    </w:p>
    <w:p w14:paraId="2FF366F4" w14:textId="77777777" w:rsidR="008D0359" w:rsidRPr="00A15E71" w:rsidRDefault="008D0359" w:rsidP="006C0F10">
      <w:pPr>
        <w:pStyle w:val="Default"/>
        <w:jc w:val="both"/>
        <w:rPr>
          <w:rFonts w:ascii="Corbel" w:hAnsi="Corbel" w:cs="Segoe UI"/>
          <w:sz w:val="18"/>
          <w:szCs w:val="18"/>
        </w:rPr>
      </w:pPr>
    </w:p>
    <w:p w14:paraId="26768EC7" w14:textId="77777777" w:rsidR="008D0359" w:rsidRPr="00A15E71" w:rsidRDefault="008D0359" w:rsidP="006C0F10">
      <w:pPr>
        <w:pStyle w:val="Default"/>
        <w:jc w:val="both"/>
        <w:rPr>
          <w:rFonts w:ascii="Corbel" w:hAnsi="Corbel" w:cs="Segoe UI"/>
          <w:sz w:val="18"/>
          <w:szCs w:val="18"/>
        </w:rPr>
      </w:pPr>
    </w:p>
    <w:p w14:paraId="402B0FAE" w14:textId="77777777" w:rsidR="008D0359" w:rsidRPr="00A15E71" w:rsidRDefault="008D0359" w:rsidP="006C0F10">
      <w:pPr>
        <w:pStyle w:val="Default"/>
        <w:jc w:val="both"/>
        <w:rPr>
          <w:rFonts w:ascii="Corbel" w:hAnsi="Corbel" w:cs="Segoe UI"/>
          <w:sz w:val="18"/>
          <w:szCs w:val="18"/>
        </w:rPr>
      </w:pPr>
    </w:p>
    <w:p w14:paraId="0DF25FE9" w14:textId="77777777" w:rsidR="008D0359" w:rsidRPr="00A15E71" w:rsidRDefault="008D0359" w:rsidP="006C0F10">
      <w:pPr>
        <w:pStyle w:val="Default"/>
        <w:jc w:val="both"/>
        <w:rPr>
          <w:rFonts w:ascii="Corbel" w:hAnsi="Corbel" w:cs="Segoe UI"/>
          <w:sz w:val="18"/>
          <w:szCs w:val="18"/>
        </w:rPr>
      </w:pPr>
    </w:p>
    <w:p w14:paraId="59076B6F" w14:textId="77777777" w:rsidR="008D0359" w:rsidRPr="00A15E71" w:rsidRDefault="008D0359" w:rsidP="006C0F10">
      <w:pPr>
        <w:pStyle w:val="Default"/>
        <w:jc w:val="both"/>
        <w:rPr>
          <w:rFonts w:ascii="Corbel" w:hAnsi="Corbel" w:cs="Segoe UI"/>
          <w:sz w:val="18"/>
          <w:szCs w:val="18"/>
        </w:rPr>
      </w:pPr>
    </w:p>
    <w:p w14:paraId="07C6B15F" w14:textId="77777777" w:rsidR="008D0359" w:rsidRPr="00A15E71" w:rsidRDefault="008D0359" w:rsidP="006C0F10">
      <w:pPr>
        <w:pStyle w:val="Default"/>
        <w:jc w:val="both"/>
        <w:rPr>
          <w:rFonts w:ascii="Corbel" w:hAnsi="Corbel" w:cs="Segoe UI"/>
          <w:sz w:val="18"/>
          <w:szCs w:val="18"/>
        </w:rPr>
      </w:pPr>
    </w:p>
    <w:p w14:paraId="15F6FAAB" w14:textId="77777777" w:rsidR="008D0359" w:rsidRPr="00A15E71" w:rsidRDefault="008D0359" w:rsidP="006C0F10">
      <w:pPr>
        <w:pStyle w:val="Default"/>
        <w:jc w:val="both"/>
        <w:rPr>
          <w:rFonts w:ascii="Corbel" w:hAnsi="Corbel" w:cs="Segoe UI"/>
          <w:sz w:val="18"/>
          <w:szCs w:val="18"/>
        </w:rPr>
      </w:pPr>
    </w:p>
    <w:p w14:paraId="45BC9157" w14:textId="77777777" w:rsidR="008D0359" w:rsidRDefault="008D0359" w:rsidP="006C0F10">
      <w:pPr>
        <w:pStyle w:val="Default"/>
        <w:jc w:val="both"/>
        <w:rPr>
          <w:rFonts w:ascii="Corbel" w:hAnsi="Corbel" w:cs="Segoe UI"/>
          <w:sz w:val="18"/>
          <w:szCs w:val="18"/>
        </w:rPr>
      </w:pPr>
    </w:p>
    <w:p w14:paraId="5C42D9A1" w14:textId="77777777" w:rsidR="006227F2" w:rsidRDefault="006227F2" w:rsidP="006C0F10">
      <w:pPr>
        <w:pStyle w:val="Default"/>
        <w:jc w:val="both"/>
        <w:rPr>
          <w:rFonts w:ascii="Corbel" w:hAnsi="Corbel" w:cs="Segoe UI"/>
          <w:sz w:val="18"/>
          <w:szCs w:val="18"/>
        </w:rPr>
      </w:pPr>
    </w:p>
    <w:p w14:paraId="4233669E" w14:textId="77777777" w:rsidR="006227F2" w:rsidRDefault="006227F2" w:rsidP="006C0F10">
      <w:pPr>
        <w:pStyle w:val="Default"/>
        <w:jc w:val="both"/>
        <w:rPr>
          <w:rFonts w:ascii="Corbel" w:hAnsi="Corbel" w:cs="Segoe UI"/>
          <w:sz w:val="18"/>
          <w:szCs w:val="18"/>
        </w:rPr>
      </w:pPr>
    </w:p>
    <w:p w14:paraId="6C2A7E84" w14:textId="77777777" w:rsidR="006227F2" w:rsidRDefault="006227F2" w:rsidP="006C0F10">
      <w:pPr>
        <w:pStyle w:val="Default"/>
        <w:jc w:val="both"/>
        <w:rPr>
          <w:rFonts w:ascii="Corbel" w:hAnsi="Corbel" w:cs="Segoe UI"/>
          <w:sz w:val="18"/>
          <w:szCs w:val="18"/>
        </w:rPr>
      </w:pPr>
    </w:p>
    <w:p w14:paraId="20DDB3FD" w14:textId="77777777" w:rsidR="006227F2" w:rsidRDefault="006227F2" w:rsidP="006C0F10">
      <w:pPr>
        <w:pStyle w:val="Default"/>
        <w:jc w:val="both"/>
        <w:rPr>
          <w:rFonts w:ascii="Corbel" w:hAnsi="Corbel" w:cs="Segoe UI"/>
          <w:sz w:val="18"/>
          <w:szCs w:val="18"/>
        </w:rPr>
      </w:pPr>
    </w:p>
    <w:p w14:paraId="0B3876C8" w14:textId="77777777" w:rsidR="006227F2" w:rsidRDefault="006227F2" w:rsidP="006C0F10">
      <w:pPr>
        <w:pStyle w:val="Default"/>
        <w:jc w:val="both"/>
        <w:rPr>
          <w:rFonts w:ascii="Corbel" w:hAnsi="Corbel" w:cs="Segoe UI"/>
          <w:sz w:val="18"/>
          <w:szCs w:val="18"/>
        </w:rPr>
      </w:pPr>
    </w:p>
    <w:p w14:paraId="59B4F331" w14:textId="77777777" w:rsidR="006227F2" w:rsidRDefault="006227F2" w:rsidP="006C0F10">
      <w:pPr>
        <w:pStyle w:val="Default"/>
        <w:jc w:val="both"/>
        <w:rPr>
          <w:rFonts w:ascii="Corbel" w:hAnsi="Corbel" w:cs="Segoe UI"/>
          <w:sz w:val="18"/>
          <w:szCs w:val="18"/>
        </w:rPr>
      </w:pPr>
    </w:p>
    <w:p w14:paraId="4651A532" w14:textId="77777777" w:rsidR="006227F2" w:rsidRDefault="006227F2" w:rsidP="006C0F10">
      <w:pPr>
        <w:pStyle w:val="Default"/>
        <w:jc w:val="both"/>
        <w:rPr>
          <w:rFonts w:ascii="Corbel" w:hAnsi="Corbel" w:cs="Segoe UI"/>
          <w:sz w:val="18"/>
          <w:szCs w:val="18"/>
        </w:rPr>
      </w:pPr>
    </w:p>
    <w:p w14:paraId="0E77FC85" w14:textId="77777777" w:rsidR="006227F2" w:rsidRDefault="006227F2" w:rsidP="006C0F10">
      <w:pPr>
        <w:pStyle w:val="Default"/>
        <w:jc w:val="both"/>
        <w:rPr>
          <w:rFonts w:ascii="Corbel" w:hAnsi="Corbel" w:cs="Segoe UI"/>
          <w:sz w:val="18"/>
          <w:szCs w:val="18"/>
        </w:rPr>
      </w:pPr>
    </w:p>
    <w:p w14:paraId="4662B16E" w14:textId="77777777" w:rsidR="006227F2" w:rsidRDefault="006227F2" w:rsidP="006C0F10">
      <w:pPr>
        <w:pStyle w:val="Default"/>
        <w:jc w:val="both"/>
        <w:rPr>
          <w:rFonts w:ascii="Corbel" w:hAnsi="Corbel" w:cs="Segoe UI"/>
          <w:sz w:val="18"/>
          <w:szCs w:val="18"/>
        </w:rPr>
      </w:pPr>
    </w:p>
    <w:p w14:paraId="0022528F" w14:textId="77777777" w:rsidR="006227F2" w:rsidRDefault="006227F2" w:rsidP="006C0F10">
      <w:pPr>
        <w:pStyle w:val="Default"/>
        <w:jc w:val="both"/>
        <w:rPr>
          <w:rFonts w:ascii="Corbel" w:hAnsi="Corbel" w:cs="Segoe UI"/>
          <w:sz w:val="18"/>
          <w:szCs w:val="18"/>
        </w:rPr>
      </w:pPr>
    </w:p>
    <w:p w14:paraId="29132D2F" w14:textId="77777777" w:rsidR="006227F2" w:rsidRDefault="006227F2" w:rsidP="006C0F10">
      <w:pPr>
        <w:pStyle w:val="Default"/>
        <w:jc w:val="both"/>
        <w:rPr>
          <w:rFonts w:ascii="Corbel" w:hAnsi="Corbel" w:cs="Segoe UI"/>
          <w:sz w:val="18"/>
          <w:szCs w:val="18"/>
        </w:rPr>
      </w:pPr>
    </w:p>
    <w:p w14:paraId="5DCBAB3C" w14:textId="77777777" w:rsidR="006227F2" w:rsidRDefault="006227F2" w:rsidP="006C0F10">
      <w:pPr>
        <w:pStyle w:val="Default"/>
        <w:jc w:val="both"/>
        <w:rPr>
          <w:rFonts w:ascii="Corbel" w:hAnsi="Corbel" w:cs="Segoe UI"/>
          <w:sz w:val="18"/>
          <w:szCs w:val="18"/>
        </w:rPr>
      </w:pPr>
    </w:p>
    <w:p w14:paraId="484BCFB2" w14:textId="77777777" w:rsidR="006227F2" w:rsidRDefault="006227F2" w:rsidP="006C0F10">
      <w:pPr>
        <w:pStyle w:val="Default"/>
        <w:jc w:val="both"/>
        <w:rPr>
          <w:rFonts w:ascii="Corbel" w:hAnsi="Corbel" w:cs="Segoe UI"/>
          <w:sz w:val="18"/>
          <w:szCs w:val="18"/>
        </w:rPr>
      </w:pPr>
    </w:p>
    <w:p w14:paraId="02E65978" w14:textId="77777777" w:rsidR="006227F2" w:rsidRDefault="006227F2" w:rsidP="006C0F10">
      <w:pPr>
        <w:pStyle w:val="Default"/>
        <w:jc w:val="both"/>
        <w:rPr>
          <w:rFonts w:ascii="Corbel" w:hAnsi="Corbel" w:cs="Segoe UI"/>
          <w:sz w:val="18"/>
          <w:szCs w:val="18"/>
        </w:rPr>
      </w:pPr>
    </w:p>
    <w:p w14:paraId="424CA65E" w14:textId="77777777" w:rsidR="006227F2" w:rsidRDefault="006227F2" w:rsidP="006C0F10">
      <w:pPr>
        <w:pStyle w:val="Default"/>
        <w:jc w:val="both"/>
        <w:rPr>
          <w:rFonts w:ascii="Corbel" w:hAnsi="Corbel" w:cs="Segoe UI"/>
          <w:sz w:val="18"/>
          <w:szCs w:val="18"/>
        </w:rPr>
      </w:pPr>
    </w:p>
    <w:p w14:paraId="70D6143A" w14:textId="77777777" w:rsidR="006227F2" w:rsidRDefault="006227F2" w:rsidP="006C0F10">
      <w:pPr>
        <w:pStyle w:val="Default"/>
        <w:jc w:val="both"/>
        <w:rPr>
          <w:rFonts w:ascii="Corbel" w:hAnsi="Corbel" w:cs="Segoe UI"/>
          <w:sz w:val="18"/>
          <w:szCs w:val="18"/>
        </w:rPr>
      </w:pPr>
    </w:p>
    <w:p w14:paraId="3B043102" w14:textId="77777777" w:rsidR="006227F2" w:rsidRDefault="006227F2" w:rsidP="006C0F10">
      <w:pPr>
        <w:pStyle w:val="Default"/>
        <w:jc w:val="both"/>
        <w:rPr>
          <w:rFonts w:ascii="Corbel" w:hAnsi="Corbel" w:cs="Segoe UI"/>
          <w:sz w:val="18"/>
          <w:szCs w:val="18"/>
        </w:rPr>
      </w:pPr>
    </w:p>
    <w:p w14:paraId="5A2B5703" w14:textId="77777777" w:rsidR="0088041D" w:rsidRDefault="0088041D" w:rsidP="006C0F10">
      <w:pPr>
        <w:pStyle w:val="Default"/>
        <w:jc w:val="both"/>
        <w:rPr>
          <w:rFonts w:ascii="Corbel" w:hAnsi="Corbel" w:cs="Segoe UI"/>
          <w:sz w:val="18"/>
          <w:szCs w:val="18"/>
        </w:rPr>
      </w:pPr>
    </w:p>
    <w:p w14:paraId="1FDC811D" w14:textId="77777777" w:rsidR="0088041D" w:rsidRDefault="0088041D" w:rsidP="006C0F10">
      <w:pPr>
        <w:pStyle w:val="Default"/>
        <w:jc w:val="both"/>
        <w:rPr>
          <w:rFonts w:ascii="Corbel" w:hAnsi="Corbel" w:cs="Segoe UI"/>
          <w:sz w:val="18"/>
          <w:szCs w:val="18"/>
        </w:rPr>
      </w:pPr>
    </w:p>
    <w:p w14:paraId="21C046D7" w14:textId="77777777" w:rsidR="004E09A9" w:rsidRDefault="004E09A9" w:rsidP="006C0F10">
      <w:pPr>
        <w:pStyle w:val="Default"/>
        <w:jc w:val="both"/>
        <w:rPr>
          <w:rFonts w:ascii="Corbel" w:hAnsi="Corbel" w:cs="Segoe UI"/>
          <w:sz w:val="18"/>
          <w:szCs w:val="18"/>
        </w:rPr>
      </w:pPr>
    </w:p>
    <w:p w14:paraId="56DE0E0E" w14:textId="77777777" w:rsidR="004E09A9" w:rsidRDefault="004E09A9" w:rsidP="006C0F10">
      <w:pPr>
        <w:pStyle w:val="Default"/>
        <w:jc w:val="both"/>
        <w:rPr>
          <w:rFonts w:ascii="Corbel" w:hAnsi="Corbel" w:cs="Segoe UI"/>
          <w:sz w:val="18"/>
          <w:szCs w:val="18"/>
        </w:rPr>
      </w:pPr>
    </w:p>
    <w:p w14:paraId="3D30C9AB" w14:textId="77777777" w:rsidR="004E09A9" w:rsidRDefault="004E09A9" w:rsidP="006C0F10">
      <w:pPr>
        <w:pStyle w:val="Default"/>
        <w:jc w:val="both"/>
        <w:rPr>
          <w:rFonts w:ascii="Corbel" w:hAnsi="Corbel" w:cs="Segoe UI"/>
          <w:sz w:val="18"/>
          <w:szCs w:val="18"/>
        </w:rPr>
      </w:pPr>
    </w:p>
    <w:p w14:paraId="5E86848C" w14:textId="77777777" w:rsidR="006227F2" w:rsidRDefault="006227F2" w:rsidP="006C0F10">
      <w:pPr>
        <w:pStyle w:val="Default"/>
        <w:jc w:val="both"/>
        <w:rPr>
          <w:rFonts w:ascii="Corbel" w:hAnsi="Corbel" w:cs="Segoe UI"/>
          <w:sz w:val="18"/>
          <w:szCs w:val="18"/>
        </w:rPr>
      </w:pPr>
    </w:p>
    <w:p w14:paraId="4E28EA8C" w14:textId="77777777" w:rsidR="00EB33A3" w:rsidRDefault="00EB33A3" w:rsidP="006C0F10">
      <w:pPr>
        <w:pStyle w:val="Default"/>
        <w:jc w:val="both"/>
        <w:rPr>
          <w:rFonts w:ascii="Corbel" w:hAnsi="Corbel" w:cs="Segoe UI"/>
          <w:sz w:val="18"/>
          <w:szCs w:val="18"/>
        </w:rPr>
      </w:pPr>
    </w:p>
    <w:p w14:paraId="23EB2CCA" w14:textId="77777777" w:rsidR="00EB33A3" w:rsidRDefault="00EB33A3" w:rsidP="006C0F10">
      <w:pPr>
        <w:pStyle w:val="Default"/>
        <w:jc w:val="both"/>
        <w:rPr>
          <w:rFonts w:ascii="Corbel" w:hAnsi="Corbel" w:cs="Segoe UI"/>
          <w:sz w:val="18"/>
          <w:szCs w:val="18"/>
        </w:rPr>
      </w:pPr>
    </w:p>
    <w:p w14:paraId="03D7D549" w14:textId="77777777" w:rsidR="00EB33A3" w:rsidRDefault="00EB33A3" w:rsidP="006C0F10">
      <w:pPr>
        <w:pStyle w:val="Default"/>
        <w:jc w:val="both"/>
        <w:rPr>
          <w:rFonts w:ascii="Corbel" w:hAnsi="Corbel" w:cs="Segoe UI"/>
          <w:sz w:val="18"/>
          <w:szCs w:val="18"/>
        </w:rPr>
      </w:pPr>
    </w:p>
    <w:p w14:paraId="3B81CA05" w14:textId="77777777" w:rsidR="00EB33A3" w:rsidRDefault="00EB33A3" w:rsidP="006C0F10">
      <w:pPr>
        <w:pStyle w:val="Default"/>
        <w:jc w:val="both"/>
        <w:rPr>
          <w:rFonts w:ascii="Corbel" w:hAnsi="Corbel" w:cs="Segoe UI"/>
          <w:sz w:val="18"/>
          <w:szCs w:val="18"/>
        </w:rPr>
      </w:pPr>
    </w:p>
    <w:p w14:paraId="313E5717" w14:textId="77777777" w:rsidR="00EB33A3" w:rsidRDefault="00EB33A3" w:rsidP="006C0F10">
      <w:pPr>
        <w:pStyle w:val="Default"/>
        <w:jc w:val="both"/>
        <w:rPr>
          <w:rFonts w:ascii="Corbel" w:hAnsi="Corbel" w:cs="Segoe UI"/>
          <w:sz w:val="18"/>
          <w:szCs w:val="18"/>
        </w:rPr>
      </w:pPr>
    </w:p>
    <w:p w14:paraId="70D1E4BC" w14:textId="77777777" w:rsidR="00EB33A3" w:rsidRDefault="00EB33A3" w:rsidP="006C0F10">
      <w:pPr>
        <w:pStyle w:val="Default"/>
        <w:jc w:val="both"/>
        <w:rPr>
          <w:rFonts w:ascii="Corbel" w:hAnsi="Corbel" w:cs="Segoe UI"/>
          <w:sz w:val="18"/>
          <w:szCs w:val="18"/>
        </w:rPr>
      </w:pPr>
    </w:p>
    <w:p w14:paraId="3A8C4DF5" w14:textId="77777777" w:rsidR="00EB33A3" w:rsidRDefault="00EB33A3" w:rsidP="006C0F10">
      <w:pPr>
        <w:pStyle w:val="Default"/>
        <w:jc w:val="both"/>
        <w:rPr>
          <w:rFonts w:ascii="Corbel" w:hAnsi="Corbel" w:cs="Segoe UI"/>
          <w:sz w:val="18"/>
          <w:szCs w:val="18"/>
        </w:rPr>
      </w:pPr>
    </w:p>
    <w:p w14:paraId="5503727F" w14:textId="77777777" w:rsidR="00EB33A3" w:rsidRDefault="00EB33A3" w:rsidP="006C0F10">
      <w:pPr>
        <w:pStyle w:val="Default"/>
        <w:jc w:val="both"/>
        <w:rPr>
          <w:rFonts w:ascii="Corbel" w:hAnsi="Corbel" w:cs="Segoe UI"/>
          <w:sz w:val="18"/>
          <w:szCs w:val="18"/>
        </w:rPr>
      </w:pPr>
    </w:p>
    <w:p w14:paraId="0C308ECB" w14:textId="77777777" w:rsidR="00EB33A3" w:rsidRPr="00A15E71" w:rsidRDefault="00EB33A3" w:rsidP="006C0F10">
      <w:pPr>
        <w:pStyle w:val="Default"/>
        <w:jc w:val="both"/>
        <w:rPr>
          <w:rFonts w:ascii="Corbel" w:hAnsi="Corbel" w:cs="Segoe UI"/>
          <w:sz w:val="18"/>
          <w:szCs w:val="18"/>
        </w:rPr>
      </w:pPr>
    </w:p>
    <w:p w14:paraId="0B8ED3CC" w14:textId="77777777" w:rsidR="008D0359" w:rsidRDefault="008D0359" w:rsidP="006C0F10">
      <w:pPr>
        <w:pStyle w:val="Default"/>
        <w:jc w:val="both"/>
        <w:rPr>
          <w:rFonts w:ascii="Corbel" w:hAnsi="Corbel" w:cs="Segoe UI"/>
          <w:sz w:val="18"/>
          <w:szCs w:val="18"/>
        </w:rPr>
      </w:pPr>
    </w:p>
    <w:p w14:paraId="10146ACF" w14:textId="77777777" w:rsidR="008620F1" w:rsidRDefault="008620F1" w:rsidP="006C0F10">
      <w:pPr>
        <w:pStyle w:val="Default"/>
        <w:jc w:val="both"/>
        <w:rPr>
          <w:rFonts w:ascii="Corbel" w:hAnsi="Corbel" w:cs="Segoe UI"/>
          <w:sz w:val="18"/>
          <w:szCs w:val="18"/>
        </w:rPr>
      </w:pPr>
    </w:p>
    <w:p w14:paraId="26C42100" w14:textId="77777777" w:rsidR="006852DC" w:rsidRDefault="006852DC" w:rsidP="006C0F10">
      <w:pPr>
        <w:pStyle w:val="Default"/>
        <w:jc w:val="both"/>
        <w:rPr>
          <w:rFonts w:ascii="Corbel" w:hAnsi="Corbel" w:cs="Segoe UI"/>
          <w:sz w:val="18"/>
          <w:szCs w:val="18"/>
        </w:rPr>
      </w:pPr>
    </w:p>
    <w:p w14:paraId="106DBF19" w14:textId="77777777" w:rsidR="006852DC" w:rsidRDefault="006852DC" w:rsidP="006C0F10">
      <w:pPr>
        <w:pStyle w:val="Default"/>
        <w:jc w:val="both"/>
        <w:rPr>
          <w:rFonts w:ascii="Corbel" w:hAnsi="Corbel" w:cs="Segoe UI"/>
          <w:sz w:val="18"/>
          <w:szCs w:val="18"/>
        </w:rPr>
      </w:pPr>
    </w:p>
    <w:p w14:paraId="042BCF60" w14:textId="77777777" w:rsidR="008D0359" w:rsidRPr="00A15E71" w:rsidRDefault="008D0359" w:rsidP="006C0F10">
      <w:pPr>
        <w:pStyle w:val="Default"/>
        <w:jc w:val="both"/>
        <w:rPr>
          <w:rFonts w:ascii="Corbel" w:hAnsi="Corbel" w:cs="Segoe UI"/>
          <w:sz w:val="18"/>
          <w:szCs w:val="18"/>
        </w:rPr>
      </w:pPr>
    </w:p>
    <w:p w14:paraId="7929AE27" w14:textId="0EC870B9" w:rsidR="005B568F" w:rsidRDefault="00F372F1" w:rsidP="00291624">
      <w:pPr>
        <w:pStyle w:val="Nadpis2SP"/>
        <w:spacing w:after="0" w:line="240" w:lineRule="auto"/>
        <w:rPr>
          <w:rFonts w:ascii="Corbel" w:hAnsi="Corbel"/>
          <w:sz w:val="18"/>
          <w:szCs w:val="18"/>
        </w:rPr>
      </w:pPr>
      <w:bookmarkStart w:id="25" w:name="_Toc170200488"/>
      <w:r w:rsidRPr="00A15E71">
        <w:rPr>
          <w:rFonts w:ascii="Corbel" w:hAnsi="Corbel"/>
          <w:b w:val="0"/>
          <w:sz w:val="18"/>
          <w:szCs w:val="18"/>
        </w:rPr>
        <w:lastRenderedPageBreak/>
        <w:t>Časť III.</w:t>
      </w:r>
      <w:r w:rsidR="00695A0C" w:rsidRPr="00A15E71">
        <w:rPr>
          <w:rFonts w:ascii="Corbel" w:hAnsi="Corbel"/>
          <w:sz w:val="18"/>
          <w:szCs w:val="18"/>
        </w:rPr>
        <w:tab/>
      </w:r>
      <w:r w:rsidR="00DB60F0" w:rsidRPr="00A15E71">
        <w:rPr>
          <w:rFonts w:ascii="Corbel" w:hAnsi="Corbel"/>
          <w:sz w:val="18"/>
          <w:szCs w:val="18"/>
        </w:rPr>
        <w:t>PRÍPRAVA A PREDKLADANIE PONUKY</w:t>
      </w:r>
      <w:bookmarkEnd w:id="25"/>
    </w:p>
    <w:p w14:paraId="1B6CAF3D" w14:textId="77777777" w:rsidR="00AF3532" w:rsidRPr="00A15E71" w:rsidRDefault="00AF3532" w:rsidP="00291624">
      <w:pPr>
        <w:pStyle w:val="Nadpis2SP"/>
        <w:spacing w:after="0" w:line="240" w:lineRule="auto"/>
        <w:rPr>
          <w:rFonts w:ascii="Corbel" w:hAnsi="Corbel"/>
          <w:sz w:val="18"/>
          <w:szCs w:val="18"/>
        </w:rPr>
      </w:pPr>
    </w:p>
    <w:p w14:paraId="78B7D5F5" w14:textId="4887E3A3" w:rsidR="00F372F1" w:rsidRPr="00A15E71" w:rsidRDefault="005C1947" w:rsidP="004C5097">
      <w:pPr>
        <w:pStyle w:val="Nadpis5"/>
        <w:numPr>
          <w:ilvl w:val="0"/>
          <w:numId w:val="0"/>
        </w:numPr>
        <w:spacing w:after="0"/>
        <w:ind w:left="1008"/>
      </w:pPr>
      <w:bookmarkStart w:id="26" w:name="_Toc170200489"/>
      <w:r w:rsidRPr="00A15E71">
        <w:t>1</w:t>
      </w:r>
      <w:r w:rsidR="00C01C07" w:rsidRPr="00A15E71">
        <w:t>3</w:t>
      </w:r>
      <w:r w:rsidRPr="00A15E71">
        <w:t>. VYHOTOVENIE PONUKY</w:t>
      </w:r>
      <w:bookmarkEnd w:id="26"/>
    </w:p>
    <w:p w14:paraId="6F0002DA" w14:textId="77777777" w:rsidR="00291624" w:rsidRPr="00A15E71" w:rsidRDefault="00291624" w:rsidP="00291624">
      <w:pPr>
        <w:rPr>
          <w:sz w:val="18"/>
          <w:szCs w:val="18"/>
          <w:lang w:eastAsia="sk-SK"/>
        </w:rPr>
      </w:pPr>
    </w:p>
    <w:p w14:paraId="44C39118" w14:textId="7E892816" w:rsidR="0001061F" w:rsidRDefault="001E101D" w:rsidP="00FB335F">
      <w:pPr>
        <w:pStyle w:val="Default"/>
        <w:numPr>
          <w:ilvl w:val="1"/>
          <w:numId w:val="42"/>
        </w:numPr>
        <w:spacing w:after="240"/>
        <w:jc w:val="both"/>
        <w:rPr>
          <w:rFonts w:ascii="Corbel" w:hAnsi="Corbel" w:cs="Segoe UI"/>
          <w:sz w:val="18"/>
          <w:szCs w:val="18"/>
        </w:rPr>
      </w:pPr>
      <w:r w:rsidRPr="00A15E71">
        <w:rPr>
          <w:rFonts w:ascii="Corbel" w:hAnsi="Corbel" w:cs="Segoe UI"/>
          <w:sz w:val="18"/>
          <w:szCs w:val="18"/>
        </w:rPr>
        <w:t xml:space="preserve">Verejný obstarávateľ vyžaduje, aby ponuka bola vyhotovená výlučne v elektronickej forme </w:t>
      </w:r>
      <w:r w:rsidR="00A33234" w:rsidRPr="00A15E71">
        <w:rPr>
          <w:rFonts w:ascii="Corbel" w:hAnsi="Corbel" w:cs="Segoe UI"/>
          <w:sz w:val="18"/>
          <w:szCs w:val="18"/>
        </w:rPr>
        <w:t xml:space="preserve">v súlade s </w:t>
      </w:r>
      <w:r w:rsidRPr="00A15E71">
        <w:rPr>
          <w:rFonts w:ascii="Corbel" w:hAnsi="Corbel" w:cs="Segoe UI"/>
          <w:sz w:val="18"/>
          <w:szCs w:val="18"/>
        </w:rPr>
        <w:t xml:space="preserve">§ 49 ods. 1 písm. a) zákona prostredníctvom </w:t>
      </w:r>
      <w:r w:rsidR="00E402AF" w:rsidRPr="00A15E71">
        <w:rPr>
          <w:rFonts w:ascii="Corbel" w:hAnsi="Corbel" w:cs="Segoe UI"/>
          <w:sz w:val="18"/>
          <w:szCs w:val="18"/>
        </w:rPr>
        <w:t>systému JOSEPHINE</w:t>
      </w:r>
      <w:r w:rsidRPr="00A15E71">
        <w:rPr>
          <w:rFonts w:ascii="Corbel" w:hAnsi="Corbel" w:cs="Segoe UI"/>
          <w:sz w:val="18"/>
          <w:szCs w:val="18"/>
        </w:rPr>
        <w:t xml:space="preserve"> v lehote na predkladanie ponúk. V prípade, ak uchádzač predloží ponuku v papierovej podobe, nebude táto ponuka otvorená a zaradená do hodnotenia.</w:t>
      </w:r>
    </w:p>
    <w:p w14:paraId="14503648" w14:textId="513AFFFE" w:rsidR="0001061F" w:rsidRPr="00095266" w:rsidRDefault="0001061F" w:rsidP="00FB335F">
      <w:pPr>
        <w:pStyle w:val="Default"/>
        <w:numPr>
          <w:ilvl w:val="1"/>
          <w:numId w:val="42"/>
        </w:numPr>
        <w:spacing w:after="240"/>
        <w:jc w:val="both"/>
        <w:rPr>
          <w:rFonts w:ascii="Corbel" w:hAnsi="Corbel" w:cs="Segoe UI"/>
          <w:sz w:val="18"/>
          <w:szCs w:val="18"/>
        </w:rPr>
      </w:pPr>
      <w:r w:rsidRPr="00095266">
        <w:rPr>
          <w:rFonts w:ascii="Corbel" w:hAnsi="Corbel" w:cs="Segoe UI"/>
          <w:sz w:val="18"/>
          <w:szCs w:val="18"/>
        </w:rPr>
        <w:t>Predkladanie ponúk je umožnené iba autentifikovaným uchádzačom.</w:t>
      </w:r>
      <w:r w:rsidR="003D6688">
        <w:rPr>
          <w:rFonts w:ascii="Corbel" w:hAnsi="Corbel" w:cs="Segoe UI"/>
          <w:sz w:val="18"/>
          <w:szCs w:val="18"/>
        </w:rPr>
        <w:t xml:space="preserve"> </w:t>
      </w:r>
      <w:r w:rsidRPr="00095266">
        <w:rPr>
          <w:rFonts w:ascii="Corbel" w:hAnsi="Corbel" w:cs="Segoe UI"/>
          <w:sz w:val="18"/>
          <w:szCs w:val="18"/>
        </w:rPr>
        <w:t>Autentifikáciu je možné vykonať týmito spôsobmi:</w:t>
      </w:r>
    </w:p>
    <w:p w14:paraId="643F1317" w14:textId="60BC684C" w:rsidR="0001061F" w:rsidRPr="00A15E71" w:rsidRDefault="0001061F" w:rsidP="00FB335F">
      <w:pPr>
        <w:pStyle w:val="Default"/>
        <w:numPr>
          <w:ilvl w:val="0"/>
          <w:numId w:val="16"/>
        </w:numPr>
        <w:jc w:val="both"/>
        <w:rPr>
          <w:rFonts w:ascii="Corbel" w:hAnsi="Corbel" w:cs="Segoe UI"/>
          <w:sz w:val="18"/>
          <w:szCs w:val="18"/>
        </w:rPr>
      </w:pPr>
      <w:r w:rsidRPr="00A15E71">
        <w:rPr>
          <w:rFonts w:ascii="Corbel" w:hAnsi="Corbel" w:cs="Segoe UI"/>
          <w:sz w:val="18"/>
          <w:szCs w:val="18"/>
        </w:rPr>
        <w:t xml:space="preserve">V systéme </w:t>
      </w:r>
      <w:r w:rsidR="00F02477" w:rsidRPr="00A15E71">
        <w:rPr>
          <w:rFonts w:ascii="Corbel" w:hAnsi="Corbel" w:cs="Segoe UI"/>
          <w:sz w:val="18"/>
          <w:szCs w:val="18"/>
        </w:rPr>
        <w:t>JOSEPHINE</w:t>
      </w:r>
      <w:r w:rsidRPr="00A15E71">
        <w:rPr>
          <w:rFonts w:ascii="Corbel" w:hAnsi="Corbel" w:cs="Segoe UI"/>
          <w:sz w:val="18"/>
          <w:szCs w:val="18"/>
        </w:rPr>
        <w:t xml:space="preserve"> registráciou a prihlásením pomocou občianskeho preukazu </w:t>
      </w:r>
      <w:r w:rsidRPr="00A15E71">
        <w:rPr>
          <w:rFonts w:ascii="Corbel" w:hAnsi="Corbel" w:cs="Segoe UI"/>
          <w:sz w:val="18"/>
          <w:szCs w:val="18"/>
        </w:rPr>
        <w:br/>
        <w:t>s elektronickým čipom a bezpečnostným osobnostným kódom (</w:t>
      </w:r>
      <w:proofErr w:type="spellStart"/>
      <w:r w:rsidRPr="00A15E71">
        <w:rPr>
          <w:rFonts w:ascii="Corbel" w:hAnsi="Corbel" w:cs="Segoe UI"/>
          <w:sz w:val="18"/>
          <w:szCs w:val="18"/>
        </w:rPr>
        <w:t>eID</w:t>
      </w:r>
      <w:proofErr w:type="spellEnd"/>
      <w:r w:rsidRPr="00A15E71">
        <w:rPr>
          <w:rFonts w:ascii="Corbel" w:hAnsi="Corbel" w:cs="Segoe UI"/>
          <w:sz w:val="18"/>
          <w:szCs w:val="18"/>
        </w:rPr>
        <w:t xml:space="preserve">). V systéme je autentifikovaná spoločnosť, ktorú pomocou </w:t>
      </w:r>
      <w:proofErr w:type="spellStart"/>
      <w:r w:rsidRPr="00A15E71">
        <w:rPr>
          <w:rFonts w:ascii="Corbel" w:hAnsi="Corbel" w:cs="Segoe UI"/>
          <w:sz w:val="18"/>
          <w:szCs w:val="18"/>
        </w:rPr>
        <w:t>eID</w:t>
      </w:r>
      <w:proofErr w:type="spellEnd"/>
      <w:r w:rsidRPr="00A15E71">
        <w:rPr>
          <w:rFonts w:ascii="Corbel" w:hAnsi="Corbel" w:cs="Segoe UI"/>
          <w:sz w:val="18"/>
          <w:szCs w:val="18"/>
        </w:rPr>
        <w:t xml:space="preserve"> registruje štatutár danej spoločnosti. Autentifikáciu vykonáva poskytovateľ systému </w:t>
      </w:r>
      <w:r w:rsidR="00F02477" w:rsidRPr="00A15E71">
        <w:rPr>
          <w:rFonts w:ascii="Corbel" w:hAnsi="Corbel" w:cs="Segoe UI"/>
          <w:sz w:val="18"/>
          <w:szCs w:val="18"/>
        </w:rPr>
        <w:t>JOSEPHINE</w:t>
      </w:r>
      <w:r w:rsidR="008D24B8">
        <w:rPr>
          <w:rFonts w:ascii="Corbel" w:hAnsi="Corbel" w:cs="Segoe UI"/>
          <w:sz w:val="18"/>
          <w:szCs w:val="18"/>
        </w:rPr>
        <w:t>,</w:t>
      </w:r>
      <w:r w:rsidRPr="00A15E71">
        <w:rPr>
          <w:rFonts w:ascii="Corbel" w:hAnsi="Corbel" w:cs="Segoe UI"/>
          <w:sz w:val="18"/>
          <w:szCs w:val="18"/>
        </w:rPr>
        <w:t xml:space="preserve"> a to v pracovných dňoch v čase 8.00 – 16.00 hod. O dokončení autentifikácie je uchádzač informovaný e-mailom.</w:t>
      </w:r>
    </w:p>
    <w:p w14:paraId="62CC3644" w14:textId="174DD3E0" w:rsidR="0001061F" w:rsidRPr="00A15E71" w:rsidRDefault="0001061F" w:rsidP="00FB335F">
      <w:pPr>
        <w:pStyle w:val="Default"/>
        <w:numPr>
          <w:ilvl w:val="0"/>
          <w:numId w:val="16"/>
        </w:numPr>
        <w:jc w:val="both"/>
        <w:rPr>
          <w:rFonts w:ascii="Corbel" w:hAnsi="Corbel" w:cs="Segoe UI"/>
          <w:sz w:val="18"/>
          <w:szCs w:val="18"/>
        </w:rPr>
      </w:pPr>
      <w:r w:rsidRPr="00A15E71">
        <w:rPr>
          <w:rFonts w:ascii="Corbel" w:hAnsi="Corbel" w:cs="Segoe UI"/>
          <w:sz w:val="18"/>
          <w:szCs w:val="18"/>
        </w:rPr>
        <w:t xml:space="preserve">Nahraním kvalifikovaného elektronického podpisu (napríklad podpisu </w:t>
      </w:r>
      <w:proofErr w:type="spellStart"/>
      <w:r w:rsidRPr="00A15E71">
        <w:rPr>
          <w:rFonts w:ascii="Corbel" w:hAnsi="Corbel" w:cs="Segoe UI"/>
          <w:sz w:val="18"/>
          <w:szCs w:val="18"/>
        </w:rPr>
        <w:t>eID</w:t>
      </w:r>
      <w:proofErr w:type="spellEnd"/>
      <w:r w:rsidRPr="00A15E71">
        <w:rPr>
          <w:rFonts w:ascii="Corbel" w:hAnsi="Corbel" w:cs="Segoe UI"/>
          <w:sz w:val="18"/>
          <w:szCs w:val="18"/>
        </w:rPr>
        <w:t xml:space="preserve">) štatutára danej spoločnosti na kartu užívateľa po registrácii a prihlásení do systému </w:t>
      </w:r>
      <w:r w:rsidR="00F02477" w:rsidRPr="00A15E71">
        <w:rPr>
          <w:rFonts w:ascii="Corbel" w:hAnsi="Corbel" w:cs="Segoe UI"/>
          <w:sz w:val="18"/>
          <w:szCs w:val="18"/>
        </w:rPr>
        <w:t>JOSEPHINE</w:t>
      </w:r>
      <w:r w:rsidRPr="00A15E71">
        <w:rPr>
          <w:rFonts w:ascii="Corbel" w:hAnsi="Corbel" w:cs="Segoe UI"/>
          <w:sz w:val="18"/>
          <w:szCs w:val="18"/>
        </w:rPr>
        <w:t xml:space="preserve">. Autentifikáciu vykoná poskytovateľ systému </w:t>
      </w:r>
      <w:r w:rsidR="00F02477" w:rsidRPr="00A15E71">
        <w:rPr>
          <w:rFonts w:ascii="Corbel" w:hAnsi="Corbel" w:cs="Segoe UI"/>
          <w:sz w:val="18"/>
          <w:szCs w:val="18"/>
        </w:rPr>
        <w:t>JOSEPHINE</w:t>
      </w:r>
      <w:r w:rsidRPr="00A15E71">
        <w:rPr>
          <w:rFonts w:ascii="Corbel" w:hAnsi="Corbel" w:cs="Segoe UI"/>
          <w:sz w:val="18"/>
          <w:szCs w:val="18"/>
        </w:rPr>
        <w:t xml:space="preserve"> a to v pracovných dňoch v čase 8.00 – 16.00 hod. O dokončení autentifikácie je uchádzač informovaný e-mailom.</w:t>
      </w:r>
    </w:p>
    <w:p w14:paraId="4F4AB188" w14:textId="2E09374B" w:rsidR="0001061F" w:rsidRPr="00A15E71" w:rsidRDefault="0001061F" w:rsidP="00FB335F">
      <w:pPr>
        <w:pStyle w:val="Default"/>
        <w:numPr>
          <w:ilvl w:val="0"/>
          <w:numId w:val="16"/>
        </w:numPr>
        <w:jc w:val="both"/>
        <w:rPr>
          <w:rFonts w:ascii="Corbel" w:hAnsi="Corbel" w:cs="Segoe UI"/>
          <w:sz w:val="18"/>
          <w:szCs w:val="18"/>
        </w:rPr>
      </w:pPr>
      <w:r w:rsidRPr="00A15E71">
        <w:rPr>
          <w:rFonts w:ascii="Corbel" w:hAnsi="Corbel" w:cs="Segoe UI"/>
          <w:sz w:val="18"/>
          <w:szCs w:val="18"/>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w:t>
      </w:r>
      <w:r w:rsidR="008D0359" w:rsidRPr="00A15E71">
        <w:rPr>
          <w:rFonts w:ascii="Corbel" w:hAnsi="Corbel" w:cs="Segoe UI"/>
          <w:sz w:val="18"/>
          <w:szCs w:val="18"/>
        </w:rPr>
        <w:t> </w:t>
      </w:r>
      <w:r w:rsidRPr="00A15E71">
        <w:rPr>
          <w:rFonts w:ascii="Corbel" w:hAnsi="Corbel" w:cs="Segoe UI"/>
          <w:sz w:val="18"/>
          <w:szCs w:val="18"/>
        </w:rPr>
        <w:t>dokončení</w:t>
      </w:r>
      <w:r w:rsidR="008D0359" w:rsidRPr="00A15E71">
        <w:rPr>
          <w:rFonts w:ascii="Corbel" w:hAnsi="Corbel" w:cs="Segoe UI"/>
          <w:sz w:val="18"/>
          <w:szCs w:val="18"/>
        </w:rPr>
        <w:t xml:space="preserve"> </w:t>
      </w:r>
      <w:r w:rsidRPr="00A15E71">
        <w:rPr>
          <w:rFonts w:ascii="Corbel" w:hAnsi="Corbel" w:cs="Segoe UI"/>
          <w:sz w:val="18"/>
          <w:szCs w:val="18"/>
        </w:rPr>
        <w:t>autentifikácie je uchádzač informovaný e-mailom.</w:t>
      </w:r>
    </w:p>
    <w:p w14:paraId="7F899EA5" w14:textId="195778A7" w:rsidR="0001061F" w:rsidRPr="00A15E71" w:rsidRDefault="0001061F" w:rsidP="00FB335F">
      <w:pPr>
        <w:pStyle w:val="Default"/>
        <w:numPr>
          <w:ilvl w:val="0"/>
          <w:numId w:val="16"/>
        </w:numPr>
        <w:jc w:val="both"/>
        <w:rPr>
          <w:rFonts w:ascii="Corbel" w:hAnsi="Corbel" w:cs="Segoe UI"/>
          <w:sz w:val="18"/>
          <w:szCs w:val="18"/>
        </w:rPr>
      </w:pPr>
      <w:r w:rsidRPr="00A15E71">
        <w:rPr>
          <w:rFonts w:ascii="Corbel" w:hAnsi="Corbel" w:cs="Segoe UI"/>
          <w:sz w:val="18"/>
          <w:szCs w:val="18"/>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6AE575B2" w14:textId="4BBD4691" w:rsidR="0001061F" w:rsidRDefault="0001061F" w:rsidP="00FB335F">
      <w:pPr>
        <w:pStyle w:val="Default"/>
        <w:numPr>
          <w:ilvl w:val="0"/>
          <w:numId w:val="16"/>
        </w:numPr>
        <w:jc w:val="both"/>
        <w:rPr>
          <w:rFonts w:ascii="Corbel" w:hAnsi="Corbel" w:cs="Segoe UI"/>
          <w:sz w:val="18"/>
          <w:szCs w:val="18"/>
        </w:rPr>
      </w:pPr>
      <w:r w:rsidRPr="00A15E71">
        <w:rPr>
          <w:rFonts w:ascii="Corbel" w:hAnsi="Corbel" w:cs="Segoe UI"/>
          <w:sz w:val="18"/>
          <w:szCs w:val="18"/>
        </w:rPr>
        <w:t xml:space="preserve">Počkaním na autentifikačný kód, ktorý bude poslaný na adresu sídla firmy do rúk štatutára uchádzača v listovej podobe formou doporučenej pošty. Lehota na tento úkon sú obvykle 3 pracovné dni a je potrebné s touto lehotou počítať pri vkladaní ponuky. </w:t>
      </w:r>
    </w:p>
    <w:p w14:paraId="332FB63F" w14:textId="77777777" w:rsidR="003F61DC" w:rsidRPr="00A15E71" w:rsidRDefault="003F61DC" w:rsidP="003F61DC">
      <w:pPr>
        <w:pStyle w:val="Default"/>
        <w:ind w:left="720"/>
        <w:jc w:val="both"/>
        <w:rPr>
          <w:rFonts w:ascii="Corbel" w:hAnsi="Corbel" w:cs="Segoe UI"/>
          <w:sz w:val="18"/>
          <w:szCs w:val="18"/>
        </w:rPr>
      </w:pPr>
    </w:p>
    <w:p w14:paraId="30A5B6B9" w14:textId="0CDE5CFF" w:rsidR="0001061F" w:rsidRDefault="0001061F" w:rsidP="00FB335F">
      <w:pPr>
        <w:pStyle w:val="Default"/>
        <w:numPr>
          <w:ilvl w:val="1"/>
          <w:numId w:val="42"/>
        </w:numPr>
        <w:spacing w:after="240"/>
        <w:jc w:val="both"/>
        <w:rPr>
          <w:rFonts w:ascii="Corbel" w:hAnsi="Corbel" w:cs="Segoe UI"/>
          <w:sz w:val="18"/>
          <w:szCs w:val="18"/>
        </w:rPr>
      </w:pPr>
      <w:r w:rsidRPr="00A15E71">
        <w:rPr>
          <w:rFonts w:ascii="Corbel" w:hAnsi="Corbel" w:cs="Segoe UI"/>
          <w:sz w:val="18"/>
          <w:szCs w:val="18"/>
        </w:rPr>
        <w:t>Autentifikovaný uchádzač si po prihlásení do systému JOSEPHINE v prehľade - zozname obstarávaní vyberie predmetné obstarávanie a vloží svoju ponuku do určeného formulára na príjem ponúk, ktorý nájde v záložke „Ponuky a žiadosti“.</w:t>
      </w:r>
    </w:p>
    <w:p w14:paraId="605FA954" w14:textId="208338EF" w:rsidR="0001061F" w:rsidRDefault="0001061F" w:rsidP="00FB335F">
      <w:pPr>
        <w:pStyle w:val="Default"/>
        <w:numPr>
          <w:ilvl w:val="1"/>
          <w:numId w:val="42"/>
        </w:numPr>
        <w:spacing w:after="240"/>
        <w:jc w:val="both"/>
        <w:rPr>
          <w:rFonts w:ascii="Corbel" w:hAnsi="Corbel" w:cs="Segoe UI"/>
          <w:sz w:val="18"/>
          <w:szCs w:val="18"/>
        </w:rPr>
      </w:pPr>
      <w:r w:rsidRPr="0095239C">
        <w:rPr>
          <w:rFonts w:ascii="Corbel" w:hAnsi="Corbel" w:cs="Segoe UI"/>
          <w:sz w:val="18"/>
          <w:szCs w:val="18"/>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odoslaní ponuky do systému JOSEPHINE je uchádzačovi odoslaný notifikačný informatívny e-mail s informáciou o podanej ponuke. </w:t>
      </w:r>
    </w:p>
    <w:p w14:paraId="6FB88195" w14:textId="40B34AC5" w:rsidR="0001061F" w:rsidRDefault="0001061F" w:rsidP="00FB335F">
      <w:pPr>
        <w:pStyle w:val="Default"/>
        <w:numPr>
          <w:ilvl w:val="1"/>
          <w:numId w:val="42"/>
        </w:numPr>
        <w:spacing w:after="240"/>
        <w:jc w:val="both"/>
        <w:rPr>
          <w:rFonts w:ascii="Corbel" w:hAnsi="Corbel" w:cs="Segoe UI"/>
          <w:sz w:val="18"/>
          <w:szCs w:val="18"/>
        </w:rPr>
      </w:pPr>
      <w:r w:rsidRPr="0095239C">
        <w:rPr>
          <w:rFonts w:ascii="Corbel" w:hAnsi="Corbel" w:cs="Segoe UI"/>
          <w:sz w:val="18"/>
          <w:szCs w:val="18"/>
        </w:rPr>
        <w:t>Pokiaľ sa v týchto súťažných podkladoch hovorí o predložení/zaslaní ponuky, dokumentov a pod.</w:t>
      </w:r>
      <w:r w:rsidR="00396E2F" w:rsidRPr="0095239C">
        <w:rPr>
          <w:rFonts w:ascii="Corbel" w:hAnsi="Corbel" w:cs="Segoe UI"/>
          <w:sz w:val="18"/>
          <w:szCs w:val="18"/>
        </w:rPr>
        <w:t>,</w:t>
      </w:r>
      <w:r w:rsidRPr="0095239C">
        <w:rPr>
          <w:rFonts w:ascii="Corbel" w:hAnsi="Corbel" w:cs="Segoe UI"/>
          <w:sz w:val="18"/>
          <w:szCs w:val="18"/>
        </w:rPr>
        <w:t xml:space="preserve"> má sa za to, že sa jedná výlučne o elektronické predloženie dokumentov (tak zo strany záujemcu/uchádzača, ako aj verejného obstarávateľa). V tejto zákazke sa bude v papierovej podobe predkladať len originál bankovej záruky/poistenie záruky</w:t>
      </w:r>
      <w:r w:rsidR="00F71BE2">
        <w:rPr>
          <w:rFonts w:ascii="Corbel" w:hAnsi="Corbel" w:cs="Segoe UI"/>
          <w:sz w:val="18"/>
          <w:szCs w:val="18"/>
        </w:rPr>
        <w:t>.</w:t>
      </w:r>
    </w:p>
    <w:p w14:paraId="5C812B37" w14:textId="77777777" w:rsidR="0095239C" w:rsidRDefault="001E101D" w:rsidP="00FB335F">
      <w:pPr>
        <w:pStyle w:val="Default"/>
        <w:numPr>
          <w:ilvl w:val="1"/>
          <w:numId w:val="42"/>
        </w:numPr>
        <w:spacing w:after="240"/>
        <w:jc w:val="both"/>
        <w:rPr>
          <w:rFonts w:ascii="Corbel" w:hAnsi="Corbel" w:cs="Segoe UI"/>
          <w:sz w:val="18"/>
          <w:szCs w:val="18"/>
        </w:rPr>
      </w:pPr>
      <w:r w:rsidRPr="0095239C">
        <w:rPr>
          <w:rFonts w:ascii="Corbel" w:hAnsi="Corbel" w:cs="Segoe UI"/>
          <w:sz w:val="18"/>
          <w:szCs w:val="18"/>
        </w:rPr>
        <w:t>Verejný obstarávateľ si vyhradzuje právo požadovať doklady a dokumenty v listinnej podobe v prípade, ak má dôvodné pochybnosti o pravosti/originalite naskenovaných dokumentov alebo v prípade, ak je uchádzač úspešný</w:t>
      </w:r>
    </w:p>
    <w:p w14:paraId="435F9E5E" w14:textId="214119FB" w:rsidR="00464344" w:rsidRPr="0095239C" w:rsidRDefault="003A6AFF" w:rsidP="00FB335F">
      <w:pPr>
        <w:pStyle w:val="Default"/>
        <w:numPr>
          <w:ilvl w:val="1"/>
          <w:numId w:val="42"/>
        </w:numPr>
        <w:spacing w:after="240"/>
        <w:jc w:val="both"/>
        <w:rPr>
          <w:rFonts w:ascii="Corbel" w:hAnsi="Corbel" w:cs="Segoe UI"/>
          <w:sz w:val="18"/>
          <w:szCs w:val="18"/>
        </w:rPr>
      </w:pPr>
      <w:r w:rsidRPr="0095239C">
        <w:rPr>
          <w:rFonts w:ascii="Corbel" w:hAnsi="Corbel" w:cs="Segoe UI"/>
          <w:sz w:val="18"/>
          <w:szCs w:val="18"/>
        </w:rPr>
        <w:t xml:space="preserve">Verejný obstarávateľ upozorňuje záujemcov na ustanovenie § 49 ods. 4 </w:t>
      </w:r>
      <w:r w:rsidR="009F517A" w:rsidRPr="0095239C">
        <w:rPr>
          <w:rFonts w:ascii="Corbel" w:hAnsi="Corbel" w:cs="Segoe UI"/>
          <w:sz w:val="18"/>
          <w:szCs w:val="18"/>
        </w:rPr>
        <w:t>zákona.</w:t>
      </w:r>
    </w:p>
    <w:p w14:paraId="14A71B5D" w14:textId="162332FF" w:rsidR="005C1947" w:rsidRPr="00A15E71" w:rsidRDefault="005C1947" w:rsidP="004C5097">
      <w:pPr>
        <w:pStyle w:val="Nadpis5"/>
        <w:numPr>
          <w:ilvl w:val="0"/>
          <w:numId w:val="0"/>
        </w:numPr>
        <w:ind w:left="1008"/>
        <w:jc w:val="both"/>
      </w:pPr>
      <w:bookmarkStart w:id="27" w:name="_Toc170200490"/>
      <w:r w:rsidRPr="00A15E71">
        <w:t>1</w:t>
      </w:r>
      <w:r w:rsidR="00C01C07" w:rsidRPr="00A15E71">
        <w:t>4</w:t>
      </w:r>
      <w:r w:rsidRPr="00A15E71">
        <w:t>. JAZYK, MENA A CENY UVÁDZANÉ V PONUKE</w:t>
      </w:r>
      <w:bookmarkEnd w:id="27"/>
    </w:p>
    <w:p w14:paraId="3F808C91" w14:textId="70BC54F3" w:rsidR="005C1947" w:rsidRDefault="005C1947" w:rsidP="00FB335F">
      <w:pPr>
        <w:numPr>
          <w:ilvl w:val="1"/>
          <w:numId w:val="43"/>
        </w:numPr>
        <w:spacing w:after="240"/>
        <w:jc w:val="both"/>
        <w:rPr>
          <w:rFonts w:ascii="Corbel" w:hAnsi="Corbel" w:cs="Segoe UI"/>
          <w:color w:val="000000"/>
          <w:sz w:val="18"/>
          <w:szCs w:val="18"/>
          <w:lang w:eastAsia="sk-SK"/>
        </w:rPr>
      </w:pPr>
      <w:r w:rsidRPr="00A15E71">
        <w:rPr>
          <w:rFonts w:ascii="Corbel" w:hAnsi="Corbel" w:cs="Segoe UI"/>
          <w:color w:val="000000"/>
          <w:sz w:val="18"/>
          <w:szCs w:val="18"/>
          <w:lang w:eastAsia="sk-SK"/>
        </w:rPr>
        <w:t xml:space="preserve">Ponuka </w:t>
      </w:r>
      <w:r w:rsidR="008C7397" w:rsidRPr="00A15E71">
        <w:rPr>
          <w:rFonts w:ascii="Corbel" w:hAnsi="Corbel" w:cs="Segoe UI"/>
          <w:color w:val="000000"/>
          <w:sz w:val="18"/>
          <w:szCs w:val="18"/>
          <w:lang w:eastAsia="sk-SK"/>
        </w:rPr>
        <w:t xml:space="preserve">a ďalšie doklady a dokumenty v tomto verejnom obstarávaní </w:t>
      </w:r>
      <w:r w:rsidRPr="00A15E71">
        <w:rPr>
          <w:rFonts w:ascii="Corbel" w:hAnsi="Corbel" w:cs="Segoe UI"/>
          <w:color w:val="000000"/>
          <w:sz w:val="18"/>
          <w:szCs w:val="18"/>
          <w:lang w:eastAsia="sk-SK"/>
        </w:rPr>
        <w:t>sa predklad</w:t>
      </w:r>
      <w:r w:rsidR="008C7397" w:rsidRPr="00A15E71">
        <w:rPr>
          <w:rFonts w:ascii="Corbel" w:hAnsi="Corbel" w:cs="Segoe UI"/>
          <w:color w:val="000000"/>
          <w:sz w:val="18"/>
          <w:szCs w:val="18"/>
          <w:lang w:eastAsia="sk-SK"/>
        </w:rPr>
        <w:t xml:space="preserve">ajú </w:t>
      </w:r>
      <w:r w:rsidRPr="00A15E71">
        <w:rPr>
          <w:rFonts w:ascii="Corbel" w:hAnsi="Corbel" w:cs="Segoe UI"/>
          <w:color w:val="000000"/>
          <w:sz w:val="18"/>
          <w:szCs w:val="18"/>
          <w:lang w:eastAsia="sk-SK"/>
        </w:rPr>
        <w:t>v</w:t>
      </w:r>
      <w:r w:rsidR="008C7397" w:rsidRPr="00A15E71">
        <w:rPr>
          <w:rFonts w:ascii="Corbel" w:hAnsi="Corbel" w:cs="Segoe UI"/>
          <w:color w:val="000000"/>
          <w:sz w:val="18"/>
          <w:szCs w:val="18"/>
          <w:lang w:eastAsia="sk-SK"/>
        </w:rPr>
        <w:t> </w:t>
      </w:r>
      <w:r w:rsidRPr="00A15E71">
        <w:rPr>
          <w:rFonts w:ascii="Corbel" w:hAnsi="Corbel" w:cs="Segoe UI"/>
          <w:color w:val="000000"/>
          <w:sz w:val="18"/>
          <w:szCs w:val="18"/>
          <w:lang w:eastAsia="sk-SK"/>
        </w:rPr>
        <w:t>štátnom</w:t>
      </w:r>
      <w:r w:rsidR="008C7397" w:rsidRPr="00A15E71">
        <w:rPr>
          <w:rFonts w:ascii="Corbel" w:hAnsi="Corbel" w:cs="Segoe UI"/>
          <w:color w:val="000000"/>
          <w:sz w:val="18"/>
          <w:szCs w:val="18"/>
          <w:lang w:eastAsia="sk-SK"/>
        </w:rPr>
        <w:t xml:space="preserve"> jazyku používanom na území Slovenskej republiky, t. j. v slovenskom jazyku</w:t>
      </w:r>
      <w:r w:rsidR="000B4FBC" w:rsidRPr="00A15E71">
        <w:rPr>
          <w:rFonts w:ascii="Corbel" w:hAnsi="Corbel" w:cs="Segoe UI"/>
          <w:color w:val="000000"/>
          <w:sz w:val="18"/>
          <w:szCs w:val="18"/>
          <w:lang w:eastAsia="sk-SK"/>
        </w:rPr>
        <w:t>, resp. v českom jazyku</w:t>
      </w:r>
      <w:r w:rsidR="00A767EC" w:rsidRPr="00A15E71">
        <w:rPr>
          <w:rFonts w:ascii="Corbel" w:hAnsi="Corbel" w:cs="Segoe UI"/>
          <w:color w:val="000000"/>
          <w:sz w:val="18"/>
          <w:szCs w:val="18"/>
          <w:lang w:eastAsia="sk-SK"/>
        </w:rPr>
        <w:t>.</w:t>
      </w:r>
    </w:p>
    <w:p w14:paraId="4F4EF36F" w14:textId="3C09D3AD" w:rsidR="008C7397" w:rsidRDefault="008C7397" w:rsidP="00FB335F">
      <w:pPr>
        <w:numPr>
          <w:ilvl w:val="1"/>
          <w:numId w:val="43"/>
        </w:numPr>
        <w:spacing w:after="240"/>
        <w:jc w:val="both"/>
        <w:rPr>
          <w:rFonts w:ascii="Corbel" w:hAnsi="Corbel" w:cs="Segoe UI"/>
          <w:color w:val="000000"/>
          <w:sz w:val="18"/>
          <w:szCs w:val="18"/>
          <w:lang w:eastAsia="sk-SK"/>
        </w:rPr>
      </w:pPr>
      <w:r w:rsidRPr="00D24448">
        <w:rPr>
          <w:rFonts w:ascii="Corbel" w:hAnsi="Corbel" w:cs="Segoe UI"/>
          <w:color w:val="000000"/>
          <w:sz w:val="18"/>
          <w:szCs w:val="18"/>
          <w:lang w:eastAsia="sk-SK"/>
        </w:rPr>
        <w:t>Ak je doklad alebo dokument vyhotovený v cudzom jazyku, predkladá sa spolu s jeho úradným prekladom do štátneho jazyka; to neplatí pre ponuky, doklady a dokumenty vyhotovené v českom jazyku. Ak sa zistí rozdiel v ich obsahu, rozhodujúci je úradný preklad do štátneho jazyka.</w:t>
      </w:r>
    </w:p>
    <w:p w14:paraId="502AE2CD" w14:textId="329075E5" w:rsidR="005C1947" w:rsidRPr="00D24448" w:rsidRDefault="005C1947" w:rsidP="00FB335F">
      <w:pPr>
        <w:numPr>
          <w:ilvl w:val="1"/>
          <w:numId w:val="43"/>
        </w:numPr>
        <w:spacing w:after="240"/>
        <w:jc w:val="both"/>
        <w:rPr>
          <w:rFonts w:ascii="Corbel" w:hAnsi="Corbel" w:cs="Segoe UI"/>
          <w:color w:val="000000"/>
          <w:sz w:val="18"/>
          <w:szCs w:val="18"/>
          <w:lang w:eastAsia="sk-SK"/>
        </w:rPr>
      </w:pPr>
      <w:r w:rsidRPr="00D24448">
        <w:rPr>
          <w:rFonts w:ascii="Corbel" w:hAnsi="Corbel" w:cs="Segoe UI"/>
          <w:color w:val="000000" w:themeColor="text1"/>
          <w:sz w:val="18"/>
          <w:szCs w:val="18"/>
          <w:lang w:eastAsia="sk-SK"/>
        </w:rPr>
        <w:t xml:space="preserve">Uchádzačom navrhovaná zmluvná cena uvedená v ponuke bude vyjadrená v mene </w:t>
      </w:r>
      <w:r w:rsidR="00632E86" w:rsidRPr="00D24448">
        <w:rPr>
          <w:rFonts w:ascii="Corbel" w:hAnsi="Corbel" w:cs="Segoe UI"/>
          <w:color w:val="000000" w:themeColor="text1"/>
          <w:sz w:val="18"/>
          <w:szCs w:val="18"/>
          <w:lang w:eastAsia="sk-SK"/>
        </w:rPr>
        <w:t>EUR</w:t>
      </w:r>
      <w:r w:rsidR="0068520A" w:rsidRPr="00D24448">
        <w:rPr>
          <w:rFonts w:ascii="Corbel" w:hAnsi="Corbel" w:cs="Segoe UI"/>
          <w:color w:val="000000" w:themeColor="text1"/>
          <w:sz w:val="18"/>
          <w:szCs w:val="18"/>
          <w:lang w:eastAsia="sk-SK"/>
        </w:rPr>
        <w:t>,</w:t>
      </w:r>
      <w:r w:rsidR="05EDB4F6" w:rsidRPr="00D24448">
        <w:rPr>
          <w:rFonts w:ascii="Corbel" w:hAnsi="Corbel" w:cs="Segoe UI"/>
          <w:color w:val="000000" w:themeColor="text1"/>
          <w:sz w:val="18"/>
          <w:szCs w:val="18"/>
          <w:lang w:eastAsia="sk-SK"/>
        </w:rPr>
        <w:t xml:space="preserve"> ako cena </w:t>
      </w:r>
      <w:r w:rsidR="008F2C2D" w:rsidRPr="00D24448">
        <w:rPr>
          <w:rFonts w:ascii="Corbel" w:hAnsi="Corbel" w:cs="Segoe UI"/>
          <w:color w:val="000000" w:themeColor="text1"/>
          <w:sz w:val="18"/>
          <w:szCs w:val="18"/>
          <w:lang w:eastAsia="sk-SK"/>
        </w:rPr>
        <w:t>bez</w:t>
      </w:r>
      <w:r w:rsidR="05EDB4F6" w:rsidRPr="00D24448">
        <w:rPr>
          <w:rFonts w:ascii="Corbel" w:hAnsi="Corbel" w:cs="Segoe UI"/>
          <w:color w:val="000000" w:themeColor="text1"/>
          <w:sz w:val="18"/>
          <w:szCs w:val="18"/>
          <w:lang w:eastAsia="sk-SK"/>
        </w:rPr>
        <w:t xml:space="preserve"> DPH, </w:t>
      </w:r>
      <w:r w:rsidR="0068520A" w:rsidRPr="00D24448">
        <w:rPr>
          <w:rFonts w:ascii="Corbel" w:hAnsi="Corbel" w:cs="Segoe UI"/>
          <w:color w:val="000000" w:themeColor="text1"/>
          <w:sz w:val="18"/>
          <w:szCs w:val="18"/>
          <w:lang w:eastAsia="sk-SK"/>
        </w:rPr>
        <w:t xml:space="preserve"> zaokrúhlená </w:t>
      </w:r>
      <w:r w:rsidR="00FA5088" w:rsidRPr="00D24448">
        <w:rPr>
          <w:rFonts w:ascii="Corbel" w:hAnsi="Corbel" w:cs="Segoe UI"/>
          <w:color w:val="000000" w:themeColor="text1"/>
          <w:sz w:val="18"/>
          <w:szCs w:val="18"/>
          <w:lang w:eastAsia="sk-SK"/>
        </w:rPr>
        <w:t xml:space="preserve">podľa matematických pravidiel maximálne </w:t>
      </w:r>
      <w:r w:rsidR="0068520A" w:rsidRPr="00D24448">
        <w:rPr>
          <w:rFonts w:ascii="Corbel" w:hAnsi="Corbel" w:cs="Segoe UI"/>
          <w:color w:val="000000" w:themeColor="text1"/>
          <w:sz w:val="18"/>
          <w:szCs w:val="18"/>
          <w:lang w:eastAsia="sk-SK"/>
        </w:rPr>
        <w:t>na dve desatinné miesta.</w:t>
      </w:r>
      <w:r w:rsidR="00931911" w:rsidRPr="00D24448">
        <w:rPr>
          <w:rFonts w:ascii="Corbel" w:hAnsi="Corbel" w:cs="Segoe UI"/>
          <w:color w:val="000000" w:themeColor="text1"/>
          <w:sz w:val="18"/>
          <w:szCs w:val="18"/>
          <w:lang w:eastAsia="sk-SK"/>
        </w:rPr>
        <w:t xml:space="preserve"> Cena nesmie byť viazaná n</w:t>
      </w:r>
      <w:r w:rsidR="00330542" w:rsidRPr="00D24448">
        <w:rPr>
          <w:rFonts w:ascii="Corbel" w:hAnsi="Corbel" w:cs="Segoe UI"/>
          <w:color w:val="000000" w:themeColor="text1"/>
          <w:sz w:val="18"/>
          <w:szCs w:val="18"/>
          <w:lang w:eastAsia="sk-SK"/>
        </w:rPr>
        <w:t>a</w:t>
      </w:r>
      <w:r w:rsidR="00931911" w:rsidRPr="00D24448">
        <w:rPr>
          <w:rFonts w:ascii="Corbel" w:hAnsi="Corbel" w:cs="Segoe UI"/>
          <w:color w:val="000000" w:themeColor="text1"/>
          <w:sz w:val="18"/>
          <w:szCs w:val="18"/>
          <w:lang w:eastAsia="sk-SK"/>
        </w:rPr>
        <w:t xml:space="preserve"> inú menu.</w:t>
      </w:r>
    </w:p>
    <w:p w14:paraId="1EC71B06" w14:textId="1832DF83" w:rsidR="001E101D" w:rsidRPr="00D24448" w:rsidRDefault="2EE8C773" w:rsidP="00FB335F">
      <w:pPr>
        <w:numPr>
          <w:ilvl w:val="1"/>
          <w:numId w:val="43"/>
        </w:numPr>
        <w:spacing w:after="240"/>
        <w:jc w:val="both"/>
        <w:rPr>
          <w:rFonts w:ascii="Corbel" w:hAnsi="Corbel" w:cs="Segoe UI"/>
          <w:color w:val="000000"/>
          <w:sz w:val="18"/>
          <w:szCs w:val="18"/>
          <w:lang w:eastAsia="sk-SK"/>
        </w:rPr>
      </w:pPr>
      <w:r w:rsidRPr="00D24448">
        <w:rPr>
          <w:rFonts w:ascii="Corbel" w:hAnsi="Corbel" w:cs="Segoe UI"/>
          <w:color w:val="000000" w:themeColor="text1"/>
          <w:sz w:val="18"/>
          <w:szCs w:val="18"/>
          <w:lang w:eastAsia="sk-SK"/>
        </w:rPr>
        <w:lastRenderedPageBreak/>
        <w:t xml:space="preserve">Cena za predmet zákazky musí byť stanovená podľa zákona NR SR č. 18/1996 Z. z. o cenách v znení neskorších predpisov a vyhlášky MF SR č. 87/1996 Z. z., ktorou sa vykonáva zákon NR SR </w:t>
      </w:r>
      <w:r w:rsidR="1E901F69" w:rsidRPr="00D24448">
        <w:rPr>
          <w:rFonts w:ascii="Corbel" w:hAnsi="Corbel" w:cs="Segoe UI"/>
          <w:color w:val="000000" w:themeColor="text1"/>
          <w:sz w:val="18"/>
          <w:szCs w:val="18"/>
          <w:lang w:eastAsia="sk-SK"/>
        </w:rPr>
        <w:t>č</w:t>
      </w:r>
      <w:r w:rsidRPr="00D24448">
        <w:rPr>
          <w:rFonts w:ascii="Corbel" w:hAnsi="Corbel" w:cs="Segoe UI"/>
          <w:color w:val="000000" w:themeColor="text1"/>
          <w:sz w:val="18"/>
          <w:szCs w:val="18"/>
          <w:lang w:eastAsia="sk-SK"/>
        </w:rPr>
        <w:t>. 18/1996 o</w:t>
      </w:r>
      <w:r w:rsidR="000F3E0C" w:rsidRPr="00D24448">
        <w:rPr>
          <w:rFonts w:ascii="Corbel" w:hAnsi="Corbel" w:cs="Segoe UI"/>
          <w:color w:val="000000" w:themeColor="text1"/>
          <w:sz w:val="18"/>
          <w:szCs w:val="18"/>
          <w:lang w:eastAsia="sk-SK"/>
        </w:rPr>
        <w:t> </w:t>
      </w:r>
      <w:r w:rsidRPr="00D24448">
        <w:rPr>
          <w:rFonts w:ascii="Corbel" w:hAnsi="Corbel" w:cs="Segoe UI"/>
          <w:color w:val="000000" w:themeColor="text1"/>
          <w:sz w:val="18"/>
          <w:szCs w:val="18"/>
          <w:lang w:eastAsia="sk-SK"/>
        </w:rPr>
        <w:t>cenách</w:t>
      </w:r>
      <w:r w:rsidR="000F3E0C" w:rsidRPr="00D24448">
        <w:rPr>
          <w:rFonts w:ascii="Corbel" w:hAnsi="Corbel" w:cs="Segoe UI"/>
          <w:color w:val="000000" w:themeColor="text1"/>
          <w:sz w:val="18"/>
          <w:szCs w:val="18"/>
          <w:lang w:eastAsia="sk-SK"/>
        </w:rPr>
        <w:t xml:space="preserve"> a musia v nej byť </w:t>
      </w:r>
      <w:r w:rsidR="001E101D" w:rsidRPr="00D24448">
        <w:rPr>
          <w:rFonts w:ascii="Corbel" w:hAnsi="Corbel" w:cs="Segoe UI"/>
          <w:color w:val="000000" w:themeColor="text1"/>
          <w:sz w:val="18"/>
          <w:szCs w:val="18"/>
          <w:lang w:eastAsia="sk-SK"/>
        </w:rPr>
        <w:t xml:space="preserve">započítané </w:t>
      </w:r>
      <w:r w:rsidR="001E101D" w:rsidRPr="00D24448">
        <w:rPr>
          <w:rFonts w:ascii="Corbel" w:hAnsi="Corbel" w:cs="Segoe UI"/>
          <w:b/>
          <w:bCs/>
          <w:color w:val="000000" w:themeColor="text1"/>
          <w:sz w:val="18"/>
          <w:szCs w:val="18"/>
          <w:lang w:eastAsia="sk-SK"/>
        </w:rPr>
        <w:t>všetky náklady</w:t>
      </w:r>
      <w:r w:rsidR="008726A3" w:rsidRPr="00D24448">
        <w:rPr>
          <w:rFonts w:ascii="Corbel" w:hAnsi="Corbel" w:cs="Segoe UI"/>
          <w:b/>
          <w:bCs/>
          <w:color w:val="000000" w:themeColor="text1"/>
          <w:sz w:val="18"/>
          <w:szCs w:val="18"/>
          <w:lang w:eastAsia="sk-SK"/>
        </w:rPr>
        <w:t xml:space="preserve">, ktoré súvisia, resp. vzniknú v súvislosti s plnením predmetu </w:t>
      </w:r>
      <w:r w:rsidR="00464344" w:rsidRPr="00D24448">
        <w:rPr>
          <w:rFonts w:ascii="Corbel" w:hAnsi="Corbel" w:cs="Segoe UI"/>
          <w:b/>
          <w:bCs/>
          <w:color w:val="000000" w:themeColor="text1"/>
          <w:sz w:val="18"/>
          <w:szCs w:val="18"/>
          <w:lang w:eastAsia="sk-SK"/>
        </w:rPr>
        <w:t xml:space="preserve">tejto </w:t>
      </w:r>
      <w:r w:rsidR="008726A3" w:rsidRPr="00D24448">
        <w:rPr>
          <w:rFonts w:ascii="Corbel" w:hAnsi="Corbel" w:cs="Segoe UI"/>
          <w:b/>
          <w:bCs/>
          <w:color w:val="000000" w:themeColor="text1"/>
          <w:sz w:val="18"/>
          <w:szCs w:val="18"/>
          <w:lang w:eastAsia="sk-SK"/>
        </w:rPr>
        <w:t>zákazky</w:t>
      </w:r>
      <w:r w:rsidR="008726A3" w:rsidRPr="00D24448">
        <w:rPr>
          <w:rFonts w:ascii="Corbel" w:hAnsi="Corbel" w:cs="Segoe UI"/>
          <w:color w:val="000000" w:themeColor="text1"/>
          <w:sz w:val="18"/>
          <w:szCs w:val="18"/>
          <w:lang w:eastAsia="sk-SK"/>
        </w:rPr>
        <w:t xml:space="preserve">, vrátane </w:t>
      </w:r>
      <w:r w:rsidR="001E101D" w:rsidRPr="00D24448">
        <w:rPr>
          <w:rFonts w:ascii="Corbel" w:hAnsi="Corbel" w:cs="Segoe UI"/>
          <w:color w:val="000000" w:themeColor="text1"/>
          <w:sz w:val="18"/>
          <w:szCs w:val="18"/>
          <w:lang w:eastAsia="sk-SK"/>
        </w:rPr>
        <w:t>primeran</w:t>
      </w:r>
      <w:r w:rsidR="008726A3" w:rsidRPr="00D24448">
        <w:rPr>
          <w:rFonts w:ascii="Corbel" w:hAnsi="Corbel" w:cs="Segoe UI"/>
          <w:color w:val="000000" w:themeColor="text1"/>
          <w:sz w:val="18"/>
          <w:szCs w:val="18"/>
          <w:lang w:eastAsia="sk-SK"/>
        </w:rPr>
        <w:t>ého</w:t>
      </w:r>
      <w:r w:rsidR="001E101D" w:rsidRPr="00D24448">
        <w:rPr>
          <w:rFonts w:ascii="Corbel" w:hAnsi="Corbel" w:cs="Segoe UI"/>
          <w:color w:val="000000" w:themeColor="text1"/>
          <w:sz w:val="18"/>
          <w:szCs w:val="18"/>
          <w:lang w:eastAsia="sk-SK"/>
        </w:rPr>
        <w:t xml:space="preserve"> zisk</w:t>
      </w:r>
      <w:r w:rsidR="008726A3" w:rsidRPr="00D24448">
        <w:rPr>
          <w:rFonts w:ascii="Corbel" w:hAnsi="Corbel" w:cs="Segoe UI"/>
          <w:color w:val="000000" w:themeColor="text1"/>
          <w:sz w:val="18"/>
          <w:szCs w:val="18"/>
          <w:lang w:eastAsia="sk-SK"/>
        </w:rPr>
        <w:t>u.</w:t>
      </w:r>
    </w:p>
    <w:p w14:paraId="3FAF1867" w14:textId="7B5FAAAB" w:rsidR="00763F0F" w:rsidRPr="00AC0AE6" w:rsidRDefault="0015CD54" w:rsidP="00FB335F">
      <w:pPr>
        <w:numPr>
          <w:ilvl w:val="1"/>
          <w:numId w:val="43"/>
        </w:numPr>
        <w:spacing w:after="240"/>
        <w:ind w:left="357" w:hanging="357"/>
        <w:jc w:val="both"/>
        <w:rPr>
          <w:rFonts w:ascii="Corbel" w:hAnsi="Corbel" w:cs="Segoe UI"/>
          <w:color w:val="000000"/>
          <w:sz w:val="18"/>
          <w:szCs w:val="18"/>
          <w:lang w:eastAsia="sk-SK"/>
        </w:rPr>
      </w:pPr>
      <w:r w:rsidRPr="00D24448">
        <w:rPr>
          <w:rFonts w:ascii="Corbel" w:hAnsi="Corbel" w:cs="Segoe UI"/>
          <w:sz w:val="18"/>
          <w:szCs w:val="18"/>
        </w:rPr>
        <w:t xml:space="preserve">V prípade, že </w:t>
      </w:r>
      <w:r w:rsidR="7251001B" w:rsidRPr="00D24448">
        <w:rPr>
          <w:rFonts w:ascii="Corbel" w:hAnsi="Corbel" w:cs="Segoe UI"/>
          <w:sz w:val="18"/>
          <w:szCs w:val="18"/>
        </w:rPr>
        <w:t xml:space="preserve">uchádzač nie je platiteľom DPH a </w:t>
      </w:r>
      <w:r w:rsidRPr="00D24448">
        <w:rPr>
          <w:rFonts w:ascii="Corbel" w:hAnsi="Corbel" w:cs="Segoe UI"/>
          <w:sz w:val="18"/>
          <w:szCs w:val="18"/>
        </w:rPr>
        <w:t xml:space="preserve">v priebehu plnenia zmluvy </w:t>
      </w:r>
      <w:r w:rsidR="33935C8F" w:rsidRPr="00D24448">
        <w:rPr>
          <w:rFonts w:ascii="Corbel" w:hAnsi="Corbel" w:cs="Segoe UI"/>
          <w:sz w:val="18"/>
          <w:szCs w:val="18"/>
        </w:rPr>
        <w:t xml:space="preserve">sa </w:t>
      </w:r>
      <w:r w:rsidRPr="00D24448">
        <w:rPr>
          <w:rFonts w:ascii="Corbel" w:hAnsi="Corbel" w:cs="Segoe UI"/>
          <w:sz w:val="18"/>
          <w:szCs w:val="18"/>
        </w:rPr>
        <w:t xml:space="preserve">stane platiteľom DPH, nemá nárok na zvýšenie ceny o DPH. </w:t>
      </w:r>
    </w:p>
    <w:p w14:paraId="7DD4B130" w14:textId="2E7CBF42" w:rsidR="00B92EE8" w:rsidRPr="00A15E71" w:rsidRDefault="00B92EE8" w:rsidP="007368AA">
      <w:pPr>
        <w:pStyle w:val="Nadpis5"/>
        <w:numPr>
          <w:ilvl w:val="0"/>
          <w:numId w:val="0"/>
        </w:numPr>
        <w:ind w:left="1008"/>
      </w:pPr>
      <w:bookmarkStart w:id="28" w:name="_Toc170200491"/>
      <w:r w:rsidRPr="00A15E71">
        <w:t>1</w:t>
      </w:r>
      <w:r w:rsidR="00C01C07" w:rsidRPr="00A15E71">
        <w:t>5</w:t>
      </w:r>
      <w:r w:rsidRPr="00A15E71">
        <w:t>. ZÁBEZPEKA PONUKY</w:t>
      </w:r>
      <w:bookmarkEnd w:id="28"/>
    </w:p>
    <w:p w14:paraId="670E4B0C" w14:textId="6A3AABC1" w:rsidR="005912CB" w:rsidRDefault="005912CB" w:rsidP="00FB335F">
      <w:pPr>
        <w:numPr>
          <w:ilvl w:val="1"/>
          <w:numId w:val="44"/>
        </w:numPr>
        <w:tabs>
          <w:tab w:val="clear" w:pos="2160"/>
          <w:tab w:val="clear" w:pos="2880"/>
          <w:tab w:val="clear" w:pos="4500"/>
        </w:tabs>
        <w:spacing w:after="160"/>
        <w:jc w:val="both"/>
        <w:rPr>
          <w:rFonts w:ascii="Corbel" w:eastAsiaTheme="minorHAnsi" w:hAnsi="Corbel"/>
          <w:sz w:val="18"/>
          <w:szCs w:val="18"/>
          <w:lang w:eastAsia="en-US"/>
        </w:rPr>
      </w:pPr>
      <w:r w:rsidRPr="00A15E71">
        <w:rPr>
          <w:rFonts w:ascii="Corbel" w:eastAsiaTheme="minorHAnsi" w:hAnsi="Corbel"/>
          <w:sz w:val="18"/>
          <w:szCs w:val="18"/>
          <w:lang w:eastAsia="en-US"/>
        </w:rPr>
        <w:t>Verejný obstarávateľ vyžaduje na zabezpečenie ponuky zloženie zábezpeky.</w:t>
      </w:r>
    </w:p>
    <w:p w14:paraId="2A61FDC7" w14:textId="3BC34577" w:rsidR="005912CB" w:rsidRPr="00D24448" w:rsidRDefault="005912CB" w:rsidP="00FB335F">
      <w:pPr>
        <w:numPr>
          <w:ilvl w:val="1"/>
          <w:numId w:val="44"/>
        </w:numPr>
        <w:tabs>
          <w:tab w:val="clear" w:pos="2160"/>
          <w:tab w:val="clear" w:pos="2880"/>
          <w:tab w:val="clear" w:pos="4500"/>
        </w:tabs>
        <w:spacing w:after="160"/>
        <w:jc w:val="both"/>
        <w:rPr>
          <w:rFonts w:ascii="Corbel" w:eastAsiaTheme="minorHAnsi" w:hAnsi="Corbel"/>
          <w:sz w:val="18"/>
          <w:szCs w:val="18"/>
          <w:lang w:eastAsia="en-US"/>
        </w:rPr>
      </w:pPr>
      <w:r w:rsidRPr="00D24448">
        <w:rPr>
          <w:rFonts w:ascii="Corbel" w:eastAsiaTheme="minorHAnsi" w:hAnsi="Corbel"/>
          <w:sz w:val="18"/>
          <w:szCs w:val="18"/>
          <w:lang w:eastAsia="en-US"/>
        </w:rPr>
        <w:t>Zábezpeka je stanovená</w:t>
      </w:r>
      <w:r w:rsidR="0028055B" w:rsidRPr="00D24448">
        <w:rPr>
          <w:rFonts w:ascii="Corbel" w:eastAsiaTheme="minorHAnsi" w:hAnsi="Corbel"/>
          <w:sz w:val="18"/>
          <w:szCs w:val="18"/>
          <w:lang w:eastAsia="en-US"/>
        </w:rPr>
        <w:t xml:space="preserve"> </w:t>
      </w:r>
      <w:r w:rsidRPr="00D24448">
        <w:rPr>
          <w:rFonts w:ascii="Corbel" w:eastAsiaTheme="minorHAnsi" w:hAnsi="Corbel"/>
          <w:sz w:val="18"/>
          <w:szCs w:val="18"/>
          <w:lang w:eastAsia="en-US"/>
        </w:rPr>
        <w:t>vo výške </w:t>
      </w:r>
      <w:r w:rsidR="00F54A92">
        <w:rPr>
          <w:rFonts w:ascii="Corbel" w:eastAsiaTheme="minorHAnsi" w:hAnsi="Corbel"/>
          <w:b/>
          <w:bCs/>
          <w:sz w:val="18"/>
          <w:szCs w:val="18"/>
          <w:lang w:eastAsia="en-US"/>
        </w:rPr>
        <w:t>70</w:t>
      </w:r>
      <w:r w:rsidR="000C36E1" w:rsidRPr="00F54A92">
        <w:rPr>
          <w:rFonts w:ascii="Corbel" w:eastAsiaTheme="minorHAnsi" w:hAnsi="Corbel"/>
          <w:b/>
          <w:bCs/>
          <w:i/>
          <w:iCs/>
          <w:sz w:val="18"/>
          <w:szCs w:val="18"/>
          <w:lang w:eastAsia="en-US"/>
        </w:rPr>
        <w:t xml:space="preserve"> 000</w:t>
      </w:r>
      <w:r w:rsidR="00237F12" w:rsidRPr="00F54A92">
        <w:rPr>
          <w:rFonts w:ascii="Corbel" w:eastAsiaTheme="minorHAnsi" w:hAnsi="Corbel"/>
          <w:b/>
          <w:bCs/>
          <w:i/>
          <w:iCs/>
          <w:sz w:val="18"/>
          <w:szCs w:val="18"/>
          <w:lang w:eastAsia="en-US"/>
        </w:rPr>
        <w:t>,00</w:t>
      </w:r>
      <w:r w:rsidRPr="00D24448">
        <w:rPr>
          <w:rFonts w:ascii="Corbel" w:eastAsiaTheme="minorHAnsi" w:hAnsi="Corbel"/>
          <w:b/>
          <w:bCs/>
          <w:i/>
          <w:iCs/>
          <w:sz w:val="18"/>
          <w:szCs w:val="18"/>
          <w:lang w:eastAsia="en-US"/>
        </w:rPr>
        <w:t xml:space="preserve"> </w:t>
      </w:r>
      <w:r w:rsidR="00632E86" w:rsidRPr="00D24448">
        <w:rPr>
          <w:rFonts w:ascii="Corbel" w:eastAsiaTheme="minorHAnsi" w:hAnsi="Corbel"/>
          <w:b/>
          <w:bCs/>
          <w:i/>
          <w:iCs/>
          <w:sz w:val="18"/>
          <w:szCs w:val="18"/>
          <w:lang w:eastAsia="en-US"/>
        </w:rPr>
        <w:t>EUR.</w:t>
      </w:r>
    </w:p>
    <w:p w14:paraId="0C517CC9" w14:textId="77777777" w:rsidR="005912CB" w:rsidRPr="00A15E71" w:rsidRDefault="005912CB" w:rsidP="006C0F10">
      <w:pPr>
        <w:contextualSpacing/>
        <w:jc w:val="both"/>
        <w:rPr>
          <w:rFonts w:ascii="Corbel" w:eastAsiaTheme="minorHAnsi" w:hAnsi="Corbel"/>
          <w:sz w:val="18"/>
          <w:szCs w:val="18"/>
          <w:lang w:eastAsia="en-US"/>
        </w:rPr>
      </w:pPr>
      <w:r w:rsidRPr="00A15E71">
        <w:rPr>
          <w:rFonts w:ascii="Corbel" w:eastAsiaTheme="minorHAnsi" w:hAnsi="Corbel"/>
          <w:sz w:val="18"/>
          <w:szCs w:val="18"/>
          <w:lang w:eastAsia="en-US"/>
        </w:rPr>
        <w:t xml:space="preserve">              Spôsob zloženia zábezpeky: </w:t>
      </w:r>
    </w:p>
    <w:p w14:paraId="2D2CD50E" w14:textId="5A0A38BA" w:rsidR="005912CB" w:rsidRPr="00A15E71" w:rsidRDefault="005912CB" w:rsidP="00FB335F">
      <w:pPr>
        <w:numPr>
          <w:ilvl w:val="0"/>
          <w:numId w:val="12"/>
        </w:numPr>
        <w:tabs>
          <w:tab w:val="clear" w:pos="2160"/>
          <w:tab w:val="clear" w:pos="2880"/>
          <w:tab w:val="clear" w:pos="4500"/>
        </w:tabs>
        <w:spacing w:after="160"/>
        <w:contextualSpacing/>
        <w:jc w:val="both"/>
        <w:rPr>
          <w:rFonts w:ascii="Corbel" w:eastAsiaTheme="minorHAnsi" w:hAnsi="Corbel"/>
          <w:sz w:val="18"/>
          <w:szCs w:val="18"/>
          <w:lang w:eastAsia="en-US"/>
        </w:rPr>
      </w:pPr>
      <w:r w:rsidRPr="00A15E71">
        <w:rPr>
          <w:rFonts w:ascii="Corbel" w:eastAsiaTheme="minorHAnsi" w:hAnsi="Corbel"/>
          <w:sz w:val="18"/>
          <w:szCs w:val="18"/>
          <w:lang w:eastAsia="en-US"/>
        </w:rPr>
        <w:t>zložením finančných prostriedkov uchádzača na bankový účet verejného obstarávateľa</w:t>
      </w:r>
      <w:r w:rsidR="007600E0" w:rsidRPr="00A15E71">
        <w:rPr>
          <w:rFonts w:ascii="Corbel" w:eastAsiaTheme="minorHAnsi" w:hAnsi="Corbel"/>
          <w:sz w:val="18"/>
          <w:szCs w:val="18"/>
          <w:lang w:eastAsia="en-US"/>
        </w:rPr>
        <w:t>,</w:t>
      </w:r>
    </w:p>
    <w:p w14:paraId="2BF6501B" w14:textId="552F15AE" w:rsidR="005912CB" w:rsidRPr="00A15E71" w:rsidRDefault="005912CB" w:rsidP="00FB335F">
      <w:pPr>
        <w:numPr>
          <w:ilvl w:val="0"/>
          <w:numId w:val="12"/>
        </w:numPr>
        <w:tabs>
          <w:tab w:val="clear" w:pos="2160"/>
          <w:tab w:val="clear" w:pos="2880"/>
          <w:tab w:val="clear" w:pos="4500"/>
        </w:tabs>
        <w:spacing w:after="160"/>
        <w:contextualSpacing/>
        <w:jc w:val="both"/>
        <w:rPr>
          <w:rFonts w:ascii="Corbel" w:eastAsiaTheme="minorHAnsi" w:hAnsi="Corbel"/>
          <w:sz w:val="18"/>
          <w:szCs w:val="18"/>
          <w:lang w:eastAsia="en-US"/>
        </w:rPr>
      </w:pPr>
      <w:r w:rsidRPr="00A15E71">
        <w:rPr>
          <w:rFonts w:ascii="Corbel" w:eastAsiaTheme="minorHAnsi" w:hAnsi="Corbel"/>
          <w:sz w:val="18"/>
          <w:szCs w:val="18"/>
          <w:lang w:eastAsia="en-US"/>
        </w:rPr>
        <w:t>poskytnutím bankovej záruky</w:t>
      </w:r>
      <w:r w:rsidR="007600E0" w:rsidRPr="00A15E71">
        <w:rPr>
          <w:rFonts w:ascii="Corbel" w:eastAsiaTheme="minorHAnsi" w:hAnsi="Corbel"/>
          <w:sz w:val="18"/>
          <w:szCs w:val="18"/>
          <w:lang w:eastAsia="en-US"/>
        </w:rPr>
        <w:t>,</w:t>
      </w:r>
    </w:p>
    <w:p w14:paraId="236BE35E" w14:textId="4B0A0262" w:rsidR="005912CB" w:rsidRPr="00A15E71" w:rsidRDefault="005912CB" w:rsidP="00FB335F">
      <w:pPr>
        <w:numPr>
          <w:ilvl w:val="0"/>
          <w:numId w:val="12"/>
        </w:numPr>
        <w:tabs>
          <w:tab w:val="clear" w:pos="2160"/>
          <w:tab w:val="clear" w:pos="2880"/>
          <w:tab w:val="clear" w:pos="4500"/>
        </w:tabs>
        <w:spacing w:after="160"/>
        <w:ind w:left="714" w:hanging="357"/>
        <w:jc w:val="both"/>
        <w:rPr>
          <w:rFonts w:ascii="Corbel" w:eastAsiaTheme="minorHAnsi" w:hAnsi="Corbel"/>
          <w:sz w:val="18"/>
          <w:szCs w:val="18"/>
          <w:lang w:eastAsia="en-US"/>
        </w:rPr>
      </w:pPr>
      <w:r w:rsidRPr="00A15E71">
        <w:rPr>
          <w:rFonts w:ascii="Corbel" w:eastAsiaTheme="minorHAnsi" w:hAnsi="Corbel"/>
          <w:sz w:val="18"/>
          <w:szCs w:val="18"/>
          <w:lang w:eastAsia="en-US"/>
        </w:rPr>
        <w:t>poistením záruky</w:t>
      </w:r>
      <w:r w:rsidR="007600E0" w:rsidRPr="00A15E71">
        <w:rPr>
          <w:rFonts w:ascii="Corbel" w:eastAsiaTheme="minorHAnsi" w:hAnsi="Corbel"/>
          <w:sz w:val="18"/>
          <w:szCs w:val="18"/>
          <w:lang w:eastAsia="en-US"/>
        </w:rPr>
        <w:t>.</w:t>
      </w:r>
    </w:p>
    <w:p w14:paraId="7D84F4A5" w14:textId="27D75837" w:rsidR="00990BB6" w:rsidRDefault="005912CB" w:rsidP="005B3375">
      <w:pPr>
        <w:spacing w:before="120" w:after="120"/>
        <w:jc w:val="both"/>
        <w:rPr>
          <w:rFonts w:ascii="Corbel" w:eastAsiaTheme="minorHAnsi" w:hAnsi="Corbel"/>
          <w:sz w:val="18"/>
          <w:szCs w:val="18"/>
          <w:lang w:eastAsia="en-US"/>
        </w:rPr>
      </w:pPr>
      <w:r w:rsidRPr="00A15E71">
        <w:rPr>
          <w:rFonts w:ascii="Corbel" w:eastAsiaTheme="minorHAnsi" w:hAnsi="Corbel"/>
          <w:sz w:val="18"/>
          <w:szCs w:val="18"/>
          <w:lang w:eastAsia="en-US"/>
        </w:rPr>
        <w:t xml:space="preserve">Spôsob zloženia zábezpeky si vyberie uchádzač. </w:t>
      </w:r>
    </w:p>
    <w:p w14:paraId="7749944D" w14:textId="7D9B9010" w:rsidR="005912CB" w:rsidRPr="00A15E71" w:rsidRDefault="005912CB" w:rsidP="00FB335F">
      <w:pPr>
        <w:numPr>
          <w:ilvl w:val="1"/>
          <w:numId w:val="44"/>
        </w:numPr>
        <w:tabs>
          <w:tab w:val="clear" w:pos="2160"/>
          <w:tab w:val="clear" w:pos="2880"/>
          <w:tab w:val="clear" w:pos="4500"/>
        </w:tabs>
        <w:spacing w:after="160"/>
        <w:jc w:val="both"/>
        <w:rPr>
          <w:rFonts w:ascii="Corbel" w:eastAsiaTheme="minorHAnsi" w:hAnsi="Corbel"/>
          <w:sz w:val="18"/>
          <w:szCs w:val="18"/>
          <w:lang w:eastAsia="en-US"/>
        </w:rPr>
      </w:pPr>
      <w:r w:rsidRPr="00A15E71">
        <w:rPr>
          <w:rFonts w:ascii="Corbel" w:eastAsiaTheme="minorHAnsi" w:hAnsi="Corbel"/>
          <w:sz w:val="18"/>
          <w:szCs w:val="18"/>
          <w:lang w:eastAsia="en-US"/>
        </w:rPr>
        <w:t>Podmienky zloženia zábezpeky</w:t>
      </w:r>
    </w:p>
    <w:p w14:paraId="5CCB4DE0" w14:textId="6A9254BA" w:rsidR="005912CB" w:rsidRPr="00A15E71" w:rsidRDefault="00B01404" w:rsidP="006C0F10">
      <w:pPr>
        <w:tabs>
          <w:tab w:val="clear" w:pos="2160"/>
          <w:tab w:val="clear" w:pos="2880"/>
          <w:tab w:val="clear" w:pos="4500"/>
          <w:tab w:val="left" w:pos="851"/>
        </w:tabs>
        <w:spacing w:after="160"/>
        <w:contextualSpacing/>
        <w:rPr>
          <w:rFonts w:ascii="Corbel" w:eastAsiaTheme="minorHAnsi" w:hAnsi="Corbel"/>
          <w:sz w:val="18"/>
          <w:szCs w:val="18"/>
          <w:lang w:eastAsia="en-US"/>
        </w:rPr>
      </w:pPr>
      <w:r w:rsidRPr="00A15E71">
        <w:rPr>
          <w:rFonts w:ascii="Corbel" w:eastAsiaTheme="minorHAnsi" w:hAnsi="Corbel"/>
          <w:sz w:val="18"/>
          <w:szCs w:val="18"/>
          <w:lang w:eastAsia="en-US"/>
        </w:rPr>
        <w:t xml:space="preserve">15.3.1      </w:t>
      </w:r>
      <w:r w:rsidR="005912CB" w:rsidRPr="00A15E71">
        <w:rPr>
          <w:rFonts w:ascii="Corbel" w:eastAsiaTheme="minorHAnsi" w:hAnsi="Corbel"/>
          <w:sz w:val="18"/>
          <w:szCs w:val="18"/>
          <w:lang w:eastAsia="en-US"/>
        </w:rPr>
        <w:t>zložením finančných prostriedkov na bankový účet verejného obstarávateľa</w:t>
      </w:r>
    </w:p>
    <w:p w14:paraId="7E77669C" w14:textId="77777777" w:rsidR="005912CB" w:rsidRPr="00A15E71" w:rsidRDefault="005912CB" w:rsidP="00FB335F">
      <w:pPr>
        <w:numPr>
          <w:ilvl w:val="2"/>
          <w:numId w:val="13"/>
        </w:numPr>
        <w:tabs>
          <w:tab w:val="clear" w:pos="2160"/>
          <w:tab w:val="clear" w:pos="2880"/>
          <w:tab w:val="clear" w:pos="4500"/>
        </w:tabs>
        <w:spacing w:after="160"/>
        <w:contextualSpacing/>
        <w:jc w:val="both"/>
        <w:rPr>
          <w:rFonts w:ascii="Corbel" w:eastAsiaTheme="minorHAnsi" w:hAnsi="Corbel"/>
          <w:sz w:val="18"/>
          <w:szCs w:val="18"/>
          <w:lang w:eastAsia="en-US"/>
        </w:rPr>
      </w:pPr>
      <w:r w:rsidRPr="00A15E71">
        <w:rPr>
          <w:rFonts w:ascii="Corbel" w:eastAsiaTheme="minorHAnsi" w:hAnsi="Corbel"/>
          <w:sz w:val="18"/>
          <w:szCs w:val="18"/>
          <w:lang w:eastAsia="en-US"/>
        </w:rPr>
        <w:t>finančné prostriedky musia byť zložené v uvedenej čiastke na bankový účet verejného obstarávateľa vedený v:</w:t>
      </w:r>
    </w:p>
    <w:tbl>
      <w:tblPr>
        <w:tblStyle w:val="Mriekatabuky"/>
        <w:tblW w:w="0" w:type="auto"/>
        <w:tblInd w:w="1080" w:type="dxa"/>
        <w:tblLook w:val="04A0" w:firstRow="1" w:lastRow="0" w:firstColumn="1" w:lastColumn="0" w:noHBand="0" w:noVBand="1"/>
      </w:tblPr>
      <w:tblGrid>
        <w:gridCol w:w="3983"/>
        <w:gridCol w:w="3997"/>
      </w:tblGrid>
      <w:tr w:rsidR="005912CB" w:rsidRPr="00A15E71" w14:paraId="64270030" w14:textId="77777777" w:rsidTr="001C7A80">
        <w:tc>
          <w:tcPr>
            <w:tcW w:w="3984" w:type="dxa"/>
            <w:vAlign w:val="bottom"/>
          </w:tcPr>
          <w:p w14:paraId="45A85F84" w14:textId="77777777" w:rsidR="005912CB" w:rsidRPr="00A15E71" w:rsidRDefault="005912CB" w:rsidP="001C7A80">
            <w:pPr>
              <w:contextualSpacing/>
              <w:rPr>
                <w:rFonts w:ascii="Corbel" w:eastAsiaTheme="minorHAnsi" w:hAnsi="Corbel"/>
                <w:sz w:val="18"/>
                <w:szCs w:val="18"/>
                <w:lang w:eastAsia="en-US"/>
              </w:rPr>
            </w:pPr>
            <w:r w:rsidRPr="00A15E71">
              <w:rPr>
                <w:rFonts w:ascii="Corbel" w:eastAsiaTheme="minorHAnsi" w:hAnsi="Corbel"/>
                <w:sz w:val="18"/>
                <w:szCs w:val="18"/>
                <w:lang w:eastAsia="en-US"/>
              </w:rPr>
              <w:t>Banka:</w:t>
            </w:r>
          </w:p>
        </w:tc>
        <w:tc>
          <w:tcPr>
            <w:tcW w:w="3998" w:type="dxa"/>
            <w:vAlign w:val="bottom"/>
          </w:tcPr>
          <w:p w14:paraId="2BB1EEE8" w14:textId="77777777" w:rsidR="005912CB" w:rsidRPr="00A15E71" w:rsidRDefault="005912CB" w:rsidP="00D95A4A">
            <w:pPr>
              <w:contextualSpacing/>
              <w:rPr>
                <w:rFonts w:ascii="Corbel" w:eastAsiaTheme="minorHAnsi" w:hAnsi="Corbel"/>
                <w:sz w:val="18"/>
                <w:szCs w:val="18"/>
                <w:lang w:eastAsia="en-US"/>
              </w:rPr>
            </w:pPr>
            <w:r w:rsidRPr="00A15E71">
              <w:rPr>
                <w:rFonts w:ascii="Corbel" w:eastAsiaTheme="minorHAnsi" w:hAnsi="Corbel"/>
                <w:sz w:val="18"/>
                <w:szCs w:val="18"/>
                <w:lang w:eastAsia="en-US"/>
              </w:rPr>
              <w:t>Štátna pokladnica</w:t>
            </w:r>
          </w:p>
        </w:tc>
      </w:tr>
      <w:tr w:rsidR="005912CB" w:rsidRPr="00A15E71" w14:paraId="35946CDB" w14:textId="77777777">
        <w:tc>
          <w:tcPr>
            <w:tcW w:w="3984" w:type="dxa"/>
            <w:vAlign w:val="center"/>
          </w:tcPr>
          <w:p w14:paraId="473F1D56" w14:textId="77777777" w:rsidR="005912CB" w:rsidRPr="00A15E71" w:rsidRDefault="005912CB" w:rsidP="006C0F10">
            <w:pPr>
              <w:contextualSpacing/>
              <w:rPr>
                <w:rFonts w:ascii="Corbel" w:eastAsiaTheme="minorEastAsia" w:hAnsi="Corbel"/>
                <w:sz w:val="18"/>
                <w:szCs w:val="18"/>
                <w:lang w:eastAsia="en-US"/>
              </w:rPr>
            </w:pPr>
            <w:r w:rsidRPr="00A15E71">
              <w:rPr>
                <w:rFonts w:ascii="Corbel" w:eastAsiaTheme="minorEastAsia" w:hAnsi="Corbel"/>
                <w:sz w:val="18"/>
                <w:szCs w:val="18"/>
                <w:lang w:eastAsia="en-US"/>
              </w:rPr>
              <w:t>IBAN:</w:t>
            </w:r>
          </w:p>
        </w:tc>
        <w:tc>
          <w:tcPr>
            <w:tcW w:w="3998" w:type="dxa"/>
            <w:vAlign w:val="center"/>
          </w:tcPr>
          <w:p w14:paraId="6EEA8244" w14:textId="49099CB7" w:rsidR="005912CB" w:rsidRPr="00A15E71" w:rsidRDefault="00530997" w:rsidP="006C0F10">
            <w:pPr>
              <w:contextualSpacing/>
              <w:rPr>
                <w:rFonts w:ascii="Corbel" w:eastAsiaTheme="minorEastAsia" w:hAnsi="Corbel"/>
                <w:sz w:val="18"/>
                <w:szCs w:val="18"/>
                <w:highlight w:val="yellow"/>
                <w:lang w:eastAsia="en-US"/>
              </w:rPr>
            </w:pPr>
            <w:r w:rsidRPr="00A15E71">
              <w:rPr>
                <w:rFonts w:ascii="Corbel" w:hAnsi="Corbel"/>
                <w:sz w:val="18"/>
                <w:szCs w:val="18"/>
              </w:rPr>
              <w:t>SK20 8180 0000 0070 0008 3194</w:t>
            </w:r>
          </w:p>
        </w:tc>
      </w:tr>
      <w:tr w:rsidR="005912CB" w:rsidRPr="00A15E71" w14:paraId="56251DFA" w14:textId="77777777" w:rsidTr="0093177A">
        <w:trPr>
          <w:trHeight w:val="298"/>
        </w:trPr>
        <w:tc>
          <w:tcPr>
            <w:tcW w:w="3984" w:type="dxa"/>
            <w:vAlign w:val="bottom"/>
          </w:tcPr>
          <w:p w14:paraId="1A20D4AB" w14:textId="72C4CAA8" w:rsidR="004847C4" w:rsidRPr="004847C4" w:rsidRDefault="005912CB" w:rsidP="004847C4">
            <w:pPr>
              <w:contextualSpacing/>
              <w:rPr>
                <w:rFonts w:ascii="Corbel" w:eastAsiaTheme="minorHAnsi" w:hAnsi="Corbel"/>
                <w:sz w:val="18"/>
                <w:szCs w:val="18"/>
                <w:lang w:eastAsia="en-US"/>
              </w:rPr>
            </w:pPr>
            <w:r w:rsidRPr="00A15E71">
              <w:rPr>
                <w:rFonts w:ascii="Corbel" w:eastAsiaTheme="minorHAnsi" w:hAnsi="Corbel"/>
                <w:sz w:val="18"/>
                <w:szCs w:val="18"/>
                <w:lang w:eastAsia="en-US"/>
              </w:rPr>
              <w:t>BIC/SWIFT:</w:t>
            </w:r>
          </w:p>
        </w:tc>
        <w:tc>
          <w:tcPr>
            <w:tcW w:w="3998" w:type="dxa"/>
            <w:vAlign w:val="bottom"/>
          </w:tcPr>
          <w:p w14:paraId="16D7214C" w14:textId="3D74A744" w:rsidR="004847C4" w:rsidRPr="004847C4" w:rsidRDefault="005912CB" w:rsidP="004847C4">
            <w:pPr>
              <w:contextualSpacing/>
              <w:rPr>
                <w:rFonts w:ascii="Corbel" w:eastAsiaTheme="minorHAnsi" w:hAnsi="Corbel"/>
                <w:sz w:val="18"/>
                <w:szCs w:val="18"/>
                <w:lang w:eastAsia="en-US"/>
              </w:rPr>
            </w:pPr>
            <w:r w:rsidRPr="00A15E71">
              <w:rPr>
                <w:rFonts w:ascii="Corbel" w:eastAsiaTheme="minorHAnsi" w:hAnsi="Corbel"/>
                <w:sz w:val="18"/>
                <w:szCs w:val="18"/>
                <w:lang w:eastAsia="en-US"/>
              </w:rPr>
              <w:t>SPSRSKBA</w:t>
            </w:r>
          </w:p>
        </w:tc>
      </w:tr>
      <w:tr w:rsidR="005912CB" w:rsidRPr="00A15E71" w14:paraId="46132ACC" w14:textId="77777777">
        <w:trPr>
          <w:trHeight w:val="273"/>
        </w:trPr>
        <w:tc>
          <w:tcPr>
            <w:tcW w:w="3984" w:type="dxa"/>
            <w:vAlign w:val="center"/>
          </w:tcPr>
          <w:p w14:paraId="68FBD097" w14:textId="77777777" w:rsidR="005912CB" w:rsidRPr="00A15E71" w:rsidRDefault="005912CB" w:rsidP="006C0F10">
            <w:pPr>
              <w:contextualSpacing/>
              <w:rPr>
                <w:rFonts w:ascii="Corbel" w:eastAsiaTheme="minorHAnsi" w:hAnsi="Corbel"/>
                <w:sz w:val="18"/>
                <w:szCs w:val="18"/>
                <w:lang w:eastAsia="en-US"/>
              </w:rPr>
            </w:pPr>
            <w:r w:rsidRPr="00A15E71">
              <w:rPr>
                <w:rFonts w:ascii="Corbel" w:eastAsiaTheme="minorHAnsi" w:hAnsi="Corbel"/>
                <w:sz w:val="18"/>
                <w:szCs w:val="18"/>
                <w:lang w:eastAsia="en-US"/>
              </w:rPr>
              <w:t>Variabilný symbol:</w:t>
            </w:r>
          </w:p>
        </w:tc>
        <w:tc>
          <w:tcPr>
            <w:tcW w:w="3998" w:type="dxa"/>
            <w:vAlign w:val="center"/>
          </w:tcPr>
          <w:p w14:paraId="1F7E29B8" w14:textId="243119B7" w:rsidR="005912CB" w:rsidRPr="00A15E71" w:rsidRDefault="00966EEF" w:rsidP="006C0F10">
            <w:pPr>
              <w:pStyle w:val="Zkladntext3"/>
              <w:jc w:val="left"/>
              <w:rPr>
                <w:rFonts w:ascii="Corbel" w:hAnsi="Corbel" w:cs="Segoe UI"/>
                <w:b/>
                <w:bCs/>
                <w:color w:val="000000"/>
                <w:sz w:val="18"/>
                <w:szCs w:val="18"/>
              </w:rPr>
            </w:pPr>
            <w:r>
              <w:rPr>
                <w:rFonts w:ascii="Corbel" w:eastAsia="Corbel" w:hAnsi="Corbel" w:cs="Corbel"/>
                <w:color w:val="auto"/>
                <w:sz w:val="18"/>
                <w:szCs w:val="18"/>
              </w:rPr>
              <w:t>2377</w:t>
            </w:r>
            <w:r w:rsidR="00514AC5" w:rsidRPr="00A15E71">
              <w:rPr>
                <w:rFonts w:ascii="Corbel" w:eastAsia="Corbel" w:hAnsi="Corbel" w:cs="Corbel"/>
                <w:color w:val="auto"/>
                <w:sz w:val="18"/>
                <w:szCs w:val="18"/>
              </w:rPr>
              <w:t>/202</w:t>
            </w:r>
            <w:r w:rsidR="008B0D9F">
              <w:rPr>
                <w:rFonts w:ascii="Corbel" w:eastAsia="Corbel" w:hAnsi="Corbel" w:cs="Corbel"/>
                <w:color w:val="auto"/>
                <w:sz w:val="18"/>
                <w:szCs w:val="18"/>
              </w:rPr>
              <w:t>5</w:t>
            </w:r>
          </w:p>
        </w:tc>
      </w:tr>
      <w:tr w:rsidR="005912CB" w:rsidRPr="00A15E71" w14:paraId="23E4F2C9" w14:textId="77777777">
        <w:tc>
          <w:tcPr>
            <w:tcW w:w="3984" w:type="dxa"/>
            <w:vAlign w:val="center"/>
          </w:tcPr>
          <w:p w14:paraId="685D9B5D" w14:textId="200874AA" w:rsidR="005912CB" w:rsidRPr="00A15E71" w:rsidRDefault="005912CB" w:rsidP="006C0F10">
            <w:pPr>
              <w:contextualSpacing/>
              <w:rPr>
                <w:rFonts w:ascii="Corbel" w:eastAsiaTheme="minorHAnsi" w:hAnsi="Corbel"/>
                <w:sz w:val="18"/>
                <w:szCs w:val="18"/>
                <w:lang w:eastAsia="en-US"/>
              </w:rPr>
            </w:pPr>
            <w:r w:rsidRPr="00A15E71">
              <w:rPr>
                <w:rFonts w:ascii="Corbel" w:eastAsiaTheme="minorHAnsi" w:hAnsi="Corbel"/>
                <w:sz w:val="18"/>
                <w:szCs w:val="18"/>
                <w:lang w:eastAsia="en-US"/>
              </w:rPr>
              <w:t>Doplňujúci údaj</w:t>
            </w:r>
            <w:r w:rsidR="00C956BF" w:rsidRPr="00A15E71">
              <w:rPr>
                <w:rFonts w:ascii="Corbel" w:eastAsiaTheme="minorHAnsi" w:hAnsi="Corbel"/>
                <w:sz w:val="18"/>
                <w:szCs w:val="18"/>
                <w:lang w:eastAsia="en-US"/>
              </w:rPr>
              <w:t>, poznámka</w:t>
            </w:r>
            <w:r w:rsidRPr="00A15E71">
              <w:rPr>
                <w:rFonts w:ascii="Corbel" w:eastAsiaTheme="minorHAnsi" w:hAnsi="Corbel"/>
                <w:sz w:val="18"/>
                <w:szCs w:val="18"/>
                <w:lang w:eastAsia="en-US"/>
              </w:rPr>
              <w:t>:</w:t>
            </w:r>
          </w:p>
        </w:tc>
        <w:tc>
          <w:tcPr>
            <w:tcW w:w="3998" w:type="dxa"/>
            <w:vAlign w:val="center"/>
          </w:tcPr>
          <w:p w14:paraId="6A1E3505" w14:textId="0D52D858" w:rsidR="005912CB" w:rsidRPr="00A15E71" w:rsidRDefault="00A64DDA" w:rsidP="00C956BF">
            <w:pPr>
              <w:pStyle w:val="Zkladntext3"/>
              <w:jc w:val="left"/>
              <w:rPr>
                <w:rFonts w:ascii="Corbel" w:eastAsiaTheme="minorHAnsi" w:hAnsi="Corbel"/>
                <w:sz w:val="18"/>
                <w:szCs w:val="18"/>
                <w:lang w:eastAsia="en-US"/>
              </w:rPr>
            </w:pPr>
            <w:r w:rsidRPr="00A64DDA">
              <w:rPr>
                <w:rFonts w:ascii="Corbel" w:eastAsiaTheme="minorHAnsi" w:hAnsi="Corbel"/>
                <w:color w:val="auto"/>
                <w:sz w:val="18"/>
                <w:szCs w:val="18"/>
              </w:rPr>
              <w:t xml:space="preserve">Systém </w:t>
            </w:r>
          </w:p>
        </w:tc>
      </w:tr>
    </w:tbl>
    <w:p w14:paraId="2142C710" w14:textId="77777777" w:rsidR="005912CB" w:rsidRPr="00A15E71" w:rsidRDefault="005912CB" w:rsidP="006C0F10">
      <w:pPr>
        <w:jc w:val="both"/>
        <w:rPr>
          <w:rFonts w:ascii="Corbel" w:eastAsiaTheme="minorHAnsi" w:hAnsi="Corbel"/>
          <w:sz w:val="18"/>
          <w:szCs w:val="18"/>
          <w:lang w:eastAsia="en-US"/>
        </w:rPr>
      </w:pPr>
    </w:p>
    <w:p w14:paraId="19DB7394" w14:textId="6C480C1B" w:rsidR="005912CB" w:rsidRPr="00A15E71" w:rsidRDefault="005912CB"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 xml:space="preserve">finančné prostriedky musia byť pripísané na účet verejného obstarávateľa najneskôr </w:t>
      </w:r>
      <w:r w:rsidR="00E4099F" w:rsidRPr="00A15E71">
        <w:rPr>
          <w:rFonts w:ascii="Corbel" w:eastAsiaTheme="minorHAnsi" w:hAnsi="Corbel"/>
          <w:sz w:val="18"/>
          <w:szCs w:val="18"/>
          <w:lang w:eastAsia="en-US"/>
        </w:rPr>
        <w:t xml:space="preserve">do </w:t>
      </w:r>
      <w:r w:rsidRPr="00A15E71">
        <w:rPr>
          <w:rFonts w:ascii="Corbel" w:eastAsiaTheme="minorHAnsi" w:hAnsi="Corbel"/>
          <w:sz w:val="18"/>
          <w:szCs w:val="18"/>
          <w:lang w:eastAsia="en-US"/>
        </w:rPr>
        <w:t>uplynutia lehoty na predkladanie ponúk,</w:t>
      </w:r>
    </w:p>
    <w:p w14:paraId="12EDA22D" w14:textId="77777777" w:rsidR="005912CB" w:rsidRPr="00A15E71" w:rsidRDefault="005912CB"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doba platnosti zábezpeky vo forme zloženia finančných prostriedkov na účet verejného obstarávateľa musí byť počas celej lehoty viazanosti ponúk,</w:t>
      </w:r>
    </w:p>
    <w:p w14:paraId="41734EAC" w14:textId="77777777" w:rsidR="005912CB" w:rsidRPr="00A15E71" w:rsidRDefault="005912CB"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súčasťou ponuky uchádzača musí byť výpis z bankového účtu, ktorým uchádzač preukáže, že v prospech účtu verejného obstarávateľa boli poukázané finančné prostriedky vo výške zodpovedajúcej výške zábezpeky.</w:t>
      </w:r>
    </w:p>
    <w:p w14:paraId="7F9DEA68" w14:textId="5D8E8AC5" w:rsidR="005912CB" w:rsidRPr="00A15E71" w:rsidRDefault="00673368" w:rsidP="006C0F10">
      <w:pPr>
        <w:tabs>
          <w:tab w:val="clear" w:pos="2160"/>
          <w:tab w:val="clear" w:pos="2880"/>
          <w:tab w:val="clear" w:pos="4500"/>
        </w:tabs>
        <w:spacing w:after="160"/>
        <w:contextualSpacing/>
        <w:rPr>
          <w:rFonts w:ascii="Corbel" w:eastAsiaTheme="minorHAnsi" w:hAnsi="Corbel"/>
          <w:sz w:val="18"/>
          <w:szCs w:val="18"/>
          <w:lang w:eastAsia="en-US"/>
        </w:rPr>
      </w:pPr>
      <w:r w:rsidRPr="00A15E71">
        <w:rPr>
          <w:rFonts w:ascii="Corbel" w:eastAsiaTheme="minorHAnsi" w:hAnsi="Corbel"/>
          <w:sz w:val="18"/>
          <w:szCs w:val="18"/>
          <w:lang w:eastAsia="en-US"/>
        </w:rPr>
        <w:t xml:space="preserve">15.3.2      </w:t>
      </w:r>
      <w:r w:rsidR="005912CB" w:rsidRPr="00A15E71">
        <w:rPr>
          <w:rFonts w:ascii="Corbel" w:eastAsiaTheme="minorHAnsi" w:hAnsi="Corbel"/>
          <w:sz w:val="18"/>
          <w:szCs w:val="18"/>
          <w:lang w:eastAsia="en-US"/>
        </w:rPr>
        <w:t>poskytnutím bankovej záruky za uchádzača</w:t>
      </w:r>
    </w:p>
    <w:p w14:paraId="68369463" w14:textId="77777777" w:rsidR="005912CB" w:rsidRPr="00A15E71" w:rsidRDefault="005912CB"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banková záruka za uchádzača môže byť poskytnutá bankou so sídlom v Slovenskej republike, pobočkou zahraničnej banky v Slovenskej republike alebo zahraničnou bankou (ďalej len „banka“),</w:t>
      </w:r>
    </w:p>
    <w:p w14:paraId="10E77681" w14:textId="4798FB27" w:rsidR="005912CB" w:rsidRPr="00A15E71" w:rsidRDefault="00305198"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 xml:space="preserve">zo </w:t>
      </w:r>
      <w:r w:rsidR="005912CB" w:rsidRPr="00A15E71">
        <w:rPr>
          <w:rFonts w:ascii="Corbel" w:eastAsiaTheme="minorHAnsi" w:hAnsi="Corbel"/>
          <w:sz w:val="18"/>
          <w:szCs w:val="18"/>
          <w:lang w:eastAsia="en-US"/>
        </w:rPr>
        <w:t> záručnej listin</w:t>
      </w:r>
      <w:r w:rsidRPr="00A15E71">
        <w:rPr>
          <w:rFonts w:ascii="Corbel" w:eastAsiaTheme="minorHAnsi" w:hAnsi="Corbel"/>
          <w:sz w:val="18"/>
          <w:szCs w:val="18"/>
          <w:lang w:eastAsia="en-US"/>
        </w:rPr>
        <w:t>y</w:t>
      </w:r>
      <w:r w:rsidR="00BA0718" w:rsidRPr="00A15E71">
        <w:rPr>
          <w:rFonts w:ascii="Corbel" w:eastAsiaTheme="minorHAnsi" w:hAnsi="Corbel"/>
          <w:sz w:val="18"/>
          <w:szCs w:val="18"/>
          <w:lang w:eastAsia="en-US"/>
        </w:rPr>
        <w:t xml:space="preserve"> vystavenej bankou musí vyplývať, </w:t>
      </w:r>
      <w:r w:rsidR="005912CB" w:rsidRPr="00A15E71">
        <w:rPr>
          <w:rFonts w:ascii="Corbel" w:eastAsiaTheme="minorHAnsi" w:hAnsi="Corbel"/>
          <w:sz w:val="18"/>
          <w:szCs w:val="18"/>
          <w:lang w:eastAsia="en-US"/>
        </w:rPr>
        <w:t>že neodvolateľne, bez akýchkoľvek námietok uspokojí verejného obstarávateľa do výšky finančných prostriedkov, ktoré verejný obstarávateľ požaduje ako zábezpeku viazanosti ponuky uchádzača, v prípade, ak uchádzač odstúpi od svojej ponuky</w:t>
      </w:r>
      <w:r w:rsidR="007C64A5" w:rsidRPr="00A15E71">
        <w:rPr>
          <w:rFonts w:ascii="Corbel" w:eastAsiaTheme="minorHAnsi" w:hAnsi="Corbel"/>
          <w:sz w:val="18"/>
          <w:szCs w:val="18"/>
          <w:lang w:eastAsia="en-US"/>
        </w:rPr>
        <w:t xml:space="preserve"> alebo neposkytne súčinnosť na podpis zmluvy</w:t>
      </w:r>
      <w:r w:rsidR="005912CB" w:rsidRPr="00A15E71">
        <w:rPr>
          <w:rFonts w:ascii="Corbel" w:eastAsiaTheme="minorHAnsi" w:hAnsi="Corbel"/>
          <w:sz w:val="18"/>
          <w:szCs w:val="18"/>
          <w:lang w:eastAsia="en-US"/>
        </w:rPr>
        <w:t xml:space="preserve"> v lehote viazanosti ponúk a verejný obstarávateľ písomne banke oznámi svoje nároky z bankovej záruky v lehote platnosti bankovej záruky,</w:t>
      </w:r>
    </w:p>
    <w:p w14:paraId="2165F022" w14:textId="0942FAE9" w:rsidR="00FC56A6" w:rsidRPr="00A15E71" w:rsidRDefault="00FC56A6"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záručná listina musí byť naskenovaná vo formáte .</w:t>
      </w:r>
      <w:proofErr w:type="spellStart"/>
      <w:r w:rsidRPr="00A15E71">
        <w:rPr>
          <w:rFonts w:ascii="Corbel" w:eastAsiaTheme="minorHAnsi" w:hAnsi="Corbel"/>
          <w:sz w:val="18"/>
          <w:szCs w:val="18"/>
          <w:lang w:eastAsia="en-US"/>
        </w:rPr>
        <w:t>pdf</w:t>
      </w:r>
      <w:proofErr w:type="spellEnd"/>
      <w:r w:rsidRPr="00A15E71">
        <w:rPr>
          <w:rFonts w:ascii="Corbel" w:eastAsiaTheme="minorHAnsi" w:hAnsi="Corbel"/>
          <w:sz w:val="18"/>
          <w:szCs w:val="18"/>
          <w:lang w:eastAsia="en-US"/>
        </w:rPr>
        <w:t xml:space="preserve"> a vložená do elektronickej ponuky v systéme </w:t>
      </w:r>
      <w:r w:rsidR="009666D5" w:rsidRPr="00A15E71">
        <w:rPr>
          <w:rFonts w:ascii="Corbel" w:eastAsiaTheme="minorHAnsi" w:hAnsi="Corbel"/>
          <w:sz w:val="18"/>
          <w:szCs w:val="18"/>
          <w:lang w:eastAsia="en-US"/>
        </w:rPr>
        <w:t>JOSEPHINE</w:t>
      </w:r>
      <w:r w:rsidR="00F072C4" w:rsidRPr="00A15E71">
        <w:rPr>
          <w:rFonts w:ascii="Corbel" w:eastAsiaTheme="minorHAnsi" w:hAnsi="Corbel"/>
          <w:sz w:val="18"/>
          <w:szCs w:val="18"/>
          <w:lang w:eastAsia="en-US"/>
        </w:rPr>
        <w:t>,</w:t>
      </w:r>
    </w:p>
    <w:p w14:paraId="1817585B" w14:textId="636170F5" w:rsidR="00641F00" w:rsidRPr="00A15E71" w:rsidRDefault="00641F00"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v prípade využitia bankovej záruky doručí uchádzač originál záručnej listiny banky najneskôr v lehote na predkladanie ponúk, a to v</w:t>
      </w:r>
      <w:r w:rsidR="00BC62F2" w:rsidRPr="00A15E71">
        <w:rPr>
          <w:rFonts w:ascii="Corbel" w:eastAsiaTheme="minorHAnsi" w:hAnsi="Corbel"/>
          <w:sz w:val="18"/>
          <w:szCs w:val="18"/>
          <w:lang w:eastAsia="en-US"/>
        </w:rPr>
        <w:t> </w:t>
      </w:r>
      <w:r w:rsidRPr="00A15E71">
        <w:rPr>
          <w:rFonts w:ascii="Corbel" w:eastAsiaTheme="minorHAnsi" w:hAnsi="Corbel"/>
          <w:sz w:val="18"/>
          <w:szCs w:val="18"/>
          <w:lang w:eastAsia="en-US"/>
        </w:rPr>
        <w:t>uzatvoren</w:t>
      </w:r>
      <w:r w:rsidR="00BC62F2" w:rsidRPr="00A15E71">
        <w:rPr>
          <w:rFonts w:ascii="Corbel" w:eastAsiaTheme="minorHAnsi" w:hAnsi="Corbel"/>
          <w:sz w:val="18"/>
          <w:szCs w:val="18"/>
          <w:lang w:eastAsia="en-US"/>
        </w:rPr>
        <w:t>om nepriehľadnom obale</w:t>
      </w:r>
      <w:r w:rsidRPr="00A15E71">
        <w:rPr>
          <w:rFonts w:ascii="Corbel" w:eastAsiaTheme="minorHAnsi" w:hAnsi="Corbel"/>
          <w:sz w:val="18"/>
          <w:szCs w:val="18"/>
          <w:lang w:eastAsia="en-US"/>
        </w:rPr>
        <w:t xml:space="preserve"> </w:t>
      </w:r>
      <w:r w:rsidR="00BC62F2" w:rsidRPr="00A15E71">
        <w:rPr>
          <w:rFonts w:ascii="Corbel" w:eastAsiaTheme="minorHAnsi" w:hAnsi="Corbel"/>
          <w:sz w:val="18"/>
          <w:szCs w:val="18"/>
          <w:lang w:eastAsia="en-US"/>
        </w:rPr>
        <w:t>(napr. v </w:t>
      </w:r>
      <w:r w:rsidRPr="00A15E71">
        <w:rPr>
          <w:rFonts w:ascii="Corbel" w:eastAsiaTheme="minorHAnsi" w:hAnsi="Corbel"/>
          <w:sz w:val="18"/>
          <w:szCs w:val="18"/>
          <w:lang w:eastAsia="en-US"/>
        </w:rPr>
        <w:t>obálke</w:t>
      </w:r>
      <w:r w:rsidR="00BC62F2" w:rsidRPr="00A15E71">
        <w:rPr>
          <w:rFonts w:ascii="Corbel" w:eastAsiaTheme="minorHAnsi" w:hAnsi="Corbel"/>
          <w:sz w:val="18"/>
          <w:szCs w:val="18"/>
          <w:lang w:eastAsia="en-US"/>
        </w:rPr>
        <w:t>)</w:t>
      </w:r>
      <w:r w:rsidRPr="00A15E71">
        <w:rPr>
          <w:rFonts w:ascii="Corbel" w:eastAsiaTheme="minorHAnsi" w:hAnsi="Corbel"/>
          <w:sz w:val="18"/>
          <w:szCs w:val="18"/>
          <w:lang w:eastAsia="en-US"/>
        </w:rPr>
        <w:t xml:space="preserve"> osobne alebo poštou na adresu verejného obstarávateľa:</w:t>
      </w:r>
    </w:p>
    <w:p w14:paraId="52A56862" w14:textId="77777777" w:rsidR="00641F00" w:rsidRPr="00A15E71" w:rsidRDefault="00641F00" w:rsidP="00516FBE">
      <w:pPr>
        <w:tabs>
          <w:tab w:val="clear" w:pos="2160"/>
          <w:tab w:val="clear" w:pos="2880"/>
          <w:tab w:val="clear" w:pos="4500"/>
        </w:tabs>
        <w:ind w:left="1077"/>
        <w:jc w:val="both"/>
        <w:rPr>
          <w:rFonts w:ascii="Corbel" w:eastAsiaTheme="minorHAnsi" w:hAnsi="Corbel"/>
          <w:sz w:val="18"/>
          <w:szCs w:val="18"/>
          <w:lang w:eastAsia="en-US"/>
        </w:rPr>
      </w:pPr>
      <w:r w:rsidRPr="00A15E71">
        <w:rPr>
          <w:rFonts w:ascii="Corbel" w:eastAsiaTheme="minorHAnsi" w:hAnsi="Corbel"/>
          <w:sz w:val="18"/>
          <w:szCs w:val="18"/>
          <w:lang w:eastAsia="en-US"/>
        </w:rPr>
        <w:t xml:space="preserve">Univerzita Komenského v Bratislave </w:t>
      </w:r>
    </w:p>
    <w:p w14:paraId="2EA262D3" w14:textId="77777777" w:rsidR="00641F00" w:rsidRPr="00A15E71" w:rsidRDefault="00641F00" w:rsidP="00516FBE">
      <w:pPr>
        <w:tabs>
          <w:tab w:val="clear" w:pos="2160"/>
          <w:tab w:val="clear" w:pos="2880"/>
          <w:tab w:val="clear" w:pos="4500"/>
        </w:tabs>
        <w:ind w:left="1077"/>
        <w:jc w:val="both"/>
        <w:rPr>
          <w:rFonts w:ascii="Corbel" w:eastAsiaTheme="minorHAnsi" w:hAnsi="Corbel"/>
          <w:sz w:val="18"/>
          <w:szCs w:val="18"/>
          <w:lang w:eastAsia="en-US"/>
        </w:rPr>
      </w:pPr>
      <w:r w:rsidRPr="00A15E71">
        <w:rPr>
          <w:rFonts w:ascii="Corbel" w:eastAsiaTheme="minorHAnsi" w:hAnsi="Corbel"/>
          <w:sz w:val="18"/>
          <w:szCs w:val="18"/>
          <w:lang w:eastAsia="en-US"/>
        </w:rPr>
        <w:t>Šafárikovo nám. 6, P.O.BOX 440</w:t>
      </w:r>
    </w:p>
    <w:p w14:paraId="3034248C" w14:textId="021D3214" w:rsidR="00641F00" w:rsidRPr="00A15E71" w:rsidRDefault="00641F00" w:rsidP="00516FBE">
      <w:pPr>
        <w:tabs>
          <w:tab w:val="clear" w:pos="2160"/>
          <w:tab w:val="clear" w:pos="2880"/>
          <w:tab w:val="clear" w:pos="4500"/>
        </w:tabs>
        <w:spacing w:after="120"/>
        <w:ind w:left="1077"/>
        <w:jc w:val="both"/>
        <w:rPr>
          <w:rFonts w:ascii="Corbel" w:eastAsiaTheme="minorHAnsi" w:hAnsi="Corbel"/>
          <w:sz w:val="18"/>
          <w:szCs w:val="18"/>
          <w:lang w:eastAsia="en-US"/>
        </w:rPr>
      </w:pPr>
      <w:r w:rsidRPr="00A15E71">
        <w:rPr>
          <w:rFonts w:ascii="Corbel" w:eastAsiaTheme="minorHAnsi" w:hAnsi="Corbel"/>
          <w:sz w:val="18"/>
          <w:szCs w:val="18"/>
          <w:lang w:eastAsia="en-US"/>
        </w:rPr>
        <w:t>814 99  Bratislava,</w:t>
      </w:r>
    </w:p>
    <w:p w14:paraId="3D8F28AC" w14:textId="557A7BC2" w:rsidR="00641F00" w:rsidRPr="00A15E71" w:rsidRDefault="00250A6F" w:rsidP="00FB335F">
      <w:pPr>
        <w:numPr>
          <w:ilvl w:val="2"/>
          <w:numId w:val="13"/>
        </w:numPr>
        <w:tabs>
          <w:tab w:val="clear" w:pos="2160"/>
          <w:tab w:val="clear" w:pos="2880"/>
          <w:tab w:val="clear" w:pos="4500"/>
        </w:tabs>
        <w:spacing w:after="160"/>
        <w:ind w:left="107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obal</w:t>
      </w:r>
      <w:r w:rsidR="00641F00" w:rsidRPr="00A15E71">
        <w:rPr>
          <w:rFonts w:ascii="Corbel" w:eastAsiaTheme="minorHAnsi" w:hAnsi="Corbel"/>
          <w:sz w:val="18"/>
          <w:szCs w:val="18"/>
          <w:lang w:eastAsia="en-US"/>
        </w:rPr>
        <w:t xml:space="preserve"> s originálom bankovej záruky uchádzač označí „Verejná súťaž – neotvárať“ a doplní heslom: „Banková záruka</w:t>
      </w:r>
      <w:r w:rsidR="00312531" w:rsidRPr="00A15E71">
        <w:rPr>
          <w:rFonts w:ascii="Corbel" w:eastAsiaTheme="minorHAnsi" w:hAnsi="Corbel"/>
          <w:sz w:val="18"/>
          <w:szCs w:val="18"/>
          <w:lang w:eastAsia="en-US"/>
        </w:rPr>
        <w:t xml:space="preserve"> </w:t>
      </w:r>
      <w:r w:rsidR="00641F00" w:rsidRPr="00A15E71">
        <w:rPr>
          <w:rFonts w:ascii="Corbel" w:eastAsiaTheme="minorHAnsi" w:hAnsi="Corbel"/>
          <w:sz w:val="18"/>
          <w:szCs w:val="18"/>
          <w:lang w:eastAsia="en-US"/>
        </w:rPr>
        <w:t>–</w:t>
      </w:r>
      <w:r w:rsidR="00960B63">
        <w:rPr>
          <w:rFonts w:ascii="Corbel" w:eastAsiaTheme="minorHAnsi" w:hAnsi="Corbel"/>
          <w:sz w:val="18"/>
          <w:szCs w:val="18"/>
          <w:lang w:eastAsia="en-US"/>
        </w:rPr>
        <w:t xml:space="preserve"> </w:t>
      </w:r>
      <w:r w:rsidR="00960B63" w:rsidRPr="00960B63">
        <w:rPr>
          <w:rFonts w:ascii="Corbel" w:hAnsi="Corbel" w:cs="Times New Roman"/>
          <w:color w:val="000000"/>
          <w:kern w:val="36"/>
          <w:sz w:val="18"/>
          <w:szCs w:val="18"/>
          <w:lang w:eastAsia="sk-SK"/>
        </w:rPr>
        <w:t>Automatizovaný systém elektronickej správy registratúry a obehu dokumentov pre Univerzitu Komenského v</w:t>
      </w:r>
      <w:r w:rsidR="00DC744E">
        <w:rPr>
          <w:rFonts w:ascii="Corbel" w:hAnsi="Corbel" w:cs="Times New Roman"/>
          <w:color w:val="000000"/>
          <w:kern w:val="36"/>
          <w:sz w:val="18"/>
          <w:szCs w:val="18"/>
          <w:lang w:eastAsia="sk-SK"/>
        </w:rPr>
        <w:t> </w:t>
      </w:r>
      <w:r w:rsidR="00960B63" w:rsidRPr="00960B63">
        <w:rPr>
          <w:rFonts w:ascii="Corbel" w:hAnsi="Corbel" w:cs="Times New Roman"/>
          <w:color w:val="000000"/>
          <w:kern w:val="36"/>
          <w:sz w:val="18"/>
          <w:szCs w:val="18"/>
          <w:lang w:eastAsia="sk-SK"/>
        </w:rPr>
        <w:t>Bratislave</w:t>
      </w:r>
      <w:r w:rsidR="00DC744E">
        <w:rPr>
          <w:rFonts w:ascii="Corbel" w:eastAsiaTheme="minorHAnsi" w:hAnsi="Corbel"/>
          <w:sz w:val="18"/>
          <w:szCs w:val="18"/>
          <w:lang w:eastAsia="en-US"/>
        </w:rPr>
        <w:t>“,</w:t>
      </w:r>
    </w:p>
    <w:p w14:paraId="0EB0B5ED" w14:textId="02CBD786" w:rsidR="005912CB" w:rsidRPr="00A15E71" w:rsidRDefault="005912CB" w:rsidP="00FB335F">
      <w:pPr>
        <w:numPr>
          <w:ilvl w:val="2"/>
          <w:numId w:val="13"/>
        </w:numPr>
        <w:tabs>
          <w:tab w:val="clear" w:pos="2160"/>
          <w:tab w:val="clear" w:pos="2880"/>
          <w:tab w:val="clear" w:pos="4500"/>
        </w:tabs>
        <w:spacing w:after="160"/>
        <w:ind w:left="1077" w:hanging="357"/>
        <w:jc w:val="both"/>
        <w:rPr>
          <w:rFonts w:ascii="Corbel" w:eastAsiaTheme="minorEastAsia" w:hAnsi="Corbel"/>
          <w:sz w:val="18"/>
          <w:szCs w:val="18"/>
          <w:lang w:eastAsia="en-US"/>
        </w:rPr>
      </w:pPr>
      <w:r w:rsidRPr="00A15E71">
        <w:rPr>
          <w:rFonts w:ascii="Corbel" w:eastAsiaTheme="minorEastAsia" w:hAnsi="Corbel"/>
          <w:sz w:val="18"/>
          <w:szCs w:val="18"/>
          <w:lang w:eastAsia="en-US"/>
        </w:rPr>
        <w:t>doba platnosti a účinnosti bankovej záruky je najmenej počas celej lehoty viazanosti ponúk,</w:t>
      </w:r>
    </w:p>
    <w:p w14:paraId="0175BCED" w14:textId="392327CB" w:rsidR="005912CB" w:rsidRPr="00A15E71" w:rsidRDefault="00673368" w:rsidP="006C0F10">
      <w:pPr>
        <w:tabs>
          <w:tab w:val="clear" w:pos="2160"/>
          <w:tab w:val="clear" w:pos="2880"/>
          <w:tab w:val="clear" w:pos="4500"/>
          <w:tab w:val="left" w:pos="851"/>
        </w:tabs>
        <w:jc w:val="both"/>
        <w:rPr>
          <w:rFonts w:ascii="Corbel" w:eastAsiaTheme="minorHAnsi" w:hAnsi="Corbel"/>
          <w:sz w:val="18"/>
          <w:szCs w:val="18"/>
          <w:lang w:eastAsia="en-US"/>
        </w:rPr>
      </w:pPr>
      <w:r w:rsidRPr="00A15E71">
        <w:rPr>
          <w:rFonts w:ascii="Corbel" w:eastAsiaTheme="minorHAnsi" w:hAnsi="Corbel"/>
          <w:sz w:val="18"/>
          <w:szCs w:val="18"/>
          <w:lang w:eastAsia="en-US"/>
        </w:rPr>
        <w:lastRenderedPageBreak/>
        <w:t xml:space="preserve">15.3.3     </w:t>
      </w:r>
      <w:r w:rsidR="005912CB" w:rsidRPr="00A15E71">
        <w:rPr>
          <w:rFonts w:ascii="Corbel" w:eastAsiaTheme="minorHAnsi" w:hAnsi="Corbel"/>
          <w:sz w:val="18"/>
          <w:szCs w:val="18"/>
          <w:lang w:eastAsia="en-US"/>
        </w:rPr>
        <w:t>poistením záruky</w:t>
      </w:r>
    </w:p>
    <w:p w14:paraId="1CDD908A" w14:textId="77777777" w:rsidR="005912CB" w:rsidRPr="00A15E71" w:rsidRDefault="005912CB" w:rsidP="00FB335F">
      <w:pPr>
        <w:numPr>
          <w:ilvl w:val="0"/>
          <w:numId w:val="14"/>
        </w:numPr>
        <w:tabs>
          <w:tab w:val="clear" w:pos="2160"/>
          <w:tab w:val="clear" w:pos="2880"/>
          <w:tab w:val="clear" w:pos="4500"/>
        </w:tabs>
        <w:spacing w:after="160"/>
        <w:ind w:left="981" w:hanging="272"/>
        <w:jc w:val="both"/>
        <w:rPr>
          <w:rFonts w:ascii="Corbel" w:eastAsiaTheme="minorHAnsi" w:hAnsi="Corbel"/>
          <w:sz w:val="18"/>
          <w:szCs w:val="18"/>
          <w:lang w:eastAsia="en-US"/>
        </w:rPr>
      </w:pPr>
      <w:r w:rsidRPr="00A15E71">
        <w:rPr>
          <w:rFonts w:ascii="Corbel" w:eastAsiaTheme="minorHAnsi" w:hAnsi="Corbel"/>
          <w:sz w:val="18"/>
          <w:szCs w:val="18"/>
          <w:lang w:eastAsia="en-US"/>
        </w:rPr>
        <w:t>záručnú listinu vystavuje poisťovňa</w:t>
      </w:r>
    </w:p>
    <w:p w14:paraId="7AFEB9B3" w14:textId="77777777" w:rsidR="005912CB" w:rsidRPr="00A15E71" w:rsidRDefault="005912CB" w:rsidP="00FB335F">
      <w:pPr>
        <w:numPr>
          <w:ilvl w:val="0"/>
          <w:numId w:val="14"/>
        </w:numPr>
        <w:tabs>
          <w:tab w:val="clear" w:pos="2160"/>
          <w:tab w:val="clear" w:pos="2880"/>
          <w:tab w:val="clear" w:pos="4500"/>
        </w:tabs>
        <w:spacing w:after="160"/>
        <w:ind w:left="981" w:hanging="272"/>
        <w:jc w:val="both"/>
        <w:rPr>
          <w:rFonts w:ascii="Corbel" w:eastAsiaTheme="minorHAnsi" w:hAnsi="Corbel"/>
          <w:sz w:val="18"/>
          <w:szCs w:val="18"/>
          <w:lang w:eastAsia="en-US"/>
        </w:rPr>
      </w:pPr>
      <w:r w:rsidRPr="00A15E71">
        <w:rPr>
          <w:rFonts w:ascii="Corbel" w:eastAsiaTheme="minorHAnsi" w:hAnsi="Corbel"/>
          <w:sz w:val="18"/>
          <w:szCs w:val="18"/>
          <w:lang w:eastAsia="en-US"/>
        </w:rPr>
        <w:t>pre podmienky zloženia sa použijú ustanovenia bodu 15.3.2.</w:t>
      </w:r>
    </w:p>
    <w:p w14:paraId="27B0A41B" w14:textId="4CD94635" w:rsidR="008A7172" w:rsidRPr="00A15E71" w:rsidRDefault="005912CB" w:rsidP="00FB335F">
      <w:pPr>
        <w:numPr>
          <w:ilvl w:val="1"/>
          <w:numId w:val="44"/>
        </w:numPr>
        <w:tabs>
          <w:tab w:val="clear" w:pos="2160"/>
          <w:tab w:val="clear" w:pos="2880"/>
          <w:tab w:val="clear" w:pos="4500"/>
        </w:tabs>
        <w:spacing w:after="240"/>
        <w:ind w:left="357" w:hanging="357"/>
        <w:jc w:val="both"/>
        <w:rPr>
          <w:rFonts w:ascii="Corbel" w:eastAsiaTheme="minorHAnsi" w:hAnsi="Corbel"/>
          <w:sz w:val="18"/>
          <w:szCs w:val="18"/>
          <w:lang w:eastAsia="en-US"/>
        </w:rPr>
      </w:pPr>
      <w:r w:rsidRPr="00A15E71">
        <w:rPr>
          <w:rFonts w:ascii="Corbel" w:eastAsiaTheme="minorHAnsi" w:hAnsi="Corbel"/>
          <w:sz w:val="18"/>
          <w:szCs w:val="18"/>
          <w:lang w:eastAsia="en-US"/>
        </w:rPr>
        <w:t>Ak bola zábezpeka zložená na účet v banke, verejný obstarávateľ vráti zábezpeku uchádzačom aj s úrokmi, ak ich banka poskytuje.</w:t>
      </w:r>
    </w:p>
    <w:p w14:paraId="16B11842" w14:textId="00B301A0" w:rsidR="00F372F1" w:rsidRPr="00A15E71" w:rsidRDefault="000A2478" w:rsidP="007368AA">
      <w:pPr>
        <w:pStyle w:val="Nadpis5"/>
        <w:numPr>
          <w:ilvl w:val="0"/>
          <w:numId w:val="0"/>
        </w:numPr>
        <w:ind w:left="1008"/>
      </w:pPr>
      <w:bookmarkStart w:id="29" w:name="_Toc170200492"/>
      <w:r w:rsidRPr="00A15E71">
        <w:t>1</w:t>
      </w:r>
      <w:r w:rsidR="00C01C07" w:rsidRPr="00A15E71">
        <w:t>6</w:t>
      </w:r>
      <w:r w:rsidRPr="00A15E71">
        <w:t>. OBSAH PONUKY</w:t>
      </w:r>
      <w:bookmarkEnd w:id="29"/>
    </w:p>
    <w:p w14:paraId="3A8A1ECB" w14:textId="70BDAC78" w:rsidR="00790BBE" w:rsidRDefault="00790BBE" w:rsidP="00FB335F">
      <w:pPr>
        <w:pStyle w:val="ListParagraph2"/>
        <w:numPr>
          <w:ilvl w:val="1"/>
          <w:numId w:val="24"/>
        </w:numPr>
        <w:spacing w:after="240" w:line="240" w:lineRule="auto"/>
        <w:ind w:right="0"/>
        <w:jc w:val="both"/>
        <w:rPr>
          <w:rFonts w:ascii="Corbel" w:eastAsia="Times New Roman" w:hAnsi="Corbel" w:cs="Segoe UI"/>
          <w:color w:val="000000" w:themeColor="text1"/>
          <w:sz w:val="18"/>
          <w:szCs w:val="18"/>
          <w:lang w:eastAsia="sk-SK"/>
        </w:rPr>
      </w:pPr>
      <w:r w:rsidRPr="00A15E71">
        <w:rPr>
          <w:rFonts w:ascii="Corbel" w:eastAsia="Times New Roman" w:hAnsi="Corbel" w:cs="Segoe UI"/>
          <w:color w:val="000000" w:themeColor="text1"/>
          <w:sz w:val="18"/>
          <w:szCs w:val="18"/>
          <w:lang w:eastAsia="sk-SK"/>
        </w:rPr>
        <w:t xml:space="preserve">Doklady </w:t>
      </w:r>
      <w:r w:rsidR="00DF7430" w:rsidRPr="00A15E71">
        <w:rPr>
          <w:rFonts w:ascii="Corbel" w:eastAsia="Times New Roman" w:hAnsi="Corbel" w:cs="Segoe UI"/>
          <w:color w:val="000000" w:themeColor="text1"/>
          <w:sz w:val="18"/>
          <w:szCs w:val="18"/>
          <w:lang w:eastAsia="sk-SK"/>
        </w:rPr>
        <w:t xml:space="preserve">a dokumenty </w:t>
      </w:r>
      <w:r w:rsidRPr="00A15E71">
        <w:rPr>
          <w:rFonts w:ascii="Corbel" w:eastAsia="Times New Roman" w:hAnsi="Corbel" w:cs="Segoe UI"/>
          <w:color w:val="000000" w:themeColor="text1"/>
          <w:sz w:val="18"/>
          <w:szCs w:val="18"/>
          <w:lang w:eastAsia="sk-SK"/>
        </w:rPr>
        <w:t xml:space="preserve">predložené uchádzačom môžu byť v súlade s § 49 ods. 7 zákona kópie dokladov v elektronickej podobe (odporúčaný formát </w:t>
      </w:r>
      <w:proofErr w:type="spellStart"/>
      <w:r w:rsidR="00EF7559">
        <w:rPr>
          <w:rFonts w:ascii="Corbel" w:eastAsia="Times New Roman" w:hAnsi="Corbel" w:cs="Segoe UI"/>
          <w:color w:val="000000" w:themeColor="text1"/>
          <w:sz w:val="18"/>
          <w:szCs w:val="18"/>
          <w:lang w:eastAsia="sk-SK"/>
        </w:rPr>
        <w:t>pdf</w:t>
      </w:r>
      <w:proofErr w:type="spellEnd"/>
      <w:r w:rsidRPr="00A15E71">
        <w:rPr>
          <w:rFonts w:ascii="Corbel" w:eastAsia="Times New Roman" w:hAnsi="Corbel" w:cs="Segoe UI"/>
          <w:color w:val="000000" w:themeColor="text1"/>
          <w:sz w:val="18"/>
          <w:szCs w:val="18"/>
          <w:lang w:eastAsia="sk-SK"/>
        </w:rPr>
        <w:t>).</w:t>
      </w:r>
    </w:p>
    <w:p w14:paraId="1D5F5B02" w14:textId="44342177" w:rsidR="00450C3F" w:rsidRPr="009274F9" w:rsidRDefault="00A52194" w:rsidP="00FB335F">
      <w:pPr>
        <w:pStyle w:val="ListParagraph2"/>
        <w:numPr>
          <w:ilvl w:val="1"/>
          <w:numId w:val="24"/>
        </w:numPr>
        <w:spacing w:after="240" w:line="240" w:lineRule="auto"/>
        <w:ind w:right="0"/>
        <w:jc w:val="both"/>
        <w:rPr>
          <w:rFonts w:ascii="Corbel" w:eastAsia="Times New Roman" w:hAnsi="Corbel" w:cs="Segoe UI"/>
          <w:color w:val="000000" w:themeColor="text1"/>
          <w:sz w:val="18"/>
          <w:szCs w:val="18"/>
          <w:lang w:eastAsia="sk-SK"/>
        </w:rPr>
      </w:pPr>
      <w:r w:rsidRPr="002D49F0">
        <w:rPr>
          <w:rFonts w:ascii="Corbel" w:hAnsi="Corbel" w:cs="Segoe UI"/>
          <w:color w:val="000000" w:themeColor="text1"/>
          <w:sz w:val="18"/>
          <w:szCs w:val="18"/>
          <w:u w:val="single"/>
        </w:rPr>
        <w:t>Ponuka predložená uchádzačom musí obsahovať nasledovné doklady, dokumenty a informácie:</w:t>
      </w:r>
    </w:p>
    <w:p w14:paraId="567781F6" w14:textId="64523537" w:rsidR="007C75AC" w:rsidRDefault="00E700E8" w:rsidP="00FB335F">
      <w:pPr>
        <w:pStyle w:val="ListParagraph2"/>
        <w:numPr>
          <w:ilvl w:val="2"/>
          <w:numId w:val="24"/>
        </w:numPr>
        <w:spacing w:after="120" w:line="240" w:lineRule="auto"/>
        <w:ind w:left="1134" w:right="0" w:hanging="708"/>
        <w:jc w:val="both"/>
        <w:rPr>
          <w:rFonts w:ascii="Corbel" w:hAnsi="Corbel" w:cs="Segoe UI"/>
          <w:sz w:val="18"/>
          <w:szCs w:val="18"/>
        </w:rPr>
      </w:pPr>
      <w:r w:rsidRPr="00A15E71">
        <w:rPr>
          <w:rFonts w:ascii="Corbel" w:hAnsi="Corbel" w:cs="Segoe UI"/>
          <w:b/>
          <w:bCs/>
          <w:i/>
          <w:iCs/>
          <w:sz w:val="18"/>
          <w:szCs w:val="18"/>
        </w:rPr>
        <w:t>Č</w:t>
      </w:r>
      <w:r w:rsidR="00B565EF" w:rsidRPr="00A15E71">
        <w:rPr>
          <w:rFonts w:ascii="Corbel" w:hAnsi="Corbel" w:cs="Segoe UI"/>
          <w:b/>
          <w:bCs/>
          <w:i/>
          <w:iCs/>
          <w:sz w:val="18"/>
          <w:szCs w:val="18"/>
        </w:rPr>
        <w:t>estné vyhlásenie skupiny dodávateľov</w:t>
      </w:r>
      <w:r w:rsidR="00B565EF" w:rsidRPr="00A15E71">
        <w:rPr>
          <w:rFonts w:ascii="Corbel" w:hAnsi="Corbel" w:cs="Segoe UI"/>
          <w:i/>
          <w:iCs/>
          <w:sz w:val="18"/>
          <w:szCs w:val="18"/>
        </w:rPr>
        <w:t xml:space="preserve"> </w:t>
      </w:r>
      <w:r w:rsidR="00B565EF" w:rsidRPr="00A15E71">
        <w:rPr>
          <w:rFonts w:ascii="Corbel" w:hAnsi="Corbel" w:cs="Segoe UI"/>
          <w:sz w:val="18"/>
          <w:szCs w:val="18"/>
        </w:rPr>
        <w:t xml:space="preserve">podľa </w:t>
      </w:r>
      <w:r w:rsidR="007F531C" w:rsidRPr="00B34DA3">
        <w:rPr>
          <w:rFonts w:ascii="Corbel" w:hAnsi="Corbel" w:cs="Segoe UI"/>
          <w:sz w:val="18"/>
          <w:szCs w:val="18"/>
        </w:rPr>
        <w:t>P</w:t>
      </w:r>
      <w:r w:rsidR="00B565EF" w:rsidRPr="00B34DA3">
        <w:rPr>
          <w:rFonts w:ascii="Corbel" w:hAnsi="Corbel" w:cs="Segoe UI"/>
          <w:sz w:val="18"/>
          <w:szCs w:val="18"/>
        </w:rPr>
        <w:t>rílohy č.</w:t>
      </w:r>
      <w:r w:rsidR="009D4473" w:rsidRPr="00B34DA3">
        <w:rPr>
          <w:rFonts w:ascii="Corbel" w:hAnsi="Corbel" w:cs="Segoe UI"/>
          <w:sz w:val="18"/>
          <w:szCs w:val="18"/>
        </w:rPr>
        <w:t xml:space="preserve"> </w:t>
      </w:r>
      <w:r w:rsidR="00B0795B" w:rsidRPr="00B34DA3">
        <w:rPr>
          <w:rFonts w:ascii="Corbel" w:hAnsi="Corbel" w:cs="Segoe UI"/>
          <w:sz w:val="18"/>
          <w:szCs w:val="18"/>
        </w:rPr>
        <w:t>4</w:t>
      </w:r>
      <w:r w:rsidR="00B565EF" w:rsidRPr="00A15E71">
        <w:rPr>
          <w:rFonts w:ascii="Corbel" w:hAnsi="Corbel" w:cs="Segoe UI"/>
          <w:sz w:val="18"/>
          <w:szCs w:val="18"/>
        </w:rPr>
        <w:t xml:space="preserve"> </w:t>
      </w:r>
      <w:r w:rsidR="00C1393C" w:rsidRPr="00A15E71">
        <w:rPr>
          <w:rFonts w:ascii="Corbel" w:hAnsi="Corbel" w:cs="Segoe UI"/>
          <w:sz w:val="18"/>
          <w:szCs w:val="18"/>
        </w:rPr>
        <w:t xml:space="preserve">týchto </w:t>
      </w:r>
      <w:r w:rsidR="00B565EF" w:rsidRPr="00A15E71">
        <w:rPr>
          <w:rFonts w:ascii="Corbel" w:hAnsi="Corbel" w:cs="Segoe UI"/>
          <w:sz w:val="18"/>
          <w:szCs w:val="18"/>
        </w:rPr>
        <w:t xml:space="preserve">súťažných podkladov a plnomocenstvo pre </w:t>
      </w:r>
      <w:r w:rsidR="00F277C1" w:rsidRPr="00A15E71">
        <w:rPr>
          <w:rFonts w:ascii="Corbel" w:hAnsi="Corbel" w:cs="Segoe UI"/>
          <w:sz w:val="18"/>
          <w:szCs w:val="18"/>
        </w:rPr>
        <w:t xml:space="preserve">jedného z členov skupiny </w:t>
      </w:r>
      <w:r w:rsidR="00B565EF" w:rsidRPr="00A15E71">
        <w:rPr>
          <w:rFonts w:ascii="Corbel" w:hAnsi="Corbel" w:cs="Segoe UI"/>
          <w:sz w:val="18"/>
          <w:szCs w:val="18"/>
        </w:rPr>
        <w:t>konajúc</w:t>
      </w:r>
      <w:r w:rsidR="00F277C1" w:rsidRPr="00A15E71">
        <w:rPr>
          <w:rFonts w:ascii="Corbel" w:hAnsi="Corbel" w:cs="Segoe UI"/>
          <w:sz w:val="18"/>
          <w:szCs w:val="18"/>
        </w:rPr>
        <w:t>eho</w:t>
      </w:r>
      <w:r w:rsidR="00B565EF" w:rsidRPr="00A15E71">
        <w:rPr>
          <w:rFonts w:ascii="Corbel" w:hAnsi="Corbel" w:cs="Segoe UI"/>
          <w:sz w:val="18"/>
          <w:szCs w:val="18"/>
        </w:rPr>
        <w:t xml:space="preserve"> za skupinu dodávateľov</w:t>
      </w:r>
      <w:r w:rsidR="00A740E4" w:rsidRPr="00A15E71">
        <w:rPr>
          <w:rFonts w:ascii="Corbel" w:hAnsi="Corbel" w:cs="Segoe UI"/>
          <w:sz w:val="18"/>
          <w:szCs w:val="18"/>
        </w:rPr>
        <w:t xml:space="preserve"> </w:t>
      </w:r>
      <w:r w:rsidR="00B565EF" w:rsidRPr="00A15E71">
        <w:rPr>
          <w:rFonts w:ascii="Corbel" w:hAnsi="Corbel" w:cs="Segoe UI"/>
          <w:sz w:val="18"/>
          <w:szCs w:val="18"/>
        </w:rPr>
        <w:t>v prípade, ak ponuku predkladá skupina dodávateľov</w:t>
      </w:r>
      <w:r w:rsidR="00262FD9" w:rsidRPr="00A15E71">
        <w:rPr>
          <w:rFonts w:ascii="Corbel" w:hAnsi="Corbel" w:cs="Segoe UI"/>
          <w:sz w:val="18"/>
          <w:szCs w:val="18"/>
        </w:rPr>
        <w:t>,</w:t>
      </w:r>
    </w:p>
    <w:p w14:paraId="33918B42" w14:textId="579B3D73" w:rsidR="00441872" w:rsidRPr="00795962" w:rsidRDefault="00E700E8" w:rsidP="00FB335F">
      <w:pPr>
        <w:pStyle w:val="ListParagraph2"/>
        <w:numPr>
          <w:ilvl w:val="2"/>
          <w:numId w:val="24"/>
        </w:numPr>
        <w:spacing w:after="120" w:line="240" w:lineRule="auto"/>
        <w:ind w:left="1134" w:right="0" w:hanging="708"/>
        <w:jc w:val="both"/>
        <w:rPr>
          <w:rFonts w:ascii="Corbel" w:hAnsi="Corbel" w:cs="Segoe UI"/>
          <w:sz w:val="18"/>
          <w:szCs w:val="18"/>
        </w:rPr>
      </w:pPr>
      <w:r w:rsidRPr="00795962">
        <w:rPr>
          <w:rFonts w:ascii="Corbel" w:hAnsi="Corbel"/>
          <w:b/>
          <w:i/>
          <w:sz w:val="18"/>
          <w:szCs w:val="18"/>
        </w:rPr>
        <w:t>S</w:t>
      </w:r>
      <w:r w:rsidR="007C75AC" w:rsidRPr="00795962">
        <w:rPr>
          <w:rFonts w:ascii="Corbel" w:hAnsi="Corbel"/>
          <w:b/>
          <w:i/>
          <w:sz w:val="18"/>
          <w:szCs w:val="18"/>
        </w:rPr>
        <w:t>plnomocnenie</w:t>
      </w:r>
      <w:r w:rsidR="007C75AC" w:rsidRPr="00795962">
        <w:rPr>
          <w:rFonts w:ascii="Corbel" w:hAnsi="Corbel"/>
          <w:b/>
          <w:i/>
          <w:spacing w:val="37"/>
          <w:sz w:val="18"/>
          <w:szCs w:val="18"/>
        </w:rPr>
        <w:t xml:space="preserve"> </w:t>
      </w:r>
      <w:r w:rsidR="007C75AC" w:rsidRPr="00795962">
        <w:rPr>
          <w:rFonts w:ascii="Corbel" w:hAnsi="Corbel"/>
          <w:sz w:val="18"/>
          <w:szCs w:val="18"/>
        </w:rPr>
        <w:t>konať</w:t>
      </w:r>
      <w:r w:rsidR="007C75AC" w:rsidRPr="00795962">
        <w:rPr>
          <w:rFonts w:ascii="Corbel" w:hAnsi="Corbel"/>
          <w:spacing w:val="40"/>
          <w:sz w:val="18"/>
          <w:szCs w:val="18"/>
        </w:rPr>
        <w:t xml:space="preserve"> </w:t>
      </w:r>
      <w:r w:rsidR="007C75AC" w:rsidRPr="00795962">
        <w:rPr>
          <w:rFonts w:ascii="Corbel" w:hAnsi="Corbel"/>
          <w:sz w:val="18"/>
          <w:szCs w:val="18"/>
        </w:rPr>
        <w:t>za</w:t>
      </w:r>
      <w:r w:rsidR="007C75AC" w:rsidRPr="00795962">
        <w:rPr>
          <w:rFonts w:ascii="Corbel" w:hAnsi="Corbel"/>
          <w:spacing w:val="36"/>
          <w:sz w:val="18"/>
          <w:szCs w:val="18"/>
        </w:rPr>
        <w:t xml:space="preserve"> </w:t>
      </w:r>
      <w:r w:rsidR="007C75AC" w:rsidRPr="00795962">
        <w:rPr>
          <w:rFonts w:ascii="Corbel" w:hAnsi="Corbel"/>
          <w:sz w:val="18"/>
          <w:szCs w:val="18"/>
        </w:rPr>
        <w:t>uchádzača</w:t>
      </w:r>
      <w:r w:rsidR="007C75AC" w:rsidRPr="00795962">
        <w:rPr>
          <w:rFonts w:ascii="Corbel" w:hAnsi="Corbel"/>
          <w:spacing w:val="39"/>
          <w:sz w:val="18"/>
          <w:szCs w:val="18"/>
        </w:rPr>
        <w:t xml:space="preserve"> </w:t>
      </w:r>
      <w:r w:rsidR="007C75AC" w:rsidRPr="00795962">
        <w:rPr>
          <w:rFonts w:ascii="Corbel" w:hAnsi="Corbel"/>
          <w:sz w:val="18"/>
          <w:szCs w:val="18"/>
        </w:rPr>
        <w:t>alebo</w:t>
      </w:r>
      <w:r w:rsidR="007C75AC" w:rsidRPr="00795962">
        <w:rPr>
          <w:rFonts w:ascii="Corbel" w:hAnsi="Corbel"/>
          <w:spacing w:val="38"/>
          <w:sz w:val="18"/>
          <w:szCs w:val="18"/>
        </w:rPr>
        <w:t xml:space="preserve"> </w:t>
      </w:r>
      <w:r w:rsidR="007C75AC" w:rsidRPr="00795962">
        <w:rPr>
          <w:rFonts w:ascii="Corbel" w:hAnsi="Corbel"/>
          <w:sz w:val="18"/>
          <w:szCs w:val="18"/>
        </w:rPr>
        <w:t>skupinu</w:t>
      </w:r>
      <w:r w:rsidR="007C75AC" w:rsidRPr="00795962">
        <w:rPr>
          <w:rFonts w:ascii="Corbel" w:hAnsi="Corbel"/>
          <w:spacing w:val="38"/>
          <w:sz w:val="18"/>
          <w:szCs w:val="18"/>
        </w:rPr>
        <w:t xml:space="preserve"> </w:t>
      </w:r>
      <w:r w:rsidR="007C75AC" w:rsidRPr="00795962">
        <w:rPr>
          <w:rFonts w:ascii="Corbel" w:hAnsi="Corbel"/>
          <w:sz w:val="18"/>
          <w:szCs w:val="18"/>
        </w:rPr>
        <w:t>uchádzačov,</w:t>
      </w:r>
      <w:r w:rsidR="007C75AC" w:rsidRPr="00795962">
        <w:rPr>
          <w:rFonts w:ascii="Corbel" w:hAnsi="Corbel"/>
          <w:spacing w:val="37"/>
          <w:sz w:val="18"/>
          <w:szCs w:val="18"/>
        </w:rPr>
        <w:t xml:space="preserve"> </w:t>
      </w:r>
      <w:r w:rsidR="007C75AC" w:rsidRPr="00795962">
        <w:rPr>
          <w:rFonts w:ascii="Corbel" w:hAnsi="Corbel"/>
          <w:sz w:val="18"/>
          <w:szCs w:val="18"/>
        </w:rPr>
        <w:t>ak</w:t>
      </w:r>
      <w:r w:rsidR="007C75AC" w:rsidRPr="00795962">
        <w:rPr>
          <w:rFonts w:ascii="Corbel" w:hAnsi="Corbel"/>
          <w:spacing w:val="37"/>
          <w:sz w:val="18"/>
          <w:szCs w:val="18"/>
        </w:rPr>
        <w:t xml:space="preserve"> </w:t>
      </w:r>
      <w:r w:rsidR="007C75AC" w:rsidRPr="00795962">
        <w:rPr>
          <w:rFonts w:ascii="Corbel" w:hAnsi="Corbel"/>
          <w:sz w:val="18"/>
          <w:szCs w:val="18"/>
        </w:rPr>
        <w:t>ponuku a doklady v nej podpisuje iná osoba ako</w:t>
      </w:r>
      <w:r w:rsidR="00E31710" w:rsidRPr="00795962">
        <w:rPr>
          <w:rFonts w:ascii="Corbel" w:hAnsi="Corbel"/>
          <w:sz w:val="18"/>
          <w:szCs w:val="18"/>
        </w:rPr>
        <w:t xml:space="preserve"> člen/členovia štatutárny orgánu oprávnený/í konať v mene uchádzača,</w:t>
      </w:r>
    </w:p>
    <w:p w14:paraId="69CCE0DC" w14:textId="714BBDDC" w:rsidR="0031703E" w:rsidRDefault="00666363" w:rsidP="00FB335F">
      <w:pPr>
        <w:pStyle w:val="ListParagraph2"/>
        <w:numPr>
          <w:ilvl w:val="2"/>
          <w:numId w:val="24"/>
        </w:numPr>
        <w:spacing w:after="120" w:line="240" w:lineRule="auto"/>
        <w:ind w:left="1134" w:right="0" w:hanging="708"/>
        <w:jc w:val="both"/>
        <w:rPr>
          <w:rFonts w:ascii="Corbel" w:hAnsi="Corbel" w:cs="Segoe UI"/>
          <w:sz w:val="18"/>
          <w:szCs w:val="18"/>
        </w:rPr>
      </w:pPr>
      <w:r w:rsidRPr="00795962">
        <w:rPr>
          <w:rFonts w:ascii="Corbel" w:hAnsi="Corbel" w:cs="Segoe UI"/>
          <w:b/>
          <w:bCs/>
          <w:i/>
          <w:iCs/>
          <w:sz w:val="18"/>
          <w:szCs w:val="18"/>
        </w:rPr>
        <w:t>D</w:t>
      </w:r>
      <w:r w:rsidR="00F372F1" w:rsidRPr="00795962">
        <w:rPr>
          <w:rFonts w:ascii="Corbel" w:hAnsi="Corbel" w:cs="Segoe UI"/>
          <w:b/>
          <w:bCs/>
          <w:i/>
          <w:iCs/>
          <w:sz w:val="18"/>
          <w:szCs w:val="18"/>
        </w:rPr>
        <w:t>oklady a dokumenty, ktorými</w:t>
      </w:r>
      <w:r w:rsidR="00E23783" w:rsidRPr="00795962">
        <w:rPr>
          <w:rFonts w:ascii="Corbel" w:hAnsi="Corbel" w:cs="Segoe UI"/>
          <w:b/>
          <w:bCs/>
          <w:i/>
          <w:iCs/>
          <w:sz w:val="18"/>
          <w:szCs w:val="18"/>
        </w:rPr>
        <w:t xml:space="preserve"> uchádzač</w:t>
      </w:r>
      <w:r w:rsidR="00F372F1" w:rsidRPr="00795962">
        <w:rPr>
          <w:rFonts w:ascii="Corbel" w:hAnsi="Corbel" w:cs="Segoe UI"/>
          <w:b/>
          <w:bCs/>
          <w:i/>
          <w:iCs/>
          <w:sz w:val="18"/>
          <w:szCs w:val="18"/>
        </w:rPr>
        <w:t xml:space="preserve"> preukazuje splnenie podmienok účasti</w:t>
      </w:r>
      <w:r w:rsidR="00F372F1" w:rsidRPr="00795962">
        <w:rPr>
          <w:rFonts w:ascii="Corbel" w:hAnsi="Corbel" w:cs="Segoe UI"/>
          <w:sz w:val="18"/>
          <w:szCs w:val="18"/>
        </w:rPr>
        <w:t xml:space="preserve"> </w:t>
      </w:r>
      <w:r w:rsidR="0085151C" w:rsidRPr="00795962">
        <w:rPr>
          <w:rFonts w:ascii="Corbel" w:hAnsi="Corbel" w:cs="Segoe UI"/>
          <w:sz w:val="18"/>
          <w:szCs w:val="18"/>
        </w:rPr>
        <w:t xml:space="preserve">uvedené </w:t>
      </w:r>
      <w:r w:rsidR="00F372F1" w:rsidRPr="00795962">
        <w:rPr>
          <w:rFonts w:ascii="Corbel" w:hAnsi="Corbel" w:cs="Segoe UI"/>
          <w:sz w:val="18"/>
          <w:szCs w:val="18"/>
        </w:rPr>
        <w:t>v</w:t>
      </w:r>
      <w:r w:rsidR="00E22EB6" w:rsidRPr="00795962">
        <w:rPr>
          <w:rFonts w:ascii="Corbel" w:hAnsi="Corbel" w:cs="Segoe UI"/>
          <w:sz w:val="18"/>
          <w:szCs w:val="18"/>
        </w:rPr>
        <w:t> </w:t>
      </w:r>
      <w:r w:rsidR="004F465D" w:rsidRPr="00795962">
        <w:rPr>
          <w:rFonts w:ascii="Corbel" w:hAnsi="Corbel" w:cs="Segoe UI"/>
          <w:sz w:val="18"/>
          <w:szCs w:val="18"/>
        </w:rPr>
        <w:t>O</w:t>
      </w:r>
      <w:r w:rsidR="00E22EB6" w:rsidRPr="00795962">
        <w:rPr>
          <w:rFonts w:ascii="Corbel" w:hAnsi="Corbel" w:cs="Segoe UI"/>
          <w:sz w:val="18"/>
          <w:szCs w:val="18"/>
        </w:rPr>
        <w:t xml:space="preserve">známení </w:t>
      </w:r>
      <w:r w:rsidR="00026FC7" w:rsidRPr="00795962">
        <w:rPr>
          <w:rFonts w:ascii="Corbel" w:hAnsi="Corbel" w:cs="Segoe UI"/>
          <w:sz w:val="18"/>
          <w:szCs w:val="18"/>
        </w:rPr>
        <w:t>o vyhlásení verejného obstarávania</w:t>
      </w:r>
      <w:r w:rsidR="00590B8E" w:rsidRPr="00795962">
        <w:rPr>
          <w:rFonts w:ascii="Corbel" w:hAnsi="Corbel" w:cs="Segoe UI"/>
          <w:sz w:val="18"/>
          <w:szCs w:val="18"/>
        </w:rPr>
        <w:t xml:space="preserve"> a v bode 21. týchto </w:t>
      </w:r>
      <w:r w:rsidR="00FC56A6" w:rsidRPr="00795962">
        <w:rPr>
          <w:rFonts w:ascii="Corbel" w:hAnsi="Corbel" w:cs="Segoe UI"/>
          <w:sz w:val="18"/>
          <w:szCs w:val="18"/>
        </w:rPr>
        <w:t>súťažných podklado</w:t>
      </w:r>
      <w:r w:rsidR="00B72A96" w:rsidRPr="00795962">
        <w:rPr>
          <w:rFonts w:ascii="Corbel" w:hAnsi="Corbel" w:cs="Segoe UI"/>
          <w:sz w:val="18"/>
          <w:szCs w:val="18"/>
        </w:rPr>
        <w:t>v,</w:t>
      </w:r>
    </w:p>
    <w:p w14:paraId="7BC10289" w14:textId="31E7E08E" w:rsidR="00FA266E" w:rsidRPr="00071EDD" w:rsidRDefault="00666363" w:rsidP="00071EDD">
      <w:pPr>
        <w:pStyle w:val="ListParagraph2"/>
        <w:numPr>
          <w:ilvl w:val="2"/>
          <w:numId w:val="24"/>
        </w:numPr>
        <w:spacing w:after="120" w:line="240" w:lineRule="auto"/>
        <w:ind w:left="1134" w:right="0" w:hanging="708"/>
        <w:jc w:val="both"/>
        <w:rPr>
          <w:rFonts w:ascii="Corbel" w:hAnsi="Corbel" w:cs="Segoe UI"/>
          <w:sz w:val="18"/>
          <w:szCs w:val="18"/>
        </w:rPr>
      </w:pPr>
      <w:r w:rsidRPr="003839CF">
        <w:rPr>
          <w:rFonts w:ascii="Corbel" w:hAnsi="Corbel" w:cs="Segoe UI"/>
          <w:b/>
          <w:bCs/>
          <w:i/>
          <w:iCs/>
          <w:sz w:val="18"/>
          <w:szCs w:val="18"/>
        </w:rPr>
        <w:t>N</w:t>
      </w:r>
      <w:r w:rsidR="00F372F1" w:rsidRPr="003839CF">
        <w:rPr>
          <w:rFonts w:ascii="Corbel" w:hAnsi="Corbel" w:cs="Segoe UI"/>
          <w:b/>
          <w:bCs/>
          <w:i/>
          <w:iCs/>
          <w:sz w:val="18"/>
          <w:szCs w:val="18"/>
        </w:rPr>
        <w:t>ávrh na plnenie kritéri</w:t>
      </w:r>
      <w:r w:rsidR="005442B5">
        <w:rPr>
          <w:rFonts w:ascii="Corbel" w:hAnsi="Corbel" w:cs="Segoe UI"/>
          <w:b/>
          <w:bCs/>
          <w:i/>
          <w:iCs/>
          <w:sz w:val="18"/>
          <w:szCs w:val="18"/>
        </w:rPr>
        <w:t>í</w:t>
      </w:r>
      <w:r w:rsidR="00F372F1" w:rsidRPr="003839CF">
        <w:rPr>
          <w:rFonts w:ascii="Corbel" w:hAnsi="Corbel" w:cs="Segoe UI"/>
          <w:b/>
          <w:bCs/>
          <w:i/>
          <w:iCs/>
          <w:sz w:val="18"/>
          <w:szCs w:val="18"/>
        </w:rPr>
        <w:t xml:space="preserve"> na vyhodnotenie ponúk</w:t>
      </w:r>
      <w:r w:rsidR="00F372F1" w:rsidRPr="003839CF">
        <w:rPr>
          <w:rFonts w:ascii="Corbel" w:hAnsi="Corbel" w:cs="Segoe UI"/>
          <w:sz w:val="18"/>
          <w:szCs w:val="18"/>
        </w:rPr>
        <w:t xml:space="preserve"> </w:t>
      </w:r>
      <w:r w:rsidR="00003F41">
        <w:rPr>
          <w:rFonts w:ascii="Corbel" w:hAnsi="Corbel" w:cs="Segoe UI"/>
          <w:sz w:val="18"/>
          <w:szCs w:val="18"/>
        </w:rPr>
        <w:t>(hárky</w:t>
      </w:r>
      <w:r w:rsidR="009B5DAC">
        <w:rPr>
          <w:rFonts w:ascii="Corbel" w:hAnsi="Corbel" w:cs="Segoe UI"/>
          <w:sz w:val="18"/>
          <w:szCs w:val="18"/>
        </w:rPr>
        <w:t xml:space="preserve"> 1,2 a 3</w:t>
      </w:r>
      <w:r w:rsidR="00003F41">
        <w:rPr>
          <w:rFonts w:ascii="Corbel" w:hAnsi="Corbel" w:cs="Segoe UI"/>
          <w:sz w:val="18"/>
          <w:szCs w:val="18"/>
        </w:rPr>
        <w:t xml:space="preserve">) </w:t>
      </w:r>
      <w:r w:rsidR="00F372F1" w:rsidRPr="003839CF">
        <w:rPr>
          <w:rFonts w:ascii="Corbel" w:hAnsi="Corbel" w:cs="Segoe UI"/>
          <w:sz w:val="18"/>
          <w:szCs w:val="18"/>
        </w:rPr>
        <w:t>v súlade s </w:t>
      </w:r>
      <w:r w:rsidR="007F531C" w:rsidRPr="003839CF">
        <w:rPr>
          <w:rFonts w:ascii="Corbel" w:hAnsi="Corbel" w:cs="Segoe UI"/>
          <w:sz w:val="18"/>
          <w:szCs w:val="18"/>
        </w:rPr>
        <w:t>P</w:t>
      </w:r>
      <w:r w:rsidR="00F372F1" w:rsidRPr="003839CF">
        <w:rPr>
          <w:rFonts w:ascii="Corbel" w:hAnsi="Corbel" w:cs="Segoe UI"/>
          <w:sz w:val="18"/>
          <w:szCs w:val="18"/>
        </w:rPr>
        <w:t xml:space="preserve">rílohou č. </w:t>
      </w:r>
      <w:r w:rsidR="003262CC">
        <w:rPr>
          <w:rFonts w:ascii="Corbel" w:hAnsi="Corbel" w:cs="Segoe UI"/>
          <w:sz w:val="18"/>
          <w:szCs w:val="18"/>
        </w:rPr>
        <w:t>2</w:t>
      </w:r>
      <w:r w:rsidR="00F372F1" w:rsidRPr="003839CF">
        <w:rPr>
          <w:rFonts w:ascii="Corbel" w:hAnsi="Corbel" w:cs="Segoe UI"/>
          <w:sz w:val="18"/>
          <w:szCs w:val="18"/>
        </w:rPr>
        <w:t xml:space="preserve"> týchto súťažných podkladov</w:t>
      </w:r>
      <w:r w:rsidR="00450C3F" w:rsidRPr="003839CF">
        <w:rPr>
          <w:rFonts w:ascii="Corbel" w:hAnsi="Corbel" w:cs="Segoe UI"/>
          <w:sz w:val="18"/>
          <w:szCs w:val="18"/>
        </w:rPr>
        <w:t>,</w:t>
      </w:r>
      <w:r w:rsidR="00EF7559" w:rsidRPr="003839CF">
        <w:rPr>
          <w:rFonts w:ascii="Corbel" w:hAnsi="Corbel" w:cs="Segoe UI"/>
          <w:sz w:val="18"/>
          <w:szCs w:val="18"/>
        </w:rPr>
        <w:t xml:space="preserve"> vo formáte </w:t>
      </w:r>
      <w:proofErr w:type="spellStart"/>
      <w:r w:rsidR="00EF7559" w:rsidRPr="003839CF">
        <w:rPr>
          <w:rFonts w:ascii="Corbel" w:hAnsi="Corbel" w:cs="Segoe UI"/>
          <w:sz w:val="18"/>
          <w:szCs w:val="18"/>
        </w:rPr>
        <w:t>pdf</w:t>
      </w:r>
      <w:proofErr w:type="spellEnd"/>
      <w:r w:rsidR="00EF7559" w:rsidRPr="003839CF">
        <w:rPr>
          <w:rFonts w:ascii="Corbel" w:hAnsi="Corbel" w:cs="Segoe UI"/>
          <w:sz w:val="18"/>
          <w:szCs w:val="18"/>
        </w:rPr>
        <w:t xml:space="preserve"> s podpisom, ako aj vo formáte </w:t>
      </w:r>
      <w:proofErr w:type="spellStart"/>
      <w:r w:rsidR="00EF7559" w:rsidRPr="003839CF">
        <w:rPr>
          <w:rFonts w:ascii="Corbel" w:hAnsi="Corbel" w:cs="Segoe UI"/>
          <w:sz w:val="18"/>
          <w:szCs w:val="18"/>
        </w:rPr>
        <w:t>xls</w:t>
      </w:r>
      <w:proofErr w:type="spellEnd"/>
      <w:r w:rsidR="00EF7559" w:rsidRPr="003839CF">
        <w:rPr>
          <w:rFonts w:ascii="Corbel" w:hAnsi="Corbel" w:cs="Segoe UI"/>
          <w:sz w:val="18"/>
          <w:szCs w:val="18"/>
        </w:rPr>
        <w:t xml:space="preserve"> z dôvodu následného vyhodnocovania </w:t>
      </w:r>
      <w:r w:rsidR="00B642B9" w:rsidRPr="003839CF">
        <w:rPr>
          <w:rFonts w:ascii="Corbel" w:hAnsi="Corbel" w:cs="Segoe UI"/>
          <w:sz w:val="18"/>
          <w:szCs w:val="18"/>
        </w:rPr>
        <w:t>ponúk komisiou</w:t>
      </w:r>
      <w:r w:rsidR="007036C9">
        <w:rPr>
          <w:rFonts w:ascii="Corbel" w:hAnsi="Corbel" w:cs="Segoe UI"/>
          <w:sz w:val="18"/>
          <w:szCs w:val="18"/>
        </w:rPr>
        <w:t>. 4 hárok v danom dokumente</w:t>
      </w:r>
      <w:r w:rsidR="00B23905">
        <w:rPr>
          <w:rFonts w:ascii="Corbel" w:hAnsi="Corbel" w:cs="Segoe UI"/>
          <w:sz w:val="18"/>
          <w:szCs w:val="18"/>
        </w:rPr>
        <w:t xml:space="preserve"> slúži ako príloha </w:t>
      </w:r>
      <w:r w:rsidR="00DD0AE7">
        <w:rPr>
          <w:rFonts w:ascii="Corbel" w:hAnsi="Corbel" w:cs="Segoe UI"/>
          <w:sz w:val="18"/>
          <w:szCs w:val="18"/>
        </w:rPr>
        <w:t>k</w:t>
      </w:r>
      <w:r w:rsidR="00C130DC">
        <w:rPr>
          <w:rFonts w:ascii="Corbel" w:hAnsi="Corbel" w:cs="Segoe UI"/>
          <w:sz w:val="18"/>
          <w:szCs w:val="18"/>
        </w:rPr>
        <w:t xml:space="preserve"> zmluve o dielo a k zmluve </w:t>
      </w:r>
      <w:r w:rsidR="00C130DC">
        <w:rPr>
          <w:rFonts w:ascii="Corbel" w:hAnsi="Corbel"/>
          <w:sz w:val="18"/>
          <w:szCs w:val="18"/>
          <w:lang w:eastAsia="sk-SK"/>
        </w:rPr>
        <w:t>o podpore prevádzky, údržbe a rozvoji systému</w:t>
      </w:r>
      <w:r w:rsidR="00071EDD">
        <w:rPr>
          <w:rFonts w:ascii="Corbel" w:hAnsi="Corbel"/>
          <w:sz w:val="18"/>
          <w:szCs w:val="18"/>
          <w:lang w:eastAsia="sk-SK"/>
        </w:rPr>
        <w:t xml:space="preserve"> za účelom určenia výšk</w:t>
      </w:r>
      <w:r w:rsidR="00881241">
        <w:rPr>
          <w:rFonts w:ascii="Corbel" w:hAnsi="Corbel"/>
          <w:sz w:val="18"/>
          <w:szCs w:val="18"/>
          <w:lang w:eastAsia="sk-SK"/>
        </w:rPr>
        <w:t>y</w:t>
      </w:r>
      <w:r w:rsidR="00071EDD">
        <w:rPr>
          <w:rFonts w:ascii="Corbel" w:hAnsi="Corbel"/>
          <w:sz w:val="18"/>
          <w:szCs w:val="18"/>
          <w:lang w:eastAsia="sk-SK"/>
        </w:rPr>
        <w:t xml:space="preserve"> jednotlivých platieb, </w:t>
      </w:r>
      <w:r w:rsidR="00FA266E" w:rsidRPr="00071EDD">
        <w:rPr>
          <w:rFonts w:ascii="Corbel" w:hAnsi="Corbel"/>
          <w:sz w:val="18"/>
          <w:szCs w:val="18"/>
          <w:lang w:eastAsia="sk-SK"/>
        </w:rPr>
        <w:t xml:space="preserve">ktoré </w:t>
      </w:r>
      <w:r w:rsidR="00071EDD">
        <w:rPr>
          <w:rFonts w:ascii="Corbel" w:hAnsi="Corbel"/>
          <w:sz w:val="18"/>
          <w:szCs w:val="18"/>
          <w:lang w:eastAsia="sk-SK"/>
        </w:rPr>
        <w:t xml:space="preserve">bude úspešný uchádzač </w:t>
      </w:r>
      <w:r w:rsidR="00FA266E" w:rsidRPr="00071EDD">
        <w:rPr>
          <w:rFonts w:ascii="Corbel" w:hAnsi="Corbel"/>
          <w:sz w:val="18"/>
          <w:szCs w:val="18"/>
          <w:lang w:eastAsia="sk-SK"/>
        </w:rPr>
        <w:t>fakturovať za dodanie a implementáciu systému na jednotlivé súčasti</w:t>
      </w:r>
      <w:r w:rsidR="00001C15">
        <w:rPr>
          <w:rFonts w:ascii="Corbel" w:hAnsi="Corbel"/>
          <w:sz w:val="18"/>
          <w:szCs w:val="18"/>
          <w:lang w:eastAsia="sk-SK"/>
        </w:rPr>
        <w:t xml:space="preserve"> verejného obstarávateľa. </w:t>
      </w:r>
      <w:r w:rsidR="0094050D">
        <w:rPr>
          <w:rFonts w:ascii="Corbel" w:hAnsi="Corbel"/>
          <w:sz w:val="18"/>
          <w:szCs w:val="18"/>
          <w:lang w:eastAsia="sk-SK"/>
        </w:rPr>
        <w:t>V danom hárku sa</w:t>
      </w:r>
      <w:r w:rsidR="0094050D" w:rsidRPr="0094050D">
        <w:rPr>
          <w:rFonts w:ascii="Corbel" w:hAnsi="Corbel"/>
          <w:sz w:val="18"/>
          <w:szCs w:val="18"/>
          <w:lang w:eastAsia="sk-SK"/>
        </w:rPr>
        <w:t xml:space="preserve"> </w:t>
      </w:r>
      <w:r w:rsidR="0094050D">
        <w:rPr>
          <w:rFonts w:ascii="Corbel" w:hAnsi="Corbel"/>
          <w:sz w:val="18"/>
          <w:szCs w:val="18"/>
          <w:lang w:eastAsia="sk-SK"/>
        </w:rPr>
        <w:t xml:space="preserve">sumy určené na fakturáciu </w:t>
      </w:r>
      <w:r w:rsidR="00001C15">
        <w:rPr>
          <w:rFonts w:ascii="Corbel" w:hAnsi="Corbel"/>
          <w:sz w:val="18"/>
          <w:szCs w:val="18"/>
          <w:lang w:eastAsia="sk-SK"/>
        </w:rPr>
        <w:t xml:space="preserve"> automaticky vypočíta</w:t>
      </w:r>
      <w:r w:rsidR="0094050D">
        <w:rPr>
          <w:rFonts w:ascii="Corbel" w:hAnsi="Corbel"/>
          <w:sz w:val="18"/>
          <w:szCs w:val="18"/>
          <w:lang w:eastAsia="sk-SK"/>
        </w:rPr>
        <w:t>jú</w:t>
      </w:r>
      <w:r w:rsidR="00001C15">
        <w:rPr>
          <w:rFonts w:ascii="Corbel" w:hAnsi="Corbel"/>
          <w:sz w:val="18"/>
          <w:szCs w:val="18"/>
          <w:lang w:eastAsia="sk-SK"/>
        </w:rPr>
        <w:t xml:space="preserve"> doplnením súm prislúchajúci</w:t>
      </w:r>
      <w:r w:rsidR="0094050D">
        <w:rPr>
          <w:rFonts w:ascii="Corbel" w:hAnsi="Corbel"/>
          <w:sz w:val="18"/>
          <w:szCs w:val="18"/>
          <w:lang w:eastAsia="sk-SK"/>
        </w:rPr>
        <w:t>ch</w:t>
      </w:r>
      <w:r w:rsidR="00001C15">
        <w:rPr>
          <w:rFonts w:ascii="Corbel" w:hAnsi="Corbel"/>
          <w:sz w:val="18"/>
          <w:szCs w:val="18"/>
          <w:lang w:eastAsia="sk-SK"/>
        </w:rPr>
        <w:t xml:space="preserve"> ku kritériu č. 1 (K1) v hárku č. 1</w:t>
      </w:r>
      <w:r w:rsidR="00CB3DA8">
        <w:rPr>
          <w:rFonts w:ascii="Corbel" w:hAnsi="Corbel"/>
          <w:sz w:val="18"/>
          <w:szCs w:val="18"/>
          <w:lang w:eastAsia="sk-SK"/>
        </w:rPr>
        <w:t xml:space="preserve"> uchádzačom.</w:t>
      </w:r>
    </w:p>
    <w:p w14:paraId="6AAB9D74" w14:textId="3AD7AD08" w:rsidR="005A76AE" w:rsidRPr="003839CF" w:rsidRDefault="003165FD" w:rsidP="00FB335F">
      <w:pPr>
        <w:pStyle w:val="ListParagraph2"/>
        <w:numPr>
          <w:ilvl w:val="2"/>
          <w:numId w:val="24"/>
        </w:numPr>
        <w:spacing w:after="120" w:line="240" w:lineRule="auto"/>
        <w:ind w:left="1134" w:right="0" w:hanging="708"/>
        <w:jc w:val="both"/>
        <w:rPr>
          <w:rFonts w:ascii="Corbel" w:hAnsi="Corbel" w:cs="Segoe UI"/>
          <w:sz w:val="18"/>
          <w:szCs w:val="18"/>
        </w:rPr>
      </w:pPr>
      <w:r w:rsidRPr="003839CF">
        <w:rPr>
          <w:rFonts w:ascii="Corbel" w:hAnsi="Corbel" w:cs="Segoe UI"/>
          <w:b/>
          <w:bCs/>
          <w:sz w:val="18"/>
          <w:szCs w:val="18"/>
        </w:rPr>
        <w:t>Č</w:t>
      </w:r>
      <w:r w:rsidR="00E437A0" w:rsidRPr="003839CF">
        <w:rPr>
          <w:rFonts w:ascii="Corbel" w:hAnsi="Corbel" w:cs="Segoe UI"/>
          <w:b/>
          <w:bCs/>
          <w:sz w:val="18"/>
          <w:szCs w:val="18"/>
        </w:rPr>
        <w:t>estné vyhlásenie</w:t>
      </w:r>
      <w:r w:rsidR="005A5D75" w:rsidRPr="003839CF">
        <w:rPr>
          <w:rFonts w:ascii="Corbel" w:hAnsi="Corbel" w:cs="Segoe UI"/>
          <w:b/>
          <w:bCs/>
          <w:sz w:val="18"/>
          <w:szCs w:val="18"/>
        </w:rPr>
        <w:t xml:space="preserve"> </w:t>
      </w:r>
      <w:r w:rsidR="005A5D75" w:rsidRPr="003839CF">
        <w:rPr>
          <w:rFonts w:ascii="Calibri-BoldItalic" w:hAnsi="Calibri-BoldItalic" w:cs="Times New Roman"/>
          <w:b/>
          <w:bCs/>
          <w:i/>
          <w:iCs/>
          <w:sz w:val="18"/>
          <w:szCs w:val="18"/>
        </w:rPr>
        <w:t>k podmienke účasti osobného postavenia</w:t>
      </w:r>
      <w:r w:rsidR="005A5D75" w:rsidRPr="003839CF">
        <w:rPr>
          <w:rFonts w:ascii="Calibri-BoldItalic" w:hAnsi="Calibri-BoldItalic" w:cs="Times New Roman"/>
          <w:b/>
          <w:bCs/>
          <w:i/>
          <w:iCs/>
        </w:rPr>
        <w:t xml:space="preserve"> </w:t>
      </w:r>
      <w:r w:rsidR="005A5D75" w:rsidRPr="003839CF">
        <w:rPr>
          <w:rFonts w:ascii="Corbel" w:hAnsi="Corbel"/>
          <w:sz w:val="18"/>
          <w:szCs w:val="18"/>
        </w:rPr>
        <w:t>na preukázanie splnenia podmienky účasti podľa</w:t>
      </w:r>
      <w:r w:rsidR="00A7669C">
        <w:rPr>
          <w:rFonts w:ascii="Corbel" w:hAnsi="Corbel"/>
          <w:sz w:val="18"/>
          <w:szCs w:val="18"/>
        </w:rPr>
        <w:t xml:space="preserve"> § 32</w:t>
      </w:r>
      <w:r w:rsidR="005A5D75" w:rsidRPr="003839CF">
        <w:rPr>
          <w:rFonts w:ascii="Corbel" w:hAnsi="Corbel"/>
          <w:sz w:val="18"/>
          <w:szCs w:val="18"/>
        </w:rPr>
        <w:t xml:space="preserve"> od</w:t>
      </w:r>
      <w:r w:rsidR="00571E79">
        <w:rPr>
          <w:rFonts w:ascii="Corbel" w:hAnsi="Corbel"/>
          <w:sz w:val="18"/>
          <w:szCs w:val="18"/>
        </w:rPr>
        <w:t>s.</w:t>
      </w:r>
      <w:r w:rsidR="005A5D75" w:rsidRPr="003839CF">
        <w:rPr>
          <w:rFonts w:ascii="Corbel" w:hAnsi="Corbel"/>
          <w:sz w:val="18"/>
          <w:szCs w:val="18"/>
        </w:rPr>
        <w:t xml:space="preserve"> 1 p</w:t>
      </w:r>
      <w:r w:rsidR="005D3DE0">
        <w:rPr>
          <w:rFonts w:ascii="Corbel" w:hAnsi="Corbel"/>
          <w:sz w:val="18"/>
          <w:szCs w:val="18"/>
        </w:rPr>
        <w:t>í</w:t>
      </w:r>
      <w:r w:rsidR="005A5D75" w:rsidRPr="003839CF">
        <w:rPr>
          <w:rFonts w:ascii="Corbel" w:hAnsi="Corbel"/>
          <w:sz w:val="18"/>
          <w:szCs w:val="18"/>
        </w:rPr>
        <w:t>sm. a) a ods. 7 a 8. zákona (</w:t>
      </w:r>
      <w:r w:rsidR="00571E79">
        <w:rPr>
          <w:rFonts w:ascii="Corbel" w:hAnsi="Corbel"/>
          <w:sz w:val="18"/>
          <w:szCs w:val="18"/>
        </w:rPr>
        <w:t>P</w:t>
      </w:r>
      <w:r w:rsidR="005A5D75" w:rsidRPr="003839CF">
        <w:rPr>
          <w:rFonts w:ascii="Corbel" w:hAnsi="Corbel"/>
          <w:sz w:val="18"/>
          <w:szCs w:val="18"/>
        </w:rPr>
        <w:t>ríloha č.</w:t>
      </w:r>
      <w:r w:rsidR="00752F4D">
        <w:rPr>
          <w:rFonts w:ascii="Corbel" w:hAnsi="Corbel"/>
          <w:sz w:val="18"/>
          <w:szCs w:val="18"/>
        </w:rPr>
        <w:t>6</w:t>
      </w:r>
      <w:r w:rsidR="00571E79">
        <w:rPr>
          <w:rFonts w:ascii="Corbel" w:hAnsi="Corbel"/>
          <w:sz w:val="18"/>
          <w:szCs w:val="18"/>
        </w:rPr>
        <w:t xml:space="preserve"> týchto súťažných podkladov</w:t>
      </w:r>
      <w:r w:rsidR="005A5D75" w:rsidRPr="003839CF">
        <w:rPr>
          <w:rFonts w:ascii="Corbel" w:hAnsi="Corbel"/>
          <w:sz w:val="18"/>
          <w:szCs w:val="18"/>
        </w:rPr>
        <w:t>) alebo vyhlásenie, ak právo štátu uchádzača alebo záujemcu so sídlom, miestom podnikania alebo obvyklým pobytom mimo územia Slovenskej republiky neupravuje inštitút čestného vyhlásenia</w:t>
      </w:r>
      <w:r w:rsidR="00BB5789" w:rsidRPr="003839CF">
        <w:rPr>
          <w:rFonts w:ascii="Corbel" w:hAnsi="Corbel"/>
          <w:sz w:val="18"/>
          <w:szCs w:val="18"/>
        </w:rPr>
        <w:t>,</w:t>
      </w:r>
    </w:p>
    <w:p w14:paraId="33FE4338" w14:textId="01E1FEDF" w:rsidR="00FC56A6" w:rsidRDefault="00FC56A6" w:rsidP="00FB335F">
      <w:pPr>
        <w:pStyle w:val="ListParagraph2"/>
        <w:numPr>
          <w:ilvl w:val="2"/>
          <w:numId w:val="24"/>
        </w:numPr>
        <w:spacing w:after="120" w:line="240" w:lineRule="auto"/>
        <w:ind w:left="1134" w:right="0" w:hanging="708"/>
        <w:jc w:val="both"/>
        <w:rPr>
          <w:rFonts w:ascii="Corbel" w:hAnsi="Corbel" w:cs="Segoe UI"/>
          <w:sz w:val="18"/>
          <w:szCs w:val="18"/>
        </w:rPr>
      </w:pPr>
      <w:r w:rsidRPr="003839CF">
        <w:rPr>
          <w:rFonts w:ascii="Corbel" w:hAnsi="Corbel" w:cs="Segoe UI"/>
          <w:b/>
          <w:bCs/>
          <w:i/>
          <w:iCs/>
          <w:sz w:val="18"/>
          <w:szCs w:val="18"/>
        </w:rPr>
        <w:t>Prehľad ekvivalentných materiálov, výrobkov a zariadení</w:t>
      </w:r>
      <w:r w:rsidRPr="003839CF">
        <w:rPr>
          <w:rFonts w:ascii="Corbel" w:hAnsi="Corbel" w:cs="Segoe UI"/>
          <w:sz w:val="18"/>
          <w:szCs w:val="18"/>
        </w:rPr>
        <w:t>, ak je potrebný, ktorý bude spracovaný podľa informácií uvedených v bode 4 týchto súťažných podkladov.</w:t>
      </w:r>
      <w:r w:rsidRPr="003839CF">
        <w:rPr>
          <w:rFonts w:ascii="Corbel" w:hAnsi="Corbel"/>
          <w:sz w:val="18"/>
          <w:szCs w:val="18"/>
        </w:rPr>
        <w:t xml:space="preserve"> Zároveň </w:t>
      </w:r>
      <w:r w:rsidR="00E34897" w:rsidRPr="003839CF">
        <w:rPr>
          <w:rFonts w:ascii="Corbel" w:hAnsi="Corbel"/>
          <w:sz w:val="18"/>
          <w:szCs w:val="18"/>
        </w:rPr>
        <w:t xml:space="preserve">uchádzač </w:t>
      </w:r>
      <w:r w:rsidRPr="003839CF">
        <w:rPr>
          <w:rFonts w:ascii="Corbel" w:hAnsi="Corbel"/>
          <w:sz w:val="18"/>
          <w:szCs w:val="18"/>
        </w:rPr>
        <w:t xml:space="preserve">predloží </w:t>
      </w:r>
      <w:r w:rsidRPr="003839CF">
        <w:rPr>
          <w:rFonts w:ascii="Corbel" w:hAnsi="Corbel" w:cs="Segoe UI"/>
          <w:b/>
          <w:bCs/>
          <w:sz w:val="18"/>
          <w:szCs w:val="18"/>
        </w:rPr>
        <w:t>samostatný očíslovaný zoznam vrátane technických listov k ponúknutým ekvivalentom</w:t>
      </w:r>
      <w:r w:rsidRPr="003839CF">
        <w:rPr>
          <w:rFonts w:ascii="Corbel" w:hAnsi="Corbel" w:cs="Segoe UI"/>
          <w:sz w:val="18"/>
          <w:szCs w:val="18"/>
        </w:rPr>
        <w:t>, alebo zoznam iných vhodných dokumentov, ak sú potrebné, ktorými preukáže požadované technické a funkčné vlastnosti ekvivalentných výrobkov, vrátane podrobných špecifikácií,</w:t>
      </w:r>
    </w:p>
    <w:p w14:paraId="06E000E4" w14:textId="65D0520B" w:rsidR="00F372F1" w:rsidRDefault="007B708F" w:rsidP="00FB335F">
      <w:pPr>
        <w:pStyle w:val="ListParagraph2"/>
        <w:numPr>
          <w:ilvl w:val="2"/>
          <w:numId w:val="24"/>
        </w:numPr>
        <w:spacing w:after="120" w:line="240" w:lineRule="auto"/>
        <w:ind w:left="1134" w:right="0" w:hanging="708"/>
        <w:jc w:val="both"/>
        <w:rPr>
          <w:rFonts w:ascii="Corbel" w:hAnsi="Corbel" w:cs="Segoe UI"/>
          <w:sz w:val="18"/>
          <w:szCs w:val="18"/>
        </w:rPr>
      </w:pPr>
      <w:r w:rsidRPr="003839CF">
        <w:rPr>
          <w:rFonts w:ascii="Corbel" w:hAnsi="Corbel" w:cs="Segoe UI"/>
          <w:color w:val="000000"/>
          <w:sz w:val="18"/>
          <w:szCs w:val="18"/>
          <w:lang w:eastAsia="sk-SK"/>
        </w:rPr>
        <w:t>A</w:t>
      </w:r>
      <w:r w:rsidR="00F372F1" w:rsidRPr="003839CF">
        <w:rPr>
          <w:rFonts w:ascii="Corbel" w:hAnsi="Corbel" w:cs="Segoe UI"/>
          <w:color w:val="000000"/>
          <w:sz w:val="18"/>
          <w:szCs w:val="18"/>
          <w:lang w:eastAsia="sk-SK"/>
        </w:rPr>
        <w:t>k uchádzač nevypracoval ponuku sám, uvedie</w:t>
      </w:r>
      <w:r w:rsidR="00CA2BDA" w:rsidRPr="003839CF">
        <w:rPr>
          <w:rFonts w:ascii="Corbel" w:hAnsi="Corbel" w:cs="Segoe UI"/>
          <w:color w:val="000000"/>
          <w:sz w:val="18"/>
          <w:szCs w:val="18"/>
          <w:lang w:eastAsia="sk-SK"/>
        </w:rPr>
        <w:t xml:space="preserve"> </w:t>
      </w:r>
      <w:r w:rsidR="00CA2BDA" w:rsidRPr="003839CF">
        <w:rPr>
          <w:rFonts w:ascii="Corbel" w:hAnsi="Corbel" w:cs="Segoe UI"/>
          <w:b/>
          <w:i/>
          <w:color w:val="000000"/>
          <w:sz w:val="18"/>
          <w:szCs w:val="18"/>
          <w:lang w:eastAsia="sk-SK"/>
        </w:rPr>
        <w:t xml:space="preserve">identifikačné údaje </w:t>
      </w:r>
      <w:r w:rsidR="00F372F1" w:rsidRPr="003839CF">
        <w:rPr>
          <w:rFonts w:ascii="Corbel" w:hAnsi="Corbel" w:cs="Segoe UI"/>
          <w:b/>
          <w:i/>
          <w:color w:val="000000"/>
          <w:sz w:val="18"/>
          <w:szCs w:val="18"/>
          <w:lang w:eastAsia="sk-SK"/>
        </w:rPr>
        <w:t>osob</w:t>
      </w:r>
      <w:r w:rsidR="00CA2BDA" w:rsidRPr="003839CF">
        <w:rPr>
          <w:rFonts w:ascii="Corbel" w:hAnsi="Corbel" w:cs="Segoe UI"/>
          <w:b/>
          <w:i/>
          <w:color w:val="000000"/>
          <w:sz w:val="18"/>
          <w:szCs w:val="18"/>
          <w:lang w:eastAsia="sk-SK"/>
        </w:rPr>
        <w:t>y</w:t>
      </w:r>
      <w:r w:rsidR="00F372F1" w:rsidRPr="003839CF">
        <w:rPr>
          <w:rFonts w:ascii="Corbel" w:hAnsi="Corbel" w:cs="Segoe UI"/>
          <w:b/>
          <w:i/>
          <w:color w:val="000000"/>
          <w:sz w:val="18"/>
          <w:szCs w:val="18"/>
          <w:lang w:eastAsia="sk-SK"/>
        </w:rPr>
        <w:t>, ktorej služby alebo podklady pri vypracovaní ponuky využil</w:t>
      </w:r>
      <w:r w:rsidR="00CA2BDA" w:rsidRPr="003839CF">
        <w:rPr>
          <w:rFonts w:ascii="Corbel" w:hAnsi="Corbel" w:cs="Segoe UI"/>
          <w:color w:val="000000"/>
          <w:sz w:val="18"/>
          <w:szCs w:val="18"/>
          <w:lang w:eastAsia="sk-SK"/>
        </w:rPr>
        <w:t xml:space="preserve"> </w:t>
      </w:r>
      <w:r w:rsidR="00CA2BDA" w:rsidRPr="003839CF">
        <w:rPr>
          <w:rFonts w:ascii="Corbel" w:hAnsi="Corbel" w:cs="Segoe UI"/>
          <w:sz w:val="18"/>
          <w:szCs w:val="18"/>
        </w:rPr>
        <w:t>(min. meno a priezvisko, obchodné meno alebo názov, adresa pobytu, sídlo alebo miesto podnikania a identifikačné číslo, ak bolo pridelené)</w:t>
      </w:r>
      <w:r w:rsidR="00BB69E3" w:rsidRPr="003839CF">
        <w:rPr>
          <w:rFonts w:ascii="Corbel" w:hAnsi="Corbel" w:cs="Segoe UI"/>
          <w:sz w:val="18"/>
          <w:szCs w:val="18"/>
        </w:rPr>
        <w:t>,</w:t>
      </w:r>
    </w:p>
    <w:p w14:paraId="22E4C47B" w14:textId="55D132B1" w:rsidR="003505F5" w:rsidRPr="00CA4053" w:rsidRDefault="000E63ED" w:rsidP="00202279">
      <w:pPr>
        <w:pStyle w:val="ListParagraph2"/>
        <w:numPr>
          <w:ilvl w:val="2"/>
          <w:numId w:val="24"/>
        </w:numPr>
        <w:spacing w:after="120" w:line="240" w:lineRule="auto"/>
        <w:ind w:left="1134" w:right="0" w:hanging="708"/>
        <w:jc w:val="both"/>
        <w:rPr>
          <w:rFonts w:ascii="Corbel" w:hAnsi="Corbel" w:cs="Segoe UI"/>
          <w:sz w:val="18"/>
          <w:szCs w:val="18"/>
        </w:rPr>
      </w:pPr>
      <w:r w:rsidRPr="00CA4053">
        <w:rPr>
          <w:rFonts w:ascii="Corbel" w:hAnsi="Corbel" w:cs="Segoe UI"/>
          <w:b/>
          <w:bCs/>
          <w:i/>
          <w:iCs/>
          <w:sz w:val="18"/>
          <w:szCs w:val="18"/>
        </w:rPr>
        <w:t>Potvrdenie</w:t>
      </w:r>
      <w:r w:rsidR="00181C40" w:rsidRPr="00CA4053">
        <w:rPr>
          <w:rFonts w:ascii="Corbel" w:hAnsi="Corbel" w:cs="Segoe UI"/>
          <w:b/>
          <w:bCs/>
          <w:i/>
          <w:iCs/>
          <w:sz w:val="18"/>
          <w:szCs w:val="18"/>
        </w:rPr>
        <w:t xml:space="preserve"> o zložení zábezpeky</w:t>
      </w:r>
      <w:r w:rsidR="00B83153" w:rsidRPr="00CA4053">
        <w:rPr>
          <w:rFonts w:ascii="Corbel" w:hAnsi="Corbel" w:cs="Segoe UI"/>
          <w:b/>
          <w:bCs/>
          <w:i/>
          <w:iCs/>
          <w:sz w:val="18"/>
          <w:szCs w:val="18"/>
        </w:rPr>
        <w:t xml:space="preserve"> </w:t>
      </w:r>
      <w:r w:rsidR="00B83153" w:rsidRPr="00CA4053">
        <w:rPr>
          <w:rFonts w:ascii="Corbel" w:hAnsi="Corbel" w:cs="Segoe UI"/>
          <w:sz w:val="18"/>
          <w:szCs w:val="18"/>
        </w:rPr>
        <w:t>v súlade s bodom 15</w:t>
      </w:r>
      <w:r w:rsidR="005509BA">
        <w:rPr>
          <w:rFonts w:ascii="Corbel" w:hAnsi="Corbel" w:cs="Segoe UI"/>
          <w:sz w:val="18"/>
          <w:szCs w:val="18"/>
        </w:rPr>
        <w:t>.</w:t>
      </w:r>
      <w:r w:rsidR="00B83153" w:rsidRPr="00CA4053">
        <w:rPr>
          <w:rFonts w:ascii="Corbel" w:hAnsi="Corbel" w:cs="Segoe UI"/>
          <w:sz w:val="18"/>
          <w:szCs w:val="18"/>
        </w:rPr>
        <w:t xml:space="preserve"> </w:t>
      </w:r>
      <w:r w:rsidR="003A1B52" w:rsidRPr="00CA4053">
        <w:rPr>
          <w:rFonts w:ascii="Corbel" w:hAnsi="Corbel" w:cs="Segoe UI"/>
          <w:sz w:val="18"/>
          <w:szCs w:val="18"/>
        </w:rPr>
        <w:t xml:space="preserve">týchto </w:t>
      </w:r>
      <w:r w:rsidR="00B83153" w:rsidRPr="00CA4053">
        <w:rPr>
          <w:rFonts w:ascii="Corbel" w:hAnsi="Corbel" w:cs="Segoe UI"/>
          <w:sz w:val="18"/>
          <w:szCs w:val="18"/>
        </w:rPr>
        <w:t>súťažných podkladov</w:t>
      </w:r>
      <w:r w:rsidR="004D4951">
        <w:rPr>
          <w:rFonts w:ascii="Corbel" w:hAnsi="Corbel" w:cs="Segoe UI"/>
          <w:sz w:val="18"/>
          <w:szCs w:val="18"/>
        </w:rPr>
        <w:t>,</w:t>
      </w:r>
    </w:p>
    <w:p w14:paraId="6E3EADD9" w14:textId="0B6A4CE1" w:rsidR="002076D4" w:rsidRPr="00381F91" w:rsidRDefault="002076D4">
      <w:pPr>
        <w:pStyle w:val="ListParagraph2"/>
        <w:numPr>
          <w:ilvl w:val="2"/>
          <w:numId w:val="24"/>
        </w:numPr>
        <w:spacing w:after="120" w:line="240" w:lineRule="auto"/>
        <w:ind w:left="1134" w:right="0" w:hanging="708"/>
        <w:jc w:val="both"/>
        <w:rPr>
          <w:rFonts w:ascii="Corbel" w:hAnsi="Corbel" w:cs="Segoe UI"/>
          <w:sz w:val="18"/>
          <w:szCs w:val="18"/>
        </w:rPr>
      </w:pPr>
      <w:r w:rsidRPr="00FA155A">
        <w:rPr>
          <w:rFonts w:ascii="Corbel" w:hAnsi="Corbel"/>
          <w:sz w:val="18"/>
          <w:szCs w:val="18"/>
        </w:rPr>
        <w:t xml:space="preserve">Verejný obstarávateľ požaduje, aby bol </w:t>
      </w:r>
      <w:r w:rsidR="00B82A4F">
        <w:rPr>
          <w:rFonts w:ascii="Corbel" w:hAnsi="Corbel"/>
          <w:sz w:val="18"/>
          <w:szCs w:val="18"/>
        </w:rPr>
        <w:t>systém</w:t>
      </w:r>
      <w:r w:rsidR="001725BD" w:rsidRPr="00755CBF">
        <w:rPr>
          <w:rFonts w:ascii="Corbel" w:hAnsi="Corbel"/>
          <w:sz w:val="18"/>
          <w:szCs w:val="18"/>
        </w:rPr>
        <w:t xml:space="preserve"> </w:t>
      </w:r>
      <w:r w:rsidRPr="00FA155A">
        <w:rPr>
          <w:rFonts w:ascii="Corbel" w:hAnsi="Corbel"/>
          <w:sz w:val="18"/>
          <w:szCs w:val="18"/>
        </w:rPr>
        <w:t>zapísaný</w:t>
      </w:r>
      <w:r w:rsidR="00414EB5" w:rsidRPr="00FA155A">
        <w:rPr>
          <w:rFonts w:ascii="Corbel" w:hAnsi="Corbel"/>
          <w:sz w:val="18"/>
          <w:szCs w:val="18"/>
        </w:rPr>
        <w:t xml:space="preserve"> v aktuálnom</w:t>
      </w:r>
      <w:r w:rsidRPr="00FA155A">
        <w:rPr>
          <w:rFonts w:ascii="Corbel" w:hAnsi="Corbel"/>
          <w:sz w:val="18"/>
          <w:szCs w:val="18"/>
        </w:rPr>
        <w:t xml:space="preserve"> v „Zozname certifikátov vydaných Ministerstvom vnútra Slovenskej republiky informačným systémom na správu registratúry“, s úrovňou zhody „</w:t>
      </w:r>
      <w:r w:rsidRPr="00FA155A">
        <w:rPr>
          <w:rFonts w:ascii="Corbel" w:hAnsi="Corbel"/>
          <w:b/>
          <w:sz w:val="18"/>
          <w:szCs w:val="18"/>
          <w:u w:val="single"/>
        </w:rPr>
        <w:t>Vysoká úroveň</w:t>
      </w:r>
      <w:r w:rsidRPr="00FA155A">
        <w:rPr>
          <w:rFonts w:ascii="Corbel" w:hAnsi="Corbel"/>
          <w:sz w:val="18"/>
          <w:szCs w:val="18"/>
        </w:rPr>
        <w:t>“</w:t>
      </w:r>
      <w:r w:rsidR="00B66F83">
        <w:rPr>
          <w:rFonts w:ascii="Corbel" w:hAnsi="Corbel"/>
          <w:sz w:val="18"/>
          <w:szCs w:val="18"/>
        </w:rPr>
        <w:t xml:space="preserve">. </w:t>
      </w:r>
      <w:proofErr w:type="spellStart"/>
      <w:r w:rsidR="00B66F83">
        <w:rPr>
          <w:rFonts w:ascii="Corbel" w:hAnsi="Corbel"/>
          <w:sz w:val="18"/>
          <w:szCs w:val="18"/>
        </w:rPr>
        <w:t>Link</w:t>
      </w:r>
      <w:proofErr w:type="spellEnd"/>
      <w:r w:rsidR="00B66F83">
        <w:rPr>
          <w:rFonts w:ascii="Corbel" w:hAnsi="Corbel"/>
          <w:sz w:val="18"/>
          <w:szCs w:val="18"/>
        </w:rPr>
        <w:t xml:space="preserve"> na</w:t>
      </w:r>
      <w:r w:rsidR="00B66F83" w:rsidRPr="00FA155A">
        <w:rPr>
          <w:rFonts w:ascii="Corbel" w:hAnsi="Corbel"/>
          <w:sz w:val="18"/>
          <w:szCs w:val="18"/>
        </w:rPr>
        <w:t xml:space="preserve"> </w:t>
      </w:r>
      <w:r w:rsidR="00FA155A" w:rsidRPr="00FA155A">
        <w:rPr>
          <w:rFonts w:ascii="Corbel" w:hAnsi="Corbel"/>
          <w:sz w:val="18"/>
          <w:szCs w:val="18"/>
        </w:rPr>
        <w:t>aktuálny</w:t>
      </w:r>
      <w:r w:rsidR="00B66F83">
        <w:rPr>
          <w:rFonts w:ascii="Corbel" w:hAnsi="Corbel"/>
          <w:sz w:val="18"/>
          <w:szCs w:val="18"/>
        </w:rPr>
        <w:t xml:space="preserve"> zoznam vydaný k</w:t>
      </w:r>
      <w:r w:rsidR="00381F91">
        <w:rPr>
          <w:rFonts w:ascii="Corbel" w:hAnsi="Corbel"/>
          <w:sz w:val="18"/>
          <w:szCs w:val="18"/>
        </w:rPr>
        <w:t xml:space="preserve"> 18.02.2025: </w:t>
      </w:r>
      <w:hyperlink r:id="rId25" w:history="1">
        <w:r w:rsidR="00381F91" w:rsidRPr="00381F91">
          <w:rPr>
            <w:rStyle w:val="Hypertextovprepojenie"/>
            <w:rFonts w:ascii="Corbel" w:hAnsi="Corbel" w:cs="Cambria"/>
            <w:sz w:val="18"/>
            <w:szCs w:val="18"/>
          </w:rPr>
          <w:t>Prehlad_vydanych_certifikatov_202502_32.pdf</w:t>
        </w:r>
      </w:hyperlink>
      <w:r w:rsidR="00381F91">
        <w:rPr>
          <w:rFonts w:ascii="Corbel" w:hAnsi="Corbel"/>
          <w:sz w:val="18"/>
          <w:szCs w:val="18"/>
        </w:rPr>
        <w:t>.</w:t>
      </w:r>
    </w:p>
    <w:p w14:paraId="304C6F2C" w14:textId="7531580E" w:rsidR="00045BC7" w:rsidRPr="00CA4053" w:rsidRDefault="006C23B4" w:rsidP="00BA5F49">
      <w:pPr>
        <w:pStyle w:val="ListParagraph2"/>
        <w:spacing w:after="120" w:line="240" w:lineRule="auto"/>
        <w:ind w:left="1134" w:right="0"/>
        <w:jc w:val="both"/>
        <w:rPr>
          <w:rFonts w:ascii="Corbel" w:hAnsi="Corbel" w:cs="Segoe UI"/>
          <w:sz w:val="18"/>
          <w:szCs w:val="18"/>
        </w:rPr>
      </w:pPr>
      <w:r>
        <w:rPr>
          <w:rFonts w:ascii="Corbel" w:hAnsi="Corbel" w:cs="Segoe UI"/>
          <w:sz w:val="18"/>
          <w:szCs w:val="18"/>
        </w:rPr>
        <w:t>V rámci tejto požiadavky na predmet zákazky nie je potrebné v ponuke verejnému obstarávateľovi nič predkladať, podstatný je zápis vo vyššie uvedenom zozname</w:t>
      </w:r>
      <w:r w:rsidR="00F00C11">
        <w:rPr>
          <w:rFonts w:ascii="Corbel" w:hAnsi="Corbel" w:cs="Segoe UI"/>
          <w:sz w:val="18"/>
          <w:szCs w:val="18"/>
        </w:rPr>
        <w:t xml:space="preserve"> s požadovanou úrovňou.</w:t>
      </w:r>
      <w:r w:rsidR="00B357EF">
        <w:rPr>
          <w:rFonts w:ascii="Corbel" w:hAnsi="Corbel" w:cs="Segoe UI"/>
          <w:sz w:val="18"/>
          <w:szCs w:val="18"/>
        </w:rPr>
        <w:t xml:space="preserve"> Verejný obstarávateľ si splnenie tejto požiadavky skontroluje v predmetnom zozname sám.</w:t>
      </w:r>
    </w:p>
    <w:p w14:paraId="5CD32ED0" w14:textId="56E08649" w:rsidR="000477F5" w:rsidRDefault="00253BC7" w:rsidP="00FB335F">
      <w:pPr>
        <w:pStyle w:val="Odsekzoznamu"/>
        <w:widowControl w:val="0"/>
        <w:numPr>
          <w:ilvl w:val="1"/>
          <w:numId w:val="24"/>
        </w:numPr>
        <w:tabs>
          <w:tab w:val="clear" w:pos="2160"/>
          <w:tab w:val="clear" w:pos="2880"/>
          <w:tab w:val="clear" w:pos="4500"/>
        </w:tabs>
        <w:autoSpaceDE w:val="0"/>
        <w:autoSpaceDN w:val="0"/>
        <w:spacing w:after="120"/>
        <w:ind w:left="357" w:right="113" w:hanging="357"/>
        <w:jc w:val="both"/>
        <w:rPr>
          <w:rFonts w:ascii="Corbel" w:hAnsi="Corbel" w:cs="Segoe UI"/>
          <w:sz w:val="18"/>
          <w:szCs w:val="18"/>
        </w:rPr>
      </w:pPr>
      <w:r w:rsidRPr="00A15E71">
        <w:rPr>
          <w:rFonts w:ascii="Corbel" w:hAnsi="Corbel" w:cs="Segoe UI"/>
          <w:sz w:val="18"/>
          <w:szCs w:val="18"/>
        </w:rPr>
        <w:t>Všetky časti ponuky musia byť podpísané uchádzačom, jeho štatutárnym orgánom alebo členom štatutárneho orgánu alebo iným zástupcom uchádzača, ktorý je oprávnený konať v mene uchádzača v záväzkových vzťahoch. Ak uchádzač splnomocní/poverí tretiu osobu konať za neho pri podpise dokumentov predkladaných v súťaži, musí byť súčasťou ponuky aj plnomocenstvo (poverenie) – bod. 16.2.</w:t>
      </w:r>
      <w:r w:rsidR="00E8198B" w:rsidRPr="00A15E71">
        <w:rPr>
          <w:rFonts w:ascii="Corbel" w:hAnsi="Corbel" w:cs="Segoe UI"/>
          <w:sz w:val="18"/>
          <w:szCs w:val="18"/>
        </w:rPr>
        <w:t>2</w:t>
      </w:r>
      <w:r w:rsidRPr="00A15E71">
        <w:rPr>
          <w:rFonts w:ascii="Corbel" w:hAnsi="Corbel" w:cs="Segoe UI"/>
          <w:sz w:val="18"/>
          <w:szCs w:val="18"/>
        </w:rPr>
        <w:t xml:space="preserve"> týchto súťažných podkladov - splnomocňujúce takúto osobu na podpis dokumentov predkladaných v súťaži. V prípade, že ponuku predkladá skupina dodávateľov, všetky časti ponuky vrátane dokumentov uvedených vyššie, musia byť podpísané všetkými členmi skupiny alebo osobou/osobami oprávnenými konať v danej veci za ostatných členov skupiny. </w:t>
      </w:r>
    </w:p>
    <w:p w14:paraId="2CACA46B" w14:textId="0EDF66FE" w:rsidR="00530D32" w:rsidRPr="00341A27" w:rsidRDefault="00930B71" w:rsidP="00FB335F">
      <w:pPr>
        <w:pStyle w:val="Odsekzoznamu"/>
        <w:widowControl w:val="0"/>
        <w:numPr>
          <w:ilvl w:val="1"/>
          <w:numId w:val="24"/>
        </w:numPr>
        <w:tabs>
          <w:tab w:val="clear" w:pos="2160"/>
          <w:tab w:val="clear" w:pos="2880"/>
          <w:tab w:val="clear" w:pos="4500"/>
        </w:tabs>
        <w:autoSpaceDE w:val="0"/>
        <w:autoSpaceDN w:val="0"/>
        <w:spacing w:after="120"/>
        <w:ind w:left="357" w:right="113" w:hanging="357"/>
        <w:jc w:val="both"/>
        <w:rPr>
          <w:rFonts w:ascii="Corbel" w:hAnsi="Corbel" w:cs="Segoe UI"/>
          <w:sz w:val="18"/>
          <w:szCs w:val="18"/>
        </w:rPr>
      </w:pPr>
      <w:r w:rsidRPr="00341A27">
        <w:rPr>
          <w:rFonts w:ascii="Corbel" w:eastAsiaTheme="minorEastAsia" w:hAnsi="Corbel"/>
          <w:sz w:val="18"/>
          <w:szCs w:val="18"/>
          <w:lang w:eastAsia="en-US"/>
        </w:rPr>
        <w:t>V</w:t>
      </w:r>
      <w:r w:rsidR="00530D32" w:rsidRPr="00341A27">
        <w:rPr>
          <w:rFonts w:ascii="Corbel" w:eastAsiaTheme="minorEastAsia" w:hAnsi="Corbel"/>
          <w:sz w:val="18"/>
          <w:szCs w:val="18"/>
          <w:lang w:eastAsia="en-US"/>
        </w:rPr>
        <w:t xml:space="preserve"> súlade so zákonom č. 305/2013 Z. z. o elektronickej podobe výkonu pôsobnosti orgánov verejnej moci a o zmene a doplnení niektorých zákonov (zákon o e-</w:t>
      </w:r>
      <w:proofErr w:type="spellStart"/>
      <w:r w:rsidR="00530D32" w:rsidRPr="00341A27">
        <w:rPr>
          <w:rFonts w:ascii="Corbel" w:eastAsiaTheme="minorEastAsia" w:hAnsi="Corbel"/>
          <w:sz w:val="18"/>
          <w:szCs w:val="18"/>
          <w:lang w:eastAsia="en-US"/>
        </w:rPr>
        <w:t>Governmente</w:t>
      </w:r>
      <w:proofErr w:type="spellEnd"/>
      <w:r w:rsidR="00CF0731" w:rsidRPr="00341A27">
        <w:rPr>
          <w:rFonts w:ascii="Corbel" w:eastAsiaTheme="minorEastAsia" w:hAnsi="Corbel"/>
          <w:sz w:val="18"/>
          <w:szCs w:val="18"/>
          <w:lang w:eastAsia="en-US"/>
        </w:rPr>
        <w:t>,</w:t>
      </w:r>
      <w:r w:rsidR="00530D32" w:rsidRPr="00341A27">
        <w:rPr>
          <w:rFonts w:ascii="Corbel" w:eastAsiaTheme="minorEastAsia" w:hAnsi="Corbel"/>
          <w:sz w:val="18"/>
          <w:szCs w:val="18"/>
          <w:lang w:eastAsia="en-US"/>
        </w:rPr>
        <w:t xml:space="preserve">) verejný obstarávateľ uzná </w:t>
      </w:r>
      <w:r w:rsidR="00DB722B" w:rsidRPr="00341A27">
        <w:rPr>
          <w:rFonts w:ascii="Corbel" w:eastAsiaTheme="minorEastAsia" w:hAnsi="Corbel"/>
          <w:sz w:val="18"/>
          <w:szCs w:val="18"/>
          <w:lang w:eastAsia="en-US"/>
        </w:rPr>
        <w:t xml:space="preserve">doklady vymenované v bode 16.2 </w:t>
      </w:r>
      <w:r w:rsidR="00CF0731" w:rsidRPr="00341A27">
        <w:rPr>
          <w:rFonts w:ascii="Corbel" w:eastAsiaTheme="minorEastAsia" w:hAnsi="Corbel"/>
          <w:sz w:val="18"/>
          <w:szCs w:val="18"/>
          <w:lang w:eastAsia="en-US"/>
        </w:rPr>
        <w:t xml:space="preserve">aj </w:t>
      </w:r>
      <w:r w:rsidR="00530D32" w:rsidRPr="00341A27">
        <w:rPr>
          <w:rFonts w:ascii="Corbel" w:eastAsiaTheme="minorEastAsia" w:hAnsi="Corbel"/>
          <w:sz w:val="18"/>
          <w:szCs w:val="18"/>
          <w:lang w:eastAsia="en-US"/>
        </w:rPr>
        <w:t xml:space="preserve">ako elektronický  dokument,  ak  bude  predložený v podobe novovzniknutého  elektronického  dokumentu,  ktorý </w:t>
      </w:r>
      <w:r w:rsidR="00530D32" w:rsidRPr="00341A27">
        <w:rPr>
          <w:rFonts w:ascii="Corbel" w:eastAsiaTheme="minorEastAsia" w:hAnsi="Corbel"/>
          <w:sz w:val="18"/>
          <w:szCs w:val="18"/>
          <w:lang w:eastAsia="en-US"/>
        </w:rPr>
        <w:lastRenderedPageBreak/>
        <w:t>bol transformovaný spôsobom zaručenej konverzie v zmysle štvrtej časti zákona o e-</w:t>
      </w:r>
      <w:proofErr w:type="spellStart"/>
      <w:r w:rsidR="00530D32" w:rsidRPr="00341A27">
        <w:rPr>
          <w:rFonts w:ascii="Corbel" w:eastAsiaTheme="minorEastAsia" w:hAnsi="Corbel"/>
          <w:sz w:val="18"/>
          <w:szCs w:val="18"/>
          <w:lang w:eastAsia="en-US"/>
        </w:rPr>
        <w:t>Governmente</w:t>
      </w:r>
      <w:proofErr w:type="spellEnd"/>
    </w:p>
    <w:p w14:paraId="762C7AAE" w14:textId="72AF5B2D" w:rsidR="00530D32" w:rsidRPr="00980D03" w:rsidRDefault="00CF0731" w:rsidP="00FB335F">
      <w:pPr>
        <w:pStyle w:val="Odsekzoznamu"/>
        <w:widowControl w:val="0"/>
        <w:numPr>
          <w:ilvl w:val="1"/>
          <w:numId w:val="24"/>
        </w:numPr>
        <w:tabs>
          <w:tab w:val="clear" w:pos="2160"/>
          <w:tab w:val="clear" w:pos="2880"/>
          <w:tab w:val="clear" w:pos="4500"/>
        </w:tabs>
        <w:autoSpaceDE w:val="0"/>
        <w:autoSpaceDN w:val="0"/>
        <w:spacing w:after="120"/>
        <w:ind w:left="357" w:right="113" w:hanging="357"/>
        <w:jc w:val="both"/>
        <w:rPr>
          <w:rFonts w:ascii="Corbel" w:hAnsi="Corbel" w:cs="Segoe UI"/>
          <w:sz w:val="18"/>
          <w:szCs w:val="18"/>
        </w:rPr>
      </w:pPr>
      <w:r w:rsidRPr="00980D03">
        <w:rPr>
          <w:rFonts w:ascii="Corbel" w:eastAsiaTheme="minorHAnsi" w:hAnsi="Corbel"/>
          <w:sz w:val="18"/>
          <w:szCs w:val="18"/>
          <w:lang w:eastAsia="en-US"/>
        </w:rPr>
        <w:t>V</w:t>
      </w:r>
      <w:r w:rsidR="00530D32" w:rsidRPr="00980D03">
        <w:rPr>
          <w:rFonts w:ascii="Corbel" w:eastAsiaTheme="minorHAnsi" w:hAnsi="Corbel"/>
          <w:sz w:val="18"/>
          <w:szCs w:val="18"/>
          <w:lang w:eastAsia="en-US"/>
        </w:rPr>
        <w:t xml:space="preserve">erejný obstarávateľ </w:t>
      </w:r>
      <w:r w:rsidRPr="00980D03">
        <w:rPr>
          <w:rFonts w:ascii="Corbel" w:eastAsiaTheme="minorHAnsi" w:hAnsi="Corbel"/>
          <w:sz w:val="18"/>
          <w:szCs w:val="18"/>
          <w:lang w:eastAsia="en-US"/>
        </w:rPr>
        <w:t xml:space="preserve">takisto </w:t>
      </w:r>
      <w:r w:rsidR="00530D32" w:rsidRPr="00980D03">
        <w:rPr>
          <w:rFonts w:ascii="Corbel" w:eastAsiaTheme="minorHAnsi" w:hAnsi="Corbel"/>
          <w:sz w:val="18"/>
          <w:szCs w:val="18"/>
          <w:lang w:eastAsia="en-US"/>
        </w:rPr>
        <w:t xml:space="preserve">uzná </w:t>
      </w:r>
      <w:r w:rsidRPr="00980D03">
        <w:rPr>
          <w:rFonts w:ascii="Corbel" w:eastAsiaTheme="minorHAnsi" w:hAnsi="Corbel"/>
          <w:sz w:val="18"/>
          <w:szCs w:val="18"/>
          <w:lang w:eastAsia="en-US"/>
        </w:rPr>
        <w:t xml:space="preserve">dokumenty uvedené v bode 16.2 aj </w:t>
      </w:r>
      <w:r w:rsidR="00530D32" w:rsidRPr="00980D03">
        <w:rPr>
          <w:rFonts w:ascii="Corbel" w:eastAsiaTheme="minorHAnsi" w:hAnsi="Corbel"/>
          <w:sz w:val="18"/>
          <w:szCs w:val="18"/>
          <w:lang w:eastAsia="en-US"/>
        </w:rPr>
        <w:t>ako elektronický dokument s</w:t>
      </w:r>
      <w:r w:rsidR="0019504A" w:rsidRPr="00980D03">
        <w:rPr>
          <w:rFonts w:ascii="Corbel" w:eastAsiaTheme="minorHAnsi" w:hAnsi="Corbel"/>
          <w:sz w:val="18"/>
          <w:szCs w:val="18"/>
          <w:lang w:eastAsia="en-US"/>
        </w:rPr>
        <w:t xml:space="preserve"> </w:t>
      </w:r>
      <w:r w:rsidR="00530D32" w:rsidRPr="00980D03">
        <w:rPr>
          <w:rFonts w:ascii="Corbel" w:eastAsiaTheme="minorHAnsi" w:hAnsi="Corbel"/>
          <w:sz w:val="18"/>
          <w:szCs w:val="18"/>
          <w:lang w:eastAsia="en-US"/>
        </w:rPr>
        <w:t>elektronickým podpisom za predpokladu, že bud</w:t>
      </w:r>
      <w:r w:rsidR="00315BF0" w:rsidRPr="00980D03">
        <w:rPr>
          <w:rFonts w:ascii="Corbel" w:eastAsiaTheme="minorHAnsi" w:hAnsi="Corbel"/>
          <w:sz w:val="18"/>
          <w:szCs w:val="18"/>
          <w:lang w:eastAsia="en-US"/>
        </w:rPr>
        <w:t>ú</w:t>
      </w:r>
      <w:r w:rsidR="00530D32" w:rsidRPr="00980D03">
        <w:rPr>
          <w:rFonts w:ascii="Corbel" w:eastAsiaTheme="minorHAnsi" w:hAnsi="Corbel"/>
          <w:sz w:val="18"/>
          <w:szCs w:val="18"/>
          <w:lang w:eastAsia="en-US"/>
        </w:rPr>
        <w:t xml:space="preserve"> preskúmateľné</w:t>
      </w:r>
      <w:r w:rsidR="00F665DC" w:rsidRPr="00980D03">
        <w:rPr>
          <w:rFonts w:ascii="Corbel" w:eastAsiaTheme="minorHAnsi" w:hAnsi="Corbel"/>
          <w:sz w:val="18"/>
          <w:szCs w:val="18"/>
          <w:lang w:eastAsia="en-US"/>
        </w:rPr>
        <w:t xml:space="preserve">. </w:t>
      </w:r>
      <w:r w:rsidR="00AC5E0E" w:rsidRPr="00980D03">
        <w:rPr>
          <w:rFonts w:ascii="Corbel" w:eastAsiaTheme="minorHAnsi" w:hAnsi="Corbel"/>
          <w:sz w:val="18"/>
          <w:szCs w:val="18"/>
          <w:lang w:eastAsia="en-US"/>
        </w:rPr>
        <w:t>Podmienky</w:t>
      </w:r>
      <w:r w:rsidR="00530D32" w:rsidRPr="00980D03">
        <w:rPr>
          <w:rFonts w:ascii="Corbel" w:eastAsiaTheme="minorHAnsi" w:hAnsi="Corbel"/>
          <w:sz w:val="18"/>
          <w:szCs w:val="18"/>
          <w:lang w:eastAsia="en-US"/>
        </w:rPr>
        <w:t xml:space="preserve"> použitia elektronického podpisu </w:t>
      </w:r>
      <w:r w:rsidR="00AC5E0E" w:rsidRPr="00980D03">
        <w:rPr>
          <w:rFonts w:ascii="Corbel" w:eastAsiaTheme="minorHAnsi" w:hAnsi="Corbel"/>
          <w:sz w:val="18"/>
          <w:szCs w:val="18"/>
          <w:lang w:eastAsia="en-US"/>
        </w:rPr>
        <w:t>sú</w:t>
      </w:r>
      <w:r w:rsidR="00530D32" w:rsidRPr="00980D03">
        <w:rPr>
          <w:rFonts w:ascii="Corbel" w:eastAsiaTheme="minorHAnsi" w:hAnsi="Corbel"/>
          <w:sz w:val="18"/>
          <w:szCs w:val="18"/>
          <w:lang w:eastAsia="en-US"/>
        </w:rPr>
        <w:t xml:space="preserve"> upravené v § 20 ods. 13 až 16 zákona.</w:t>
      </w:r>
    </w:p>
    <w:p w14:paraId="34928683" w14:textId="1ED63973" w:rsidR="0042284A" w:rsidRPr="00AC0AE6" w:rsidRDefault="00EC41E9" w:rsidP="00FB335F">
      <w:pPr>
        <w:pStyle w:val="Odsekzoznamu"/>
        <w:widowControl w:val="0"/>
        <w:numPr>
          <w:ilvl w:val="1"/>
          <w:numId w:val="24"/>
        </w:numPr>
        <w:tabs>
          <w:tab w:val="clear" w:pos="2160"/>
          <w:tab w:val="clear" w:pos="2880"/>
          <w:tab w:val="clear" w:pos="4500"/>
        </w:tabs>
        <w:autoSpaceDE w:val="0"/>
        <w:autoSpaceDN w:val="0"/>
        <w:spacing w:after="240"/>
        <w:ind w:right="113"/>
        <w:jc w:val="both"/>
        <w:rPr>
          <w:rFonts w:ascii="Corbel" w:hAnsi="Corbel" w:cs="Segoe UI"/>
          <w:sz w:val="18"/>
          <w:szCs w:val="18"/>
        </w:rPr>
      </w:pPr>
      <w:r w:rsidRPr="00980D03">
        <w:rPr>
          <w:rFonts w:ascii="Corbel" w:hAnsi="Corbel" w:cs="Segoe UI"/>
          <w:sz w:val="18"/>
          <w:szCs w:val="18"/>
        </w:rPr>
        <w:t xml:space="preserve">V prípade, že sú doklady, ktoré tvoria ponuku uchádzača, vydávané orgánom verejnej správy (alebo inou povinnou inštitúciou) priamo v digitálnej podobe, môže uchádzač vložiť do systému tento digitálny doklad (vrátane jeho úradného prekladu). </w:t>
      </w:r>
    </w:p>
    <w:p w14:paraId="37D13B6A" w14:textId="1340AE33" w:rsidR="00E23783" w:rsidRPr="00A15E71" w:rsidRDefault="00E23783" w:rsidP="001D3206">
      <w:pPr>
        <w:pStyle w:val="Nadpis5"/>
        <w:numPr>
          <w:ilvl w:val="0"/>
          <w:numId w:val="0"/>
        </w:numPr>
        <w:ind w:left="993"/>
        <w:jc w:val="both"/>
      </w:pPr>
      <w:bookmarkStart w:id="30" w:name="_Toc170200493"/>
      <w:r w:rsidRPr="00A15E71">
        <w:t>1</w:t>
      </w:r>
      <w:r w:rsidR="00C01C07" w:rsidRPr="00A15E71">
        <w:t>7</w:t>
      </w:r>
      <w:r w:rsidRPr="00A15E71">
        <w:t>. NÁKLADY NA PONUKU</w:t>
      </w:r>
      <w:bookmarkEnd w:id="30"/>
    </w:p>
    <w:p w14:paraId="7B1CE100" w14:textId="3022FB4F" w:rsidR="00D96DB2" w:rsidRPr="00A15E71" w:rsidRDefault="00E23783" w:rsidP="00FB335F">
      <w:pPr>
        <w:numPr>
          <w:ilvl w:val="1"/>
          <w:numId w:val="45"/>
        </w:numPr>
        <w:tabs>
          <w:tab w:val="left" w:pos="567"/>
        </w:tabs>
        <w:spacing w:after="240"/>
        <w:ind w:left="357" w:hanging="357"/>
        <w:jc w:val="both"/>
        <w:rPr>
          <w:rFonts w:ascii="Corbel" w:hAnsi="Corbel" w:cs="Segoe UI"/>
          <w:color w:val="000000"/>
          <w:sz w:val="18"/>
          <w:szCs w:val="18"/>
          <w:lang w:eastAsia="sk-SK"/>
        </w:rPr>
      </w:pPr>
      <w:r w:rsidRPr="00A15E71">
        <w:rPr>
          <w:rFonts w:ascii="Corbel" w:hAnsi="Corbel" w:cs="Segoe UI"/>
          <w:color w:val="000000"/>
          <w:sz w:val="18"/>
          <w:szCs w:val="18"/>
          <w:lang w:eastAsia="sk-SK"/>
        </w:rPr>
        <w:t>Všetky náklady a výdavky spojené s prípravou a predložením ponuky znáša uchádzač bez finančného nároku voči verejnému obstarávateľovi bez ohľadu na výsledok verejného obstarávania a to aj v prípade, že verejný obstarávateľ neprijme ani jednu z predložených ponúk alebo zruší tento postup zadávania zákazky.</w:t>
      </w:r>
    </w:p>
    <w:p w14:paraId="19E0DA8F" w14:textId="7AD2C38F" w:rsidR="00E23783" w:rsidRPr="00A15E71" w:rsidRDefault="00E23783" w:rsidP="00991633">
      <w:pPr>
        <w:pStyle w:val="Nadpis5"/>
        <w:numPr>
          <w:ilvl w:val="0"/>
          <w:numId w:val="0"/>
        </w:numPr>
        <w:ind w:left="993"/>
        <w:jc w:val="both"/>
      </w:pPr>
      <w:bookmarkStart w:id="31" w:name="_Toc170200494"/>
      <w:r w:rsidRPr="00A15E71">
        <w:t>1</w:t>
      </w:r>
      <w:r w:rsidR="00C01C07" w:rsidRPr="00A15E71">
        <w:t>8</w:t>
      </w:r>
      <w:r w:rsidRPr="00A15E71">
        <w:t>. OPRÁVNENOSŤ UCHÁDZAČA</w:t>
      </w:r>
      <w:bookmarkEnd w:id="31"/>
    </w:p>
    <w:p w14:paraId="40113959" w14:textId="16997247" w:rsidR="00EC41E9" w:rsidRDefault="00EC41E9" w:rsidP="00FB335F">
      <w:pPr>
        <w:numPr>
          <w:ilvl w:val="1"/>
          <w:numId w:val="46"/>
        </w:numPr>
        <w:spacing w:after="120"/>
        <w:ind w:left="357" w:hanging="357"/>
        <w:jc w:val="both"/>
        <w:rPr>
          <w:rFonts w:ascii="Corbel" w:hAnsi="Corbel" w:cs="Segoe UI"/>
          <w:color w:val="000000"/>
          <w:sz w:val="18"/>
          <w:szCs w:val="18"/>
          <w:lang w:eastAsia="sk-SK"/>
        </w:rPr>
      </w:pPr>
      <w:r w:rsidRPr="00A15E71">
        <w:rPr>
          <w:rFonts w:ascii="Corbel" w:hAnsi="Corbel" w:cs="Segoe UI"/>
          <w:color w:val="000000"/>
          <w:sz w:val="18"/>
          <w:szCs w:val="18"/>
          <w:lang w:eastAsia="sk-SK"/>
        </w:rPr>
        <w:t>Uchádzačom, ktorý predkladá ponuku môže byť fyzická osoba alebo právnická osoba vystupujúca voči verejnému obstarávateľovi samostatne alebo skupina fyzických osôb/právnických osôb vystupujúcich voči verejnému obstarávateľovi spoločne, ako skupina dodávateľov.</w:t>
      </w:r>
      <w:r w:rsidR="00862E6B" w:rsidRPr="00A15E71">
        <w:rPr>
          <w:rFonts w:ascii="Corbel" w:hAnsi="Corbel" w:cs="Segoe UI"/>
          <w:color w:val="000000"/>
          <w:sz w:val="18"/>
          <w:szCs w:val="18"/>
          <w:lang w:eastAsia="sk-SK"/>
        </w:rPr>
        <w:t xml:space="preserve"> Tohto verejného obstarávania sa nemôžu zúčastniť hospodárske subjekty so sídlom</w:t>
      </w:r>
      <w:r w:rsidR="004E1719">
        <w:rPr>
          <w:rFonts w:ascii="Corbel" w:hAnsi="Corbel" w:cs="Segoe UI"/>
          <w:color w:val="000000"/>
          <w:sz w:val="18"/>
          <w:szCs w:val="18"/>
          <w:lang w:eastAsia="sk-SK"/>
        </w:rPr>
        <w:t xml:space="preserve"> </w:t>
      </w:r>
      <w:r w:rsidR="00862E6B" w:rsidRPr="00A15E71">
        <w:rPr>
          <w:rFonts w:ascii="Corbel" w:hAnsi="Corbel" w:cs="Segoe UI"/>
          <w:color w:val="000000"/>
          <w:sz w:val="18"/>
          <w:szCs w:val="18"/>
          <w:lang w:eastAsia="sk-SK"/>
        </w:rPr>
        <w:t>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D1D6B5" w14:textId="56617317" w:rsidR="00EC41E9" w:rsidRDefault="00EC41E9" w:rsidP="00FB335F">
      <w:pPr>
        <w:numPr>
          <w:ilvl w:val="1"/>
          <w:numId w:val="46"/>
        </w:numPr>
        <w:spacing w:after="120"/>
        <w:ind w:left="357" w:hanging="357"/>
        <w:jc w:val="both"/>
        <w:rPr>
          <w:rFonts w:ascii="Corbel" w:hAnsi="Corbel" w:cs="Segoe UI"/>
          <w:color w:val="000000"/>
          <w:sz w:val="18"/>
          <w:szCs w:val="18"/>
          <w:lang w:eastAsia="sk-SK"/>
        </w:rPr>
      </w:pPr>
      <w:r w:rsidRPr="00980D03">
        <w:rPr>
          <w:rFonts w:ascii="Corbel" w:hAnsi="Corbel" w:cs="Segoe UI"/>
          <w:color w:val="000000"/>
          <w:sz w:val="18"/>
          <w:szCs w:val="18"/>
          <w:lang w:eastAsia="sk-SK"/>
        </w:rPr>
        <w:t>Používaním pojmu „uchádzač“ v týchto súťažných podkladoch sa myslí/zahŕňa aj pojem skupina dodávateľov.</w:t>
      </w:r>
    </w:p>
    <w:p w14:paraId="4C912399" w14:textId="2AA6CEB1" w:rsidR="00EC41E9" w:rsidRDefault="00EC41E9" w:rsidP="00FB335F">
      <w:pPr>
        <w:numPr>
          <w:ilvl w:val="1"/>
          <w:numId w:val="46"/>
        </w:numPr>
        <w:spacing w:after="120"/>
        <w:ind w:left="357" w:hanging="357"/>
        <w:jc w:val="both"/>
        <w:rPr>
          <w:rFonts w:ascii="Corbel" w:hAnsi="Corbel" w:cs="Segoe UI"/>
          <w:color w:val="000000"/>
          <w:sz w:val="18"/>
          <w:szCs w:val="18"/>
          <w:lang w:eastAsia="sk-SK"/>
        </w:rPr>
      </w:pPr>
      <w:r w:rsidRPr="00980D03">
        <w:rPr>
          <w:rFonts w:ascii="Corbel" w:hAnsi="Corbel" w:cs="Segoe UI"/>
          <w:color w:val="000000"/>
          <w:sz w:val="18"/>
          <w:szCs w:val="18"/>
          <w:lang w:eastAsia="sk-SK"/>
        </w:rPr>
        <w:t>Uchádzač</w:t>
      </w:r>
      <w:r w:rsidR="000A6266" w:rsidRPr="00980D03">
        <w:rPr>
          <w:rFonts w:ascii="Corbel" w:hAnsi="Corbel" w:cs="Segoe UI"/>
          <w:color w:val="000000"/>
          <w:sz w:val="18"/>
          <w:szCs w:val="18"/>
          <w:lang w:eastAsia="sk-SK"/>
        </w:rPr>
        <w:t xml:space="preserve"> </w:t>
      </w:r>
      <w:r w:rsidR="002D1718" w:rsidRPr="00980D03">
        <w:rPr>
          <w:rFonts w:ascii="Corbel" w:hAnsi="Corbel" w:cs="Segoe UI"/>
          <w:color w:val="000000"/>
          <w:sz w:val="18"/>
          <w:szCs w:val="18"/>
          <w:lang w:eastAsia="sk-SK"/>
        </w:rPr>
        <w:t xml:space="preserve">– skupina dodávateľov - </w:t>
      </w:r>
      <w:r w:rsidRPr="00980D03">
        <w:rPr>
          <w:rFonts w:ascii="Corbel" w:hAnsi="Corbel" w:cs="Segoe UI"/>
          <w:color w:val="000000"/>
          <w:sz w:val="18"/>
          <w:szCs w:val="18"/>
          <w:lang w:eastAsia="sk-SK"/>
        </w:rPr>
        <w:t xml:space="preserve">je povinný v ponuke predložiť doklad podpísaný všetkými členmi skupiny </w:t>
      </w:r>
      <w:r w:rsidR="00AB3FBF" w:rsidRPr="00980D03">
        <w:rPr>
          <w:rFonts w:ascii="Corbel" w:hAnsi="Corbel" w:cs="Segoe UI"/>
          <w:color w:val="000000"/>
          <w:sz w:val="18"/>
          <w:szCs w:val="18"/>
          <w:lang w:eastAsia="sk-SK"/>
        </w:rPr>
        <w:t xml:space="preserve">                                </w:t>
      </w:r>
      <w:r w:rsidRPr="00980D03">
        <w:rPr>
          <w:rFonts w:ascii="Corbel" w:hAnsi="Corbel" w:cs="Segoe UI"/>
          <w:color w:val="000000"/>
          <w:sz w:val="18"/>
          <w:szCs w:val="18"/>
          <w:lang w:eastAsia="sk-SK"/>
        </w:rPr>
        <w:t>o nominovaní vedúceho člena skupiny oprávneného konať v mene ostatných členov skupiny bod 16.2.</w:t>
      </w:r>
      <w:r w:rsidR="0042284A" w:rsidRPr="00980D03">
        <w:rPr>
          <w:rFonts w:ascii="Corbel" w:hAnsi="Corbel" w:cs="Segoe UI"/>
          <w:color w:val="000000"/>
          <w:sz w:val="18"/>
          <w:szCs w:val="18"/>
          <w:lang w:eastAsia="sk-SK"/>
        </w:rPr>
        <w:t>1</w:t>
      </w:r>
      <w:r w:rsidRPr="00980D03">
        <w:rPr>
          <w:rFonts w:ascii="Corbel" w:hAnsi="Corbel" w:cs="Segoe UI"/>
          <w:color w:val="000000"/>
          <w:sz w:val="18"/>
          <w:szCs w:val="18"/>
          <w:lang w:eastAsia="sk-SK"/>
        </w:rPr>
        <w:t xml:space="preserve"> súťažných podkladov. Tento splnomocnený člen skupiny sa zaregistruje v systéme </w:t>
      </w:r>
      <w:r w:rsidR="00E8013C" w:rsidRPr="00980D03">
        <w:rPr>
          <w:rFonts w:ascii="Corbel" w:hAnsi="Corbel" w:cs="Segoe UI"/>
          <w:color w:val="000000"/>
          <w:sz w:val="18"/>
          <w:szCs w:val="18"/>
          <w:lang w:eastAsia="sk-SK"/>
        </w:rPr>
        <w:t>JOSEPHINE</w:t>
      </w:r>
      <w:r w:rsidRPr="00980D03">
        <w:rPr>
          <w:rFonts w:ascii="Corbel" w:hAnsi="Corbel" w:cs="Segoe UI"/>
          <w:color w:val="000000"/>
          <w:sz w:val="18"/>
          <w:szCs w:val="18"/>
          <w:lang w:eastAsia="sk-SK"/>
        </w:rPr>
        <w:t xml:space="preserve"> a predloží ponuku za všetkých členov skupiny.</w:t>
      </w:r>
      <w:r w:rsidR="00F51082" w:rsidRPr="00980D03">
        <w:rPr>
          <w:rFonts w:ascii="Corbel" w:hAnsi="Corbel" w:cs="Segoe UI"/>
          <w:color w:val="000000"/>
          <w:sz w:val="18"/>
          <w:szCs w:val="18"/>
          <w:lang w:eastAsia="sk-SK"/>
        </w:rPr>
        <w:t xml:space="preserve"> </w:t>
      </w:r>
      <w:r w:rsidRPr="00980D03">
        <w:rPr>
          <w:rFonts w:ascii="Corbel" w:hAnsi="Corbel" w:cs="Segoe UI"/>
          <w:color w:val="000000"/>
          <w:sz w:val="18"/>
          <w:szCs w:val="18"/>
          <w:lang w:eastAsia="sk-SK"/>
        </w:rPr>
        <w:t xml:space="preserve">Verejný obstarávateľ bude komunikovať prostredníctvom systému </w:t>
      </w:r>
      <w:r w:rsidR="00BF24F9" w:rsidRPr="00980D03">
        <w:rPr>
          <w:rFonts w:ascii="Corbel" w:hAnsi="Corbel" w:cs="Segoe UI"/>
          <w:color w:val="000000"/>
          <w:sz w:val="18"/>
          <w:szCs w:val="18"/>
          <w:lang w:eastAsia="sk-SK"/>
        </w:rPr>
        <w:t xml:space="preserve">JOSEPHINE </w:t>
      </w:r>
      <w:r w:rsidRPr="00980D03">
        <w:rPr>
          <w:rFonts w:ascii="Corbel" w:hAnsi="Corbel" w:cs="Segoe UI"/>
          <w:color w:val="000000"/>
          <w:sz w:val="18"/>
          <w:szCs w:val="18"/>
          <w:lang w:eastAsia="sk-SK"/>
        </w:rPr>
        <w:t>len s určeným členom, a nie so všetkými členmi skupiny.</w:t>
      </w:r>
    </w:p>
    <w:p w14:paraId="7549980E" w14:textId="77777777" w:rsidR="00980D03" w:rsidRPr="00980D03" w:rsidRDefault="00EC41E9" w:rsidP="00FB335F">
      <w:pPr>
        <w:numPr>
          <w:ilvl w:val="1"/>
          <w:numId w:val="46"/>
        </w:numPr>
        <w:spacing w:after="120"/>
        <w:ind w:left="357" w:hanging="357"/>
        <w:jc w:val="both"/>
        <w:rPr>
          <w:rFonts w:ascii="Corbel" w:hAnsi="Corbel" w:cs="Segoe UI"/>
          <w:color w:val="000000"/>
          <w:sz w:val="18"/>
          <w:szCs w:val="18"/>
          <w:lang w:eastAsia="sk-SK"/>
        </w:rPr>
      </w:pPr>
      <w:r w:rsidRPr="00980D03">
        <w:rPr>
          <w:rFonts w:ascii="Corbel" w:hAnsi="Corbel" w:cs="Segoe UI"/>
          <w:color w:val="000000" w:themeColor="text1"/>
          <w:sz w:val="18"/>
          <w:szCs w:val="18"/>
          <w:lang w:eastAsia="sk-SK"/>
        </w:rPr>
        <w:t>Každý uchádzač môže vo verejnom obstarávaní predložiť iba jednu ponuku.</w:t>
      </w:r>
    </w:p>
    <w:p w14:paraId="7939D6F7" w14:textId="177E3640" w:rsidR="00EC41E9" w:rsidRPr="00980D03" w:rsidRDefault="00EC41E9" w:rsidP="00FB335F">
      <w:pPr>
        <w:numPr>
          <w:ilvl w:val="1"/>
          <w:numId w:val="46"/>
        </w:numPr>
        <w:spacing w:after="120"/>
        <w:ind w:left="357" w:hanging="357"/>
        <w:jc w:val="both"/>
        <w:rPr>
          <w:rFonts w:ascii="Corbel" w:hAnsi="Corbel" w:cs="Segoe UI"/>
          <w:color w:val="000000"/>
          <w:sz w:val="18"/>
          <w:szCs w:val="18"/>
          <w:lang w:eastAsia="sk-SK"/>
        </w:rPr>
      </w:pPr>
      <w:r w:rsidRPr="00980D03">
        <w:rPr>
          <w:rFonts w:ascii="Corbel" w:hAnsi="Corbel" w:cs="Segoe UI"/>
          <w:color w:val="000000" w:themeColor="text1"/>
          <w:sz w:val="18"/>
          <w:szCs w:val="18"/>
          <w:lang w:eastAsia="sk-SK"/>
        </w:rPr>
        <w:t xml:space="preserve"> Právnická osoba, ktorej zakladateľ, člen alebo spoločník je politická strana alebo politické hnutie sa verejného obstarávania nesmie zúčastniť. Ak takáto právnická osoba predloží ponuku, nebude ju možné zaradiť do vyhodnotenia a bude vylúčená.</w:t>
      </w:r>
    </w:p>
    <w:p w14:paraId="01ACA69A" w14:textId="035018F2" w:rsidR="006233CE" w:rsidRPr="00980D03" w:rsidRDefault="0063175F" w:rsidP="00FB335F">
      <w:pPr>
        <w:numPr>
          <w:ilvl w:val="1"/>
          <w:numId w:val="46"/>
        </w:numPr>
        <w:spacing w:after="240"/>
        <w:ind w:left="357" w:hanging="357"/>
        <w:jc w:val="both"/>
        <w:rPr>
          <w:rFonts w:ascii="Corbel" w:hAnsi="Corbel" w:cs="Segoe UI"/>
          <w:color w:val="000000"/>
          <w:sz w:val="18"/>
          <w:szCs w:val="18"/>
          <w:lang w:eastAsia="sk-SK"/>
        </w:rPr>
      </w:pPr>
      <w:r w:rsidRPr="00980D03">
        <w:rPr>
          <w:rFonts w:ascii="Corbel" w:hAnsi="Corbel" w:cs="Segoe UI"/>
          <w:color w:val="000000" w:themeColor="text1"/>
          <w:sz w:val="18"/>
          <w:szCs w:val="18"/>
          <w:lang w:eastAsia="sk-SK"/>
        </w:rPr>
        <w:t>V prípade, ak úspešným uchádzačom bude skupina dodávateľov v zmysle § 37 zákona, návrh zmluvy, ktorý bude predkladať úspešný uchádzač – skupina, musí byť podpísaný oprávneným zástupcom každého z účastníkov skupiny dodávateľov (člena skupiny) a v čl. I návrhu zmluvy musia byť uvedené údaje každého člena skupiny dodávateľov samostatne. V prípade účasti skupiny dodávateľov, ktorí nevytvárajú právnu formu zoskupenia s vlastnou právnou subjektivitou, je potrebné, aby zmluva bola podpísaná za každého člena skupiny samostatne, prípadne ak bude podpisovať zmluvu splnomocnený zástupca skupiny, je potrebné predložiť plnú moc (</w:t>
      </w:r>
      <w:proofErr w:type="spellStart"/>
      <w:r w:rsidRPr="00980D03">
        <w:rPr>
          <w:rFonts w:ascii="Corbel" w:hAnsi="Corbel" w:cs="Segoe UI"/>
          <w:color w:val="000000" w:themeColor="text1"/>
          <w:sz w:val="18"/>
          <w:szCs w:val="18"/>
          <w:lang w:eastAsia="sk-SK"/>
        </w:rPr>
        <w:t>scan</w:t>
      </w:r>
      <w:proofErr w:type="spellEnd"/>
      <w:r w:rsidRPr="00980D03">
        <w:rPr>
          <w:rFonts w:ascii="Corbel" w:hAnsi="Corbel" w:cs="Segoe UI"/>
          <w:color w:val="000000" w:themeColor="text1"/>
          <w:sz w:val="18"/>
          <w:szCs w:val="18"/>
          <w:lang w:eastAsia="sk-SK"/>
        </w:rPr>
        <w:t xml:space="preserve"> originálu alebo overenej fotokópie), v ktorej bude výslovne uvedené, že sa plnomocenstvo vzťahuje aj na podpis zmluvy s verejným obstarávateľom v mene všetkých členov skupiny dodávateľov. Členovia skupiny dodávateľov, ktorá nevytvorí ku dňu uzatvorenia zmluvy právnu formu s vlastnou právnou subjektivitou, budú zodpovedať za plnenie predmetu zákazky spoločne a nerozdielne bez ohľadu na ich vnútorné vzťahy.</w:t>
      </w:r>
    </w:p>
    <w:p w14:paraId="2710CDA1" w14:textId="08BE2561" w:rsidR="00770AE0" w:rsidRPr="00A15E71" w:rsidRDefault="00770AE0" w:rsidP="007368AA">
      <w:pPr>
        <w:pStyle w:val="Nadpis5"/>
        <w:numPr>
          <w:ilvl w:val="0"/>
          <w:numId w:val="0"/>
        </w:numPr>
        <w:ind w:left="1008"/>
        <w:jc w:val="both"/>
      </w:pPr>
      <w:r w:rsidRPr="00A15E71">
        <w:t>1</w:t>
      </w:r>
      <w:r w:rsidR="00C01C07" w:rsidRPr="00A15E71">
        <w:t>9</w:t>
      </w:r>
      <w:r w:rsidRPr="00A15E71">
        <w:t xml:space="preserve">. </w:t>
      </w:r>
      <w:r w:rsidR="00800B3C" w:rsidRPr="00A15E71">
        <w:t>SPÔSOB</w:t>
      </w:r>
      <w:r w:rsidR="001537C4" w:rsidRPr="00A15E71">
        <w:t xml:space="preserve"> PREDLOŽENIA</w:t>
      </w:r>
      <w:bookmarkStart w:id="32" w:name="_Toc170200495"/>
      <w:r w:rsidR="001537C4" w:rsidRPr="00A15E71">
        <w:t xml:space="preserve"> PONUKY</w:t>
      </w:r>
      <w:r w:rsidR="00800B3C" w:rsidRPr="00A15E71">
        <w:t xml:space="preserve">, </w:t>
      </w:r>
      <w:r w:rsidRPr="00A15E71">
        <w:t>MIESTO A LEHOTA NA PREDLOŽENIE PONUKY</w:t>
      </w:r>
      <w:bookmarkEnd w:id="32"/>
    </w:p>
    <w:p w14:paraId="1B42BCDE" w14:textId="03CCCCD5" w:rsidR="00EC41E9" w:rsidRPr="00A15E71" w:rsidRDefault="00EC41E9" w:rsidP="00FB335F">
      <w:pPr>
        <w:numPr>
          <w:ilvl w:val="1"/>
          <w:numId w:val="47"/>
        </w:numPr>
        <w:spacing w:after="240"/>
        <w:jc w:val="both"/>
        <w:rPr>
          <w:rFonts w:ascii="Corbel" w:hAnsi="Corbel" w:cs="Segoe UI"/>
          <w:b/>
          <w:bCs/>
          <w:color w:val="000000"/>
          <w:sz w:val="18"/>
          <w:szCs w:val="18"/>
          <w:lang w:eastAsia="sk-SK"/>
        </w:rPr>
      </w:pPr>
      <w:r w:rsidRPr="00A15E71">
        <w:rPr>
          <w:rFonts w:ascii="Corbel" w:hAnsi="Corbel" w:cs="Segoe UI"/>
          <w:color w:val="000000"/>
          <w:sz w:val="18"/>
          <w:szCs w:val="18"/>
          <w:lang w:eastAsia="sk-SK"/>
        </w:rPr>
        <w:t xml:space="preserve">Ponuka sa predkladá elektronicky prostredníctvom informačného systému </w:t>
      </w:r>
      <w:r w:rsidR="00BF24F9" w:rsidRPr="00A15E71">
        <w:rPr>
          <w:rFonts w:ascii="Corbel" w:hAnsi="Corbel" w:cs="Segoe UI"/>
          <w:color w:val="000000"/>
          <w:sz w:val="18"/>
          <w:szCs w:val="18"/>
          <w:lang w:eastAsia="sk-SK"/>
        </w:rPr>
        <w:t xml:space="preserve">JOSEPHINE </w:t>
      </w:r>
      <w:r w:rsidRPr="00A15E71">
        <w:rPr>
          <w:rFonts w:ascii="Corbel" w:hAnsi="Corbel" w:cs="Segoe UI"/>
          <w:color w:val="000000"/>
          <w:sz w:val="18"/>
          <w:szCs w:val="18"/>
          <w:lang w:eastAsia="sk-SK"/>
        </w:rPr>
        <w:t xml:space="preserve">v lehote na predkladanie ponúk. </w:t>
      </w:r>
      <w:r w:rsidRPr="00A15E71">
        <w:rPr>
          <w:rFonts w:ascii="Corbel" w:hAnsi="Corbel" w:cs="Segoe UI"/>
          <w:b/>
          <w:bCs/>
          <w:color w:val="000000"/>
          <w:sz w:val="18"/>
          <w:szCs w:val="18"/>
          <w:lang w:eastAsia="sk-SK"/>
        </w:rPr>
        <w:t>Lehota na predkladanie ponúk je stanovená v Oznámení o vyhlásení verejného obstarávania.</w:t>
      </w:r>
    </w:p>
    <w:p w14:paraId="5D6C4F4E" w14:textId="6E6E8C4C" w:rsidR="006A040D" w:rsidRPr="00A77411" w:rsidRDefault="00EC41E9" w:rsidP="00A77411">
      <w:pPr>
        <w:numPr>
          <w:ilvl w:val="1"/>
          <w:numId w:val="47"/>
        </w:numPr>
        <w:spacing w:after="240"/>
        <w:jc w:val="both"/>
        <w:rPr>
          <w:rFonts w:ascii="Corbel" w:hAnsi="Corbel" w:cs="Segoe UI"/>
          <w:color w:val="000000"/>
          <w:sz w:val="18"/>
          <w:szCs w:val="18"/>
          <w:lang w:eastAsia="sk-SK"/>
        </w:rPr>
      </w:pPr>
      <w:r w:rsidRPr="00A15E71">
        <w:rPr>
          <w:rFonts w:ascii="Corbel" w:hAnsi="Corbel" w:cs="Segoe UI"/>
          <w:color w:val="000000"/>
          <w:sz w:val="18"/>
          <w:szCs w:val="18"/>
          <w:lang w:eastAsia="sk-SK"/>
        </w:rPr>
        <w:t xml:space="preserve">Po uplynutí lehoty na predkladanie ponúk prostredníctvom systému </w:t>
      </w:r>
      <w:r w:rsidR="00BF24F9" w:rsidRPr="00A15E71">
        <w:rPr>
          <w:rFonts w:ascii="Corbel" w:hAnsi="Corbel" w:cs="Segoe UI"/>
          <w:color w:val="000000"/>
          <w:sz w:val="18"/>
          <w:szCs w:val="18"/>
          <w:lang w:eastAsia="sk-SK"/>
        </w:rPr>
        <w:t>JOSEPHINE</w:t>
      </w:r>
      <w:r w:rsidRPr="00A15E71">
        <w:rPr>
          <w:rFonts w:ascii="Corbel" w:hAnsi="Corbel" w:cs="Segoe UI"/>
          <w:color w:val="000000"/>
          <w:sz w:val="18"/>
          <w:szCs w:val="18"/>
          <w:lang w:eastAsia="sk-SK"/>
        </w:rPr>
        <w:t xml:space="preserve"> systém uchádzača upozorní, že uplynula lehota na predkladanie ponúk a predloženú ponuku nebude možné otvoriť.</w:t>
      </w:r>
    </w:p>
    <w:p w14:paraId="38E6188A" w14:textId="54E7F32D" w:rsidR="00D91B13" w:rsidRPr="00A15E71" w:rsidRDefault="00C01C07" w:rsidP="007368AA">
      <w:pPr>
        <w:pStyle w:val="Nadpis5"/>
        <w:numPr>
          <w:ilvl w:val="0"/>
          <w:numId w:val="0"/>
        </w:numPr>
        <w:ind w:left="1008"/>
      </w:pPr>
      <w:bookmarkStart w:id="33" w:name="_Toc170200496"/>
      <w:r w:rsidRPr="00A15E71">
        <w:t>20</w:t>
      </w:r>
      <w:r w:rsidR="00D91B13" w:rsidRPr="00A15E71">
        <w:t>. DOPLNENIE, ZMENA A ODVOLANIE PONUKY</w:t>
      </w:r>
      <w:bookmarkEnd w:id="33"/>
      <w:r w:rsidR="00D91B13" w:rsidRPr="00A15E71">
        <w:t xml:space="preserve"> </w:t>
      </w:r>
    </w:p>
    <w:p w14:paraId="6D61ABB6" w14:textId="1F2D7475" w:rsidR="00C22B90" w:rsidRPr="00A15E71" w:rsidRDefault="00EC41E9" w:rsidP="00FB335F">
      <w:pPr>
        <w:numPr>
          <w:ilvl w:val="1"/>
          <w:numId w:val="48"/>
        </w:numPr>
        <w:tabs>
          <w:tab w:val="clear" w:pos="2160"/>
          <w:tab w:val="clear" w:pos="2880"/>
          <w:tab w:val="clear" w:pos="4500"/>
          <w:tab w:val="left" w:pos="1418"/>
        </w:tabs>
        <w:autoSpaceDE w:val="0"/>
        <w:autoSpaceDN w:val="0"/>
        <w:adjustRightInd w:val="0"/>
        <w:spacing w:after="240"/>
        <w:ind w:left="357" w:hanging="357"/>
        <w:jc w:val="both"/>
        <w:rPr>
          <w:rFonts w:ascii="Corbel" w:eastAsia="SimSun" w:hAnsi="Corbel" w:cs="Calibri"/>
          <w:color w:val="000000"/>
          <w:sz w:val="18"/>
          <w:szCs w:val="18"/>
          <w:lang w:eastAsia="en-US"/>
        </w:rPr>
      </w:pPr>
      <w:r w:rsidRPr="00A15E71">
        <w:rPr>
          <w:rFonts w:ascii="Corbel" w:eastAsia="SimSun" w:hAnsi="Corbel" w:cs="Calibri"/>
          <w:color w:val="000000"/>
          <w:sz w:val="18"/>
          <w:szCs w:val="18"/>
          <w:lang w:eastAsia="en-US"/>
        </w:rPr>
        <w:t>Uchádzač môže predloženú ponuku dopĺňať, meniť alebo vziať späť do uplynutia lehoty na predkladanie ponúk. Uchádzač pri odvolaní ponuky postupuje obdobne ako pri vložení prvotnej ponuky (kliknutím na tlačidlo „Stiahnuť ponuku“ a predložením novej ponuky).</w:t>
      </w:r>
    </w:p>
    <w:p w14:paraId="1CA3D7B5" w14:textId="07F18649" w:rsidR="00A4182F" w:rsidRPr="00A15E71" w:rsidRDefault="00D91B13" w:rsidP="007368AA">
      <w:pPr>
        <w:pStyle w:val="Nadpis5"/>
        <w:numPr>
          <w:ilvl w:val="0"/>
          <w:numId w:val="0"/>
        </w:numPr>
        <w:ind w:left="1008"/>
      </w:pPr>
      <w:bookmarkStart w:id="34" w:name="_Toc170200497"/>
      <w:r w:rsidRPr="00A15E71">
        <w:t>2</w:t>
      </w:r>
      <w:r w:rsidR="00C01C07" w:rsidRPr="00A15E71">
        <w:t>1</w:t>
      </w:r>
      <w:r w:rsidRPr="00A15E71">
        <w:t>.</w:t>
      </w:r>
      <w:r w:rsidR="00B32FD3" w:rsidRPr="00A15E71">
        <w:t xml:space="preserve"> </w:t>
      </w:r>
      <w:r w:rsidR="00582DBE" w:rsidRPr="00A15E71">
        <w:t>PODMIENKY</w:t>
      </w:r>
      <w:r w:rsidRPr="00A15E71">
        <w:t xml:space="preserve"> ÚČASTI VO VEREJNOM OBSTARÁVANÍ</w:t>
      </w:r>
      <w:bookmarkEnd w:id="34"/>
    </w:p>
    <w:p w14:paraId="52D53454" w14:textId="30FE95EF" w:rsidR="00D73A88" w:rsidRPr="00A15E71" w:rsidRDefault="00D73A88" w:rsidP="00FB335F">
      <w:pPr>
        <w:numPr>
          <w:ilvl w:val="1"/>
          <w:numId w:val="26"/>
        </w:numPr>
        <w:tabs>
          <w:tab w:val="clear" w:pos="2160"/>
          <w:tab w:val="clear" w:pos="2880"/>
          <w:tab w:val="clear" w:pos="4500"/>
        </w:tabs>
        <w:autoSpaceDE w:val="0"/>
        <w:autoSpaceDN w:val="0"/>
        <w:adjustRightInd w:val="0"/>
        <w:jc w:val="both"/>
        <w:rPr>
          <w:rFonts w:ascii="Corbel" w:hAnsi="Corbel" w:cs="Segoe UI"/>
          <w:b/>
          <w:bCs/>
          <w:i/>
          <w:iCs/>
          <w:color w:val="000000"/>
          <w:sz w:val="18"/>
          <w:szCs w:val="18"/>
          <w:u w:val="single"/>
          <w:lang w:eastAsia="sk-SK"/>
        </w:rPr>
      </w:pPr>
      <w:r w:rsidRPr="00A15E71">
        <w:rPr>
          <w:rFonts w:ascii="Corbel" w:hAnsi="Corbel" w:cs="Segoe UI"/>
          <w:b/>
          <w:bCs/>
          <w:i/>
          <w:iCs/>
          <w:color w:val="000000"/>
          <w:sz w:val="18"/>
          <w:szCs w:val="18"/>
          <w:u w:val="single"/>
          <w:lang w:eastAsia="sk-SK"/>
        </w:rPr>
        <w:t>Osobné postavenie</w:t>
      </w:r>
    </w:p>
    <w:p w14:paraId="2F92300D" w14:textId="77777777" w:rsidR="00D73A88" w:rsidRPr="00A15E71" w:rsidRDefault="00D73A88" w:rsidP="006C0F10">
      <w:p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p>
    <w:p w14:paraId="40E62D13" w14:textId="71E374E9" w:rsidR="00A4182F" w:rsidRDefault="00A4182F" w:rsidP="00FB335F">
      <w:pPr>
        <w:numPr>
          <w:ilvl w:val="2"/>
          <w:numId w:val="26"/>
        </w:numPr>
        <w:tabs>
          <w:tab w:val="clear" w:pos="2160"/>
          <w:tab w:val="clear" w:pos="2880"/>
          <w:tab w:val="clear" w:pos="4500"/>
        </w:tabs>
        <w:autoSpaceDE w:val="0"/>
        <w:autoSpaceDN w:val="0"/>
        <w:adjustRightInd w:val="0"/>
        <w:spacing w:after="120"/>
        <w:jc w:val="both"/>
        <w:rPr>
          <w:rFonts w:ascii="Corbel" w:hAnsi="Corbel" w:cs="Segoe UI"/>
          <w:color w:val="000000"/>
          <w:sz w:val="18"/>
          <w:szCs w:val="18"/>
          <w:lang w:eastAsia="sk-SK"/>
        </w:rPr>
      </w:pPr>
      <w:r w:rsidRPr="00A15E71">
        <w:rPr>
          <w:rFonts w:ascii="Corbel" w:hAnsi="Corbel" w:cs="Segoe UI"/>
          <w:color w:val="000000"/>
          <w:sz w:val="18"/>
          <w:szCs w:val="18"/>
          <w:lang w:eastAsia="sk-SK"/>
        </w:rPr>
        <w:t>Uchádzač preukazuje splnenie podmienok účasti osobného postavenia vo verejnom obstarávaní spôsobom podľa § 32 ods. 2, 4 a 5 zákona (predloženie dokladov) alebo podľa § 152 zákona (v rámci SR zápis do Zoznamu hospodárskych subjektov – tento si vie verejný obstarávateľ dohľadať sám, nie je potrebné dokladať tento doklad), alebo spôsobom uvedeným bode 21</w:t>
      </w:r>
      <w:r w:rsidR="009F2C40" w:rsidRPr="00A15E71">
        <w:rPr>
          <w:rFonts w:ascii="Corbel" w:hAnsi="Corbel" w:cs="Segoe UI"/>
          <w:color w:val="000000"/>
          <w:sz w:val="18"/>
          <w:szCs w:val="18"/>
          <w:lang w:eastAsia="sk-SK"/>
        </w:rPr>
        <w:t>.5</w:t>
      </w:r>
      <w:r w:rsidR="006F6B3A" w:rsidRPr="00A15E71">
        <w:rPr>
          <w:rFonts w:ascii="Corbel" w:hAnsi="Corbel" w:cs="Segoe UI"/>
          <w:color w:val="000000"/>
          <w:sz w:val="18"/>
          <w:szCs w:val="18"/>
          <w:lang w:eastAsia="sk-SK"/>
        </w:rPr>
        <w:t>.</w:t>
      </w:r>
    </w:p>
    <w:p w14:paraId="3D57B162" w14:textId="2785A9DA" w:rsidR="00A4182F" w:rsidRPr="00434525" w:rsidRDefault="00A4182F" w:rsidP="00FB335F">
      <w:pPr>
        <w:numPr>
          <w:ilvl w:val="2"/>
          <w:numId w:val="26"/>
        </w:numPr>
        <w:tabs>
          <w:tab w:val="clear" w:pos="2160"/>
          <w:tab w:val="clear" w:pos="2880"/>
          <w:tab w:val="clear" w:pos="4500"/>
        </w:tabs>
        <w:autoSpaceDE w:val="0"/>
        <w:autoSpaceDN w:val="0"/>
        <w:adjustRightInd w:val="0"/>
        <w:spacing w:after="120"/>
        <w:jc w:val="both"/>
        <w:rPr>
          <w:rFonts w:ascii="Corbel" w:hAnsi="Corbel" w:cs="Segoe UI"/>
          <w:color w:val="000000"/>
          <w:sz w:val="18"/>
          <w:szCs w:val="18"/>
          <w:lang w:eastAsia="sk-SK"/>
        </w:rPr>
      </w:pPr>
      <w:r w:rsidRPr="00434525">
        <w:rPr>
          <w:rFonts w:ascii="Corbel" w:hAnsi="Corbel" w:cs="Segoe UI"/>
          <w:color w:val="000000" w:themeColor="text1"/>
          <w:sz w:val="18"/>
          <w:szCs w:val="18"/>
          <w:lang w:eastAsia="sk-SK"/>
        </w:rPr>
        <w:t xml:space="preserve">Verejný obstarávateľ na účely splnenia podmienok </w:t>
      </w:r>
      <w:r w:rsidR="008A2EE8" w:rsidRPr="00434525">
        <w:rPr>
          <w:rFonts w:ascii="Corbel" w:hAnsi="Corbel" w:cs="Segoe UI"/>
          <w:color w:val="000000" w:themeColor="text1"/>
          <w:sz w:val="18"/>
          <w:szCs w:val="18"/>
          <w:lang w:eastAsia="sk-SK"/>
        </w:rPr>
        <w:t xml:space="preserve">účasti </w:t>
      </w:r>
      <w:r w:rsidRPr="00434525">
        <w:rPr>
          <w:rFonts w:ascii="Corbel" w:hAnsi="Corbel" w:cs="Segoe UI"/>
          <w:color w:val="000000" w:themeColor="text1"/>
          <w:sz w:val="18"/>
          <w:szCs w:val="18"/>
          <w:lang w:eastAsia="sk-SK"/>
        </w:rPr>
        <w:t>osobného postavenia uzná aj zápis uchádzača</w:t>
      </w:r>
      <w:r w:rsidR="00415F85" w:rsidRPr="00434525">
        <w:rPr>
          <w:rFonts w:ascii="Corbel" w:hAnsi="Corbel" w:cs="Segoe UI"/>
          <w:color w:val="000000" w:themeColor="text1"/>
          <w:sz w:val="18"/>
          <w:szCs w:val="18"/>
          <w:lang w:eastAsia="sk-SK"/>
        </w:rPr>
        <w:t xml:space="preserve"> </w:t>
      </w:r>
      <w:r w:rsidR="00D67A95">
        <w:rPr>
          <w:rFonts w:ascii="Corbel" w:hAnsi="Corbel" w:cs="Segoe UI"/>
          <w:color w:val="000000" w:themeColor="text1"/>
          <w:sz w:val="18"/>
          <w:szCs w:val="18"/>
          <w:lang w:eastAsia="sk-SK"/>
        </w:rPr>
        <w:t xml:space="preserve">                             </w:t>
      </w:r>
      <w:r w:rsidRPr="00434525">
        <w:rPr>
          <w:rFonts w:ascii="Corbel" w:hAnsi="Corbel" w:cs="Segoe UI"/>
          <w:color w:val="000000" w:themeColor="text1"/>
          <w:sz w:val="18"/>
          <w:szCs w:val="18"/>
          <w:lang w:eastAsia="sk-SK"/>
        </w:rPr>
        <w:t>v obdobnom alebo rovnocennom registri</w:t>
      </w:r>
      <w:r w:rsidR="00C014A9" w:rsidRPr="00434525">
        <w:rPr>
          <w:rFonts w:ascii="Corbel" w:hAnsi="Corbel" w:cs="Segoe UI"/>
          <w:color w:val="000000" w:themeColor="text1"/>
          <w:sz w:val="18"/>
          <w:szCs w:val="18"/>
          <w:lang w:eastAsia="sk-SK"/>
        </w:rPr>
        <w:t xml:space="preserve"> (ako je Zoznam hospodárskych subjektov)</w:t>
      </w:r>
      <w:r w:rsidRPr="00434525">
        <w:rPr>
          <w:rFonts w:ascii="Corbel" w:hAnsi="Corbel" w:cs="Segoe UI"/>
          <w:color w:val="000000" w:themeColor="text1"/>
          <w:sz w:val="18"/>
          <w:szCs w:val="18"/>
          <w:lang w:eastAsia="sk-SK"/>
        </w:rPr>
        <w:t xml:space="preserve"> vedenom príslušným orgánom v štáte sídla uchádzača (napr. v Českej republike v </w:t>
      </w:r>
      <w:proofErr w:type="spellStart"/>
      <w:r w:rsidRPr="00434525">
        <w:rPr>
          <w:rFonts w:ascii="Corbel" w:hAnsi="Corbel" w:cs="Segoe UI"/>
          <w:color w:val="000000" w:themeColor="text1"/>
          <w:sz w:val="18"/>
          <w:szCs w:val="18"/>
          <w:lang w:eastAsia="sk-SK"/>
        </w:rPr>
        <w:t>Sezname</w:t>
      </w:r>
      <w:proofErr w:type="spellEnd"/>
      <w:r w:rsidRPr="00434525">
        <w:rPr>
          <w:rFonts w:ascii="Corbel" w:hAnsi="Corbel" w:cs="Segoe UI"/>
          <w:color w:val="000000" w:themeColor="text1"/>
          <w:sz w:val="18"/>
          <w:szCs w:val="18"/>
          <w:lang w:eastAsia="sk-SK"/>
        </w:rPr>
        <w:t xml:space="preserve"> kvalifikovaných </w:t>
      </w:r>
      <w:proofErr w:type="spellStart"/>
      <w:r w:rsidRPr="00434525">
        <w:rPr>
          <w:rFonts w:ascii="Corbel" w:hAnsi="Corbel" w:cs="Segoe UI"/>
          <w:color w:val="000000" w:themeColor="text1"/>
          <w:sz w:val="18"/>
          <w:szCs w:val="18"/>
          <w:lang w:eastAsia="sk-SK"/>
        </w:rPr>
        <w:t>dodávatelu</w:t>
      </w:r>
      <w:proofErr w:type="spellEnd"/>
      <w:r w:rsidRPr="00434525">
        <w:rPr>
          <w:rFonts w:ascii="Corbel" w:hAnsi="Corbel" w:cs="Segoe UI"/>
          <w:color w:val="000000" w:themeColor="text1"/>
          <w:sz w:val="18"/>
          <w:szCs w:val="18"/>
          <w:lang w:eastAsia="sk-SK"/>
        </w:rPr>
        <w:t>), a to v rozsahu zapísaných údajov.</w:t>
      </w:r>
    </w:p>
    <w:p w14:paraId="7FCACC6D" w14:textId="1011967D" w:rsidR="00A4182F" w:rsidRDefault="00A4182F" w:rsidP="00FB335F">
      <w:pPr>
        <w:numPr>
          <w:ilvl w:val="2"/>
          <w:numId w:val="26"/>
        </w:numPr>
        <w:tabs>
          <w:tab w:val="clear" w:pos="2160"/>
          <w:tab w:val="clear" w:pos="2880"/>
          <w:tab w:val="clear" w:pos="4500"/>
        </w:tabs>
        <w:autoSpaceDE w:val="0"/>
        <w:autoSpaceDN w:val="0"/>
        <w:adjustRightInd w:val="0"/>
        <w:spacing w:after="120"/>
        <w:jc w:val="both"/>
        <w:rPr>
          <w:rFonts w:ascii="Corbel" w:hAnsi="Corbel" w:cs="Segoe UI"/>
          <w:color w:val="000000"/>
          <w:sz w:val="18"/>
          <w:szCs w:val="18"/>
          <w:lang w:eastAsia="sk-SK"/>
        </w:rPr>
      </w:pPr>
      <w:r w:rsidRPr="00434525">
        <w:rPr>
          <w:rFonts w:ascii="Corbel" w:hAnsi="Corbel" w:cs="Segoe UI"/>
          <w:color w:val="000000"/>
          <w:sz w:val="18"/>
          <w:szCs w:val="18"/>
          <w:lang w:eastAsia="sk-SK"/>
        </w:rPr>
        <w:t>Uchádzač, ktorého tvorí skupina dodávateľov, preukazuje splnenie podmienok účasti týkajúcich sa osobného postavenia za každého člena skupiny osobitne. Splnenie podmienky účasti podľa § 32 ods. 1 písm. e) zákona (oprávnenie dodávať tovar, uskutočňovať stavebné práce a služby) preukazuje člen skupiny len vo vzťahu k tej časti predmetu zákazky, ktorú má zabezpečiť.</w:t>
      </w:r>
    </w:p>
    <w:p w14:paraId="146F7E64" w14:textId="54B05B60" w:rsidR="00A4182F" w:rsidRDefault="00A4182F" w:rsidP="00FB335F">
      <w:pPr>
        <w:numPr>
          <w:ilvl w:val="2"/>
          <w:numId w:val="26"/>
        </w:numPr>
        <w:tabs>
          <w:tab w:val="clear" w:pos="2160"/>
          <w:tab w:val="clear" w:pos="2880"/>
          <w:tab w:val="clear" w:pos="4500"/>
        </w:tabs>
        <w:autoSpaceDE w:val="0"/>
        <w:autoSpaceDN w:val="0"/>
        <w:adjustRightInd w:val="0"/>
        <w:spacing w:after="120"/>
        <w:jc w:val="both"/>
        <w:rPr>
          <w:rFonts w:ascii="Corbel" w:hAnsi="Corbel" w:cs="Segoe UI"/>
          <w:color w:val="000000"/>
          <w:sz w:val="18"/>
          <w:szCs w:val="18"/>
          <w:lang w:eastAsia="sk-SK"/>
        </w:rPr>
      </w:pPr>
      <w:r w:rsidRPr="00434525">
        <w:rPr>
          <w:rFonts w:ascii="Corbel" w:hAnsi="Corbel" w:cs="Segoe UI"/>
          <w:color w:val="000000"/>
          <w:sz w:val="18"/>
          <w:szCs w:val="18"/>
          <w:lang w:eastAsia="sk-SK"/>
        </w:rPr>
        <w:t>Uchádzač preukáže osobné postavenie podľa § 32 zákona za každú inú osobu podľa § 33 ods. 2 zákona a § 34 ods. 3 zákona.</w:t>
      </w:r>
    </w:p>
    <w:p w14:paraId="70E62D6C" w14:textId="29F1DE84" w:rsidR="00A4182F" w:rsidRPr="00434525" w:rsidRDefault="00A4182F" w:rsidP="00FB335F">
      <w:pPr>
        <w:numPr>
          <w:ilvl w:val="2"/>
          <w:numId w:val="26"/>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434525">
        <w:rPr>
          <w:rFonts w:ascii="Corbel" w:hAnsi="Corbel" w:cs="Segoe UI"/>
          <w:color w:val="000000"/>
          <w:sz w:val="18"/>
          <w:szCs w:val="18"/>
          <w:lang w:eastAsia="sk-SK"/>
        </w:rPr>
        <w:t>Verejný obstarávateľ disponuje prístupom do informačného systému oversi.gov.sk. Uchádzač, ktorý chce preukázať podmienky účasti osobného postavenia predložením dokladov, nie je povinný predkladať nasledujúce doklady:</w:t>
      </w:r>
    </w:p>
    <w:p w14:paraId="4969891C" w14:textId="765316FF" w:rsidR="00A4182F" w:rsidRPr="00A15E71" w:rsidRDefault="00A4182F" w:rsidP="00FB335F">
      <w:pPr>
        <w:pStyle w:val="Odsekzoznamu"/>
        <w:numPr>
          <w:ilvl w:val="0"/>
          <w:numId w:val="17"/>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 32 ods. 2 písm. a) zákona</w:t>
      </w:r>
      <w:r w:rsidR="00527831" w:rsidRPr="00A15E71">
        <w:rPr>
          <w:rFonts w:ascii="Corbel" w:hAnsi="Corbel" w:cs="Segoe UI"/>
          <w:color w:val="000000"/>
          <w:sz w:val="18"/>
          <w:szCs w:val="18"/>
          <w:lang w:eastAsia="sk-SK"/>
        </w:rPr>
        <w:t xml:space="preserve"> (uchádzač </w:t>
      </w:r>
      <w:r w:rsidRPr="00A15E71">
        <w:rPr>
          <w:rFonts w:ascii="Corbel" w:hAnsi="Corbel" w:cs="Segoe UI"/>
          <w:color w:val="000000"/>
          <w:sz w:val="18"/>
          <w:szCs w:val="18"/>
          <w:lang w:eastAsia="sk-SK"/>
        </w:rPr>
        <w:t>nepredkladá len výpis z registra trestov PO</w:t>
      </w:r>
      <w:r w:rsidR="00527831" w:rsidRPr="00A15E71">
        <w:rPr>
          <w:rFonts w:ascii="Corbel" w:hAnsi="Corbel" w:cs="Segoe UI"/>
          <w:color w:val="000000"/>
          <w:sz w:val="18"/>
          <w:szCs w:val="18"/>
          <w:lang w:eastAsia="sk-SK"/>
        </w:rPr>
        <w:t>)</w:t>
      </w:r>
      <w:r w:rsidR="00215EEC">
        <w:rPr>
          <w:rFonts w:ascii="Corbel" w:hAnsi="Corbel" w:cs="Segoe UI"/>
          <w:color w:val="000000"/>
          <w:sz w:val="18"/>
          <w:szCs w:val="18"/>
          <w:lang w:eastAsia="sk-SK"/>
        </w:rPr>
        <w:t>,</w:t>
      </w:r>
    </w:p>
    <w:p w14:paraId="70BDE131" w14:textId="77777777" w:rsidR="00A4182F" w:rsidRPr="00A15E71" w:rsidRDefault="00A4182F" w:rsidP="00FB335F">
      <w:pPr>
        <w:pStyle w:val="Odsekzoznamu"/>
        <w:numPr>
          <w:ilvl w:val="0"/>
          <w:numId w:val="17"/>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 32 ods. 2 písm. b) zákona,</w:t>
      </w:r>
    </w:p>
    <w:p w14:paraId="3F7515D4" w14:textId="77777777" w:rsidR="00A4182F" w:rsidRPr="00A15E71" w:rsidRDefault="00A4182F" w:rsidP="00FB335F">
      <w:pPr>
        <w:pStyle w:val="Odsekzoznamu"/>
        <w:numPr>
          <w:ilvl w:val="0"/>
          <w:numId w:val="17"/>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 32 ods. 2 písm. c) zákona,</w:t>
      </w:r>
    </w:p>
    <w:p w14:paraId="09D337C4" w14:textId="23A0E978" w:rsidR="00A4182F" w:rsidRPr="00A15E71" w:rsidRDefault="00A4182F" w:rsidP="00FB335F">
      <w:pPr>
        <w:pStyle w:val="Odsekzoznamu"/>
        <w:numPr>
          <w:ilvl w:val="0"/>
          <w:numId w:val="17"/>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 32 ods. 2 písm. d) zákona</w:t>
      </w:r>
      <w:r w:rsidR="004A28E2" w:rsidRPr="00A15E71">
        <w:rPr>
          <w:rFonts w:ascii="Corbel" w:hAnsi="Corbel" w:cs="Segoe UI"/>
          <w:color w:val="000000"/>
          <w:sz w:val="18"/>
          <w:szCs w:val="18"/>
          <w:lang w:eastAsia="sk-SK"/>
        </w:rPr>
        <w:t>,</w:t>
      </w:r>
    </w:p>
    <w:p w14:paraId="070F1434" w14:textId="77777777" w:rsidR="00A4182F" w:rsidRPr="00A15E71" w:rsidRDefault="00A4182F" w:rsidP="00FB335F">
      <w:pPr>
        <w:pStyle w:val="Odsekzoznamu"/>
        <w:numPr>
          <w:ilvl w:val="0"/>
          <w:numId w:val="17"/>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 xml:space="preserve">§ 32 ods. 2 písm. e) zákona, </w:t>
      </w:r>
    </w:p>
    <w:p w14:paraId="6886B2A1" w14:textId="23FE31C4" w:rsidR="00A4182F" w:rsidRPr="00A15E71" w:rsidRDefault="00A4182F" w:rsidP="00FB335F">
      <w:pPr>
        <w:pStyle w:val="Odsekzoznamu"/>
        <w:numPr>
          <w:ilvl w:val="0"/>
          <w:numId w:val="17"/>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 xml:space="preserve">§ 32 ods. 2 písm. f) zákona </w:t>
      </w:r>
      <w:r w:rsidR="00527831" w:rsidRPr="00A15E71">
        <w:rPr>
          <w:rFonts w:ascii="Corbel" w:hAnsi="Corbel" w:cs="Segoe UI"/>
          <w:color w:val="000000"/>
          <w:sz w:val="18"/>
          <w:szCs w:val="18"/>
          <w:lang w:eastAsia="sk-SK"/>
        </w:rPr>
        <w:t>(</w:t>
      </w:r>
      <w:r w:rsidRPr="00A15E71">
        <w:rPr>
          <w:rFonts w:ascii="Corbel" w:hAnsi="Corbel" w:cs="Segoe UI"/>
          <w:color w:val="000000"/>
          <w:sz w:val="18"/>
          <w:szCs w:val="18"/>
          <w:lang w:eastAsia="sk-SK"/>
        </w:rPr>
        <w:t xml:space="preserve">uchádzač nepredkladá čestné vyhlásenie, </w:t>
      </w:r>
      <w:r w:rsidR="009F431E" w:rsidRPr="00A15E71">
        <w:rPr>
          <w:rFonts w:ascii="Corbel" w:hAnsi="Corbel" w:cs="Segoe UI"/>
          <w:color w:val="000000"/>
          <w:sz w:val="18"/>
          <w:szCs w:val="18"/>
          <w:lang w:eastAsia="sk-SK"/>
        </w:rPr>
        <w:t xml:space="preserve">len </w:t>
      </w:r>
      <w:r w:rsidRPr="00A15E71">
        <w:rPr>
          <w:rFonts w:ascii="Corbel" w:hAnsi="Corbel" w:cs="Segoe UI"/>
          <w:color w:val="000000"/>
          <w:sz w:val="18"/>
          <w:szCs w:val="18"/>
          <w:lang w:eastAsia="sk-SK"/>
        </w:rPr>
        <w:t>ak jeho štát sídla, miesta podnikania alebo obvyklého pobytu je Slovenská republika</w:t>
      </w:r>
      <w:r w:rsidR="00527831" w:rsidRPr="00A15E71">
        <w:rPr>
          <w:rFonts w:ascii="Corbel" w:hAnsi="Corbel" w:cs="Segoe UI"/>
          <w:color w:val="000000"/>
          <w:sz w:val="18"/>
          <w:szCs w:val="18"/>
          <w:lang w:eastAsia="sk-SK"/>
        </w:rPr>
        <w:t>),</w:t>
      </w:r>
    </w:p>
    <w:p w14:paraId="127FBCFB" w14:textId="5E5F3376" w:rsidR="00A4182F" w:rsidRDefault="00A4182F" w:rsidP="00B16E93">
      <w:pPr>
        <w:tabs>
          <w:tab w:val="clear" w:pos="2160"/>
          <w:tab w:val="clear" w:pos="2880"/>
          <w:tab w:val="clear" w:pos="4500"/>
        </w:tabs>
        <w:autoSpaceDE w:val="0"/>
        <w:autoSpaceDN w:val="0"/>
        <w:adjustRightInd w:val="0"/>
        <w:spacing w:after="120"/>
        <w:ind w:firstLine="709"/>
        <w:jc w:val="both"/>
        <w:rPr>
          <w:rFonts w:ascii="Corbel" w:hAnsi="Corbel" w:cs="Segoe UI"/>
          <w:color w:val="000000"/>
          <w:sz w:val="18"/>
          <w:szCs w:val="18"/>
          <w:lang w:eastAsia="sk-SK"/>
        </w:rPr>
      </w:pPr>
      <w:r w:rsidRPr="00A15E71">
        <w:rPr>
          <w:rFonts w:ascii="Corbel" w:hAnsi="Corbel" w:cs="Segoe UI"/>
          <w:color w:val="000000"/>
          <w:sz w:val="18"/>
          <w:szCs w:val="18"/>
          <w:lang w:eastAsia="sk-SK"/>
        </w:rPr>
        <w:t>nakoľko si ich vie verejný obstarávateľ overiť, s výnimkou dokladov uvedených v bode 21.</w:t>
      </w:r>
      <w:r w:rsidR="00D73A88" w:rsidRPr="00A15E71">
        <w:rPr>
          <w:rFonts w:ascii="Corbel" w:hAnsi="Corbel" w:cs="Segoe UI"/>
          <w:color w:val="000000"/>
          <w:sz w:val="18"/>
          <w:szCs w:val="18"/>
          <w:lang w:eastAsia="sk-SK"/>
        </w:rPr>
        <w:t>1.</w:t>
      </w:r>
      <w:r w:rsidR="007F1A2D" w:rsidRPr="00A15E71">
        <w:rPr>
          <w:rFonts w:ascii="Corbel" w:hAnsi="Corbel" w:cs="Segoe UI"/>
          <w:color w:val="000000"/>
          <w:sz w:val="18"/>
          <w:szCs w:val="18"/>
          <w:lang w:eastAsia="sk-SK"/>
        </w:rPr>
        <w:t>6</w:t>
      </w:r>
      <w:r w:rsidRPr="00A15E71">
        <w:rPr>
          <w:rFonts w:ascii="Corbel" w:hAnsi="Corbel" w:cs="Segoe UI"/>
          <w:color w:val="000000"/>
          <w:sz w:val="18"/>
          <w:szCs w:val="18"/>
          <w:lang w:eastAsia="sk-SK"/>
        </w:rPr>
        <w:t xml:space="preserve"> nižšie.</w:t>
      </w:r>
    </w:p>
    <w:p w14:paraId="0F88ACDC" w14:textId="67827DB9" w:rsidR="00A4182F" w:rsidRPr="00A15E71" w:rsidRDefault="00A4182F" w:rsidP="00FB335F">
      <w:pPr>
        <w:numPr>
          <w:ilvl w:val="2"/>
          <w:numId w:val="26"/>
        </w:num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A15E71">
        <w:rPr>
          <w:rFonts w:ascii="Corbel" w:hAnsi="Corbel" w:cs="Segoe UI"/>
          <w:color w:val="000000"/>
          <w:sz w:val="18"/>
          <w:szCs w:val="18"/>
          <w:lang w:eastAsia="sk-SK"/>
        </w:rPr>
        <w:t>Uchádzač, ktorý chce preukázať podmienky účasti osobného postavenia predložením dokladov, je povinný predkladať nasledujúce doklady:</w:t>
      </w:r>
    </w:p>
    <w:p w14:paraId="095C23F4" w14:textId="77777777" w:rsidR="00A4182F" w:rsidRPr="00A15E71" w:rsidRDefault="00A4182F" w:rsidP="006C0F10">
      <w:pPr>
        <w:tabs>
          <w:tab w:val="clear" w:pos="2160"/>
          <w:tab w:val="clear" w:pos="2880"/>
          <w:tab w:val="clear" w:pos="4500"/>
        </w:tabs>
        <w:autoSpaceDE w:val="0"/>
        <w:autoSpaceDN w:val="0"/>
        <w:adjustRightInd w:val="0"/>
        <w:ind w:left="709"/>
        <w:jc w:val="both"/>
        <w:rPr>
          <w:rFonts w:ascii="Corbel" w:hAnsi="Corbel" w:cs="Segoe UI"/>
          <w:color w:val="000000"/>
          <w:sz w:val="18"/>
          <w:szCs w:val="18"/>
          <w:lang w:eastAsia="sk-SK"/>
        </w:rPr>
      </w:pPr>
    </w:p>
    <w:p w14:paraId="6404EC0C" w14:textId="33E55E6A" w:rsidR="006F4701" w:rsidRPr="006F4701" w:rsidRDefault="00E74969" w:rsidP="006F4701">
      <w:pPr>
        <w:pStyle w:val="Odsekzoznamu"/>
        <w:numPr>
          <w:ilvl w:val="0"/>
          <w:numId w:val="18"/>
        </w:numPr>
        <w:tabs>
          <w:tab w:val="clear" w:pos="2160"/>
          <w:tab w:val="clear" w:pos="2880"/>
          <w:tab w:val="clear" w:pos="4500"/>
        </w:tabs>
        <w:autoSpaceDE w:val="0"/>
        <w:autoSpaceDN w:val="0"/>
        <w:adjustRightInd w:val="0"/>
        <w:spacing w:after="160"/>
        <w:ind w:hanging="295"/>
        <w:contextualSpacing/>
        <w:jc w:val="both"/>
        <w:rPr>
          <w:rFonts w:ascii="Corbel" w:hAnsi="Corbel" w:cs="Segoe UI"/>
          <w:color w:val="000000"/>
          <w:sz w:val="18"/>
          <w:szCs w:val="18"/>
          <w:lang w:eastAsia="sk-SK"/>
        </w:rPr>
      </w:pPr>
      <w:r w:rsidRPr="006F4701">
        <w:rPr>
          <w:rFonts w:ascii="Corbel" w:hAnsi="Corbel" w:cs="Segoe UI"/>
          <w:color w:val="000000"/>
          <w:sz w:val="18"/>
          <w:szCs w:val="18"/>
          <w:lang w:eastAsia="sk-SK"/>
        </w:rPr>
        <w:t>§ 32 ods. 2 písm. a) zákona -  výpis z registra trestov nie starším ako tri mesiace za všetkých členov štatutárneho orgánu, členov dozorného orgánu, prokuristu/</w:t>
      </w:r>
      <w:proofErr w:type="spellStart"/>
      <w:r w:rsidRPr="006F4701">
        <w:rPr>
          <w:rFonts w:ascii="Corbel" w:hAnsi="Corbel" w:cs="Segoe UI"/>
          <w:color w:val="000000"/>
          <w:sz w:val="18"/>
          <w:szCs w:val="18"/>
          <w:lang w:eastAsia="sk-SK"/>
        </w:rPr>
        <w:t>ov</w:t>
      </w:r>
      <w:proofErr w:type="spellEnd"/>
      <w:r w:rsidRPr="006F4701">
        <w:rPr>
          <w:rFonts w:ascii="Corbel" w:hAnsi="Corbel" w:cs="Segoe UI"/>
          <w:color w:val="000000"/>
          <w:sz w:val="18"/>
          <w:szCs w:val="18"/>
          <w:lang w:eastAsia="sk-SK"/>
        </w:rPr>
        <w:t>. Ak uchádzač nepredloží doklad</w:t>
      </w:r>
      <w:r w:rsidR="003657E6" w:rsidRPr="006F4701">
        <w:rPr>
          <w:rFonts w:ascii="Corbel" w:hAnsi="Corbel" w:cs="Segoe UI"/>
          <w:color w:val="000000"/>
          <w:sz w:val="18"/>
          <w:szCs w:val="18"/>
          <w:lang w:eastAsia="sk-SK"/>
        </w:rPr>
        <w:t>y</w:t>
      </w:r>
      <w:r w:rsidRPr="006F4701">
        <w:rPr>
          <w:rFonts w:ascii="Corbel" w:hAnsi="Corbel" w:cs="Segoe UI"/>
          <w:color w:val="000000"/>
          <w:sz w:val="18"/>
          <w:szCs w:val="18"/>
          <w:lang w:eastAsia="sk-SK"/>
        </w:rPr>
        <w:t xml:space="preserve"> podľa </w:t>
      </w:r>
      <w:r w:rsidR="003657E6" w:rsidRPr="006F4701">
        <w:rPr>
          <w:rFonts w:ascii="Corbel" w:hAnsi="Corbel" w:cs="Segoe UI"/>
          <w:color w:val="000000"/>
          <w:sz w:val="18"/>
          <w:szCs w:val="18"/>
          <w:lang w:eastAsia="sk-SK"/>
        </w:rPr>
        <w:t>predchádzajúcej vety</w:t>
      </w:r>
      <w:r w:rsidRPr="006F4701">
        <w:rPr>
          <w:rFonts w:ascii="Corbel" w:hAnsi="Corbel" w:cs="Segoe UI"/>
          <w:color w:val="000000"/>
          <w:sz w:val="18"/>
          <w:szCs w:val="18"/>
          <w:lang w:eastAsia="sk-SK"/>
        </w:rPr>
        <w:t xml:space="preserve">, je povinný na účely preukázania tejto podmienky účasti poskytnúť verejnému obstarávateľovi údaje potrebné na vyžiadanie </w:t>
      </w:r>
      <w:r w:rsidR="003657E6" w:rsidRPr="006F4701">
        <w:rPr>
          <w:rFonts w:ascii="Corbel" w:hAnsi="Corbel" w:cs="Segoe UI"/>
          <w:color w:val="000000"/>
          <w:sz w:val="18"/>
          <w:szCs w:val="18"/>
          <w:lang w:eastAsia="sk-SK"/>
        </w:rPr>
        <w:t xml:space="preserve">si </w:t>
      </w:r>
      <w:r w:rsidRPr="006F4701">
        <w:rPr>
          <w:rFonts w:ascii="Corbel" w:hAnsi="Corbel" w:cs="Segoe UI"/>
          <w:color w:val="000000"/>
          <w:sz w:val="18"/>
          <w:szCs w:val="18"/>
          <w:lang w:eastAsia="sk-SK"/>
        </w:rPr>
        <w:t>výpisu z registra trestov z informačného systému oversi.gov.sk</w:t>
      </w:r>
      <w:r w:rsidR="004800C9">
        <w:rPr>
          <w:rFonts w:ascii="Corbel" w:hAnsi="Corbel" w:cs="Segoe UI"/>
          <w:color w:val="000000"/>
          <w:sz w:val="18"/>
          <w:szCs w:val="18"/>
          <w:lang w:eastAsia="sk-SK"/>
        </w:rPr>
        <w:t>, a to</w:t>
      </w:r>
      <w:r w:rsidRPr="006F4701">
        <w:rPr>
          <w:rFonts w:ascii="Corbel" w:hAnsi="Corbel" w:cs="Segoe UI"/>
          <w:color w:val="000000"/>
          <w:sz w:val="18"/>
          <w:szCs w:val="18"/>
          <w:lang w:eastAsia="sk-SK"/>
        </w:rPr>
        <w:t xml:space="preserve"> </w:t>
      </w:r>
      <w:r w:rsidR="006F4701" w:rsidRPr="006F4701">
        <w:rPr>
          <w:rFonts w:ascii="Corbel" w:hAnsi="Corbel" w:cs="Segoe UI"/>
          <w:color w:val="000000"/>
          <w:sz w:val="18"/>
          <w:szCs w:val="18"/>
          <w:lang w:eastAsia="sk-SK"/>
        </w:rPr>
        <w:t>podľa § 12 ods. 4 zákona č. 192/2023 Z. z. o registri trestov a o zmene a doplnení niektorých zákonov v znení neskorších predpisov</w:t>
      </w:r>
      <w:r w:rsidR="004800C9">
        <w:rPr>
          <w:rFonts w:ascii="Corbel" w:hAnsi="Corbel" w:cs="Segoe UI"/>
          <w:color w:val="000000"/>
          <w:sz w:val="18"/>
          <w:szCs w:val="18"/>
          <w:lang w:eastAsia="sk-SK"/>
        </w:rPr>
        <w:t>,</w:t>
      </w:r>
    </w:p>
    <w:p w14:paraId="06E1BA84" w14:textId="77777777" w:rsidR="00E74969" w:rsidRPr="006F4701" w:rsidRDefault="00E74969" w:rsidP="00FB335F">
      <w:pPr>
        <w:pStyle w:val="Odsekzoznamu"/>
        <w:numPr>
          <w:ilvl w:val="0"/>
          <w:numId w:val="18"/>
        </w:numPr>
        <w:tabs>
          <w:tab w:val="clear" w:pos="2160"/>
          <w:tab w:val="clear" w:pos="2880"/>
          <w:tab w:val="clear" w:pos="4500"/>
        </w:tabs>
        <w:autoSpaceDE w:val="0"/>
        <w:autoSpaceDN w:val="0"/>
        <w:adjustRightInd w:val="0"/>
        <w:spacing w:after="160"/>
        <w:ind w:hanging="295"/>
        <w:contextualSpacing/>
        <w:jc w:val="both"/>
        <w:rPr>
          <w:rFonts w:ascii="Corbel" w:hAnsi="Corbel" w:cs="Segoe UI"/>
          <w:color w:val="000000"/>
          <w:sz w:val="18"/>
          <w:szCs w:val="18"/>
          <w:lang w:eastAsia="sk-SK"/>
        </w:rPr>
      </w:pPr>
      <w:r w:rsidRPr="006F4701">
        <w:rPr>
          <w:rFonts w:ascii="Corbel" w:hAnsi="Corbel" w:cs="Segoe UI"/>
          <w:color w:val="000000"/>
          <w:sz w:val="18"/>
          <w:szCs w:val="18"/>
          <w:lang w:eastAsia="sk-SK"/>
        </w:rPr>
        <w:t>§ 32 ods. 2 písm. f) zákona - čestné vyhlásenie, že uchádzač nemá uložený zákaz účasti vo verejnom obstarávaní prekladá len v prípade, ak jeho štát sídla, miesta podnikania alebo obvyklého pobytu je iný ako  Slovenská republika.</w:t>
      </w:r>
    </w:p>
    <w:p w14:paraId="0ECE5614" w14:textId="77777777" w:rsidR="00E43E91" w:rsidRDefault="00E43E91" w:rsidP="00E43E91">
      <w:pPr>
        <w:pStyle w:val="Odsekzoznamu"/>
        <w:tabs>
          <w:tab w:val="clear" w:pos="2160"/>
          <w:tab w:val="clear" w:pos="2880"/>
          <w:tab w:val="clear" w:pos="4500"/>
        </w:tabs>
        <w:autoSpaceDE w:val="0"/>
        <w:autoSpaceDN w:val="0"/>
        <w:adjustRightInd w:val="0"/>
        <w:spacing w:after="160"/>
        <w:ind w:left="1429"/>
        <w:contextualSpacing/>
        <w:jc w:val="both"/>
        <w:rPr>
          <w:rFonts w:ascii="Corbel" w:hAnsi="Corbel" w:cs="Segoe UI"/>
          <w:color w:val="000000"/>
          <w:sz w:val="18"/>
          <w:szCs w:val="18"/>
          <w:lang w:eastAsia="sk-SK"/>
        </w:rPr>
      </w:pPr>
    </w:p>
    <w:p w14:paraId="5F8F50BD" w14:textId="08EEFC1F" w:rsidR="00A4182F" w:rsidRDefault="00A4182F" w:rsidP="00FB335F">
      <w:pPr>
        <w:pStyle w:val="Odsekzoznamu"/>
        <w:numPr>
          <w:ilvl w:val="2"/>
          <w:numId w:val="26"/>
        </w:numPr>
        <w:tabs>
          <w:tab w:val="clear" w:pos="2160"/>
          <w:tab w:val="clear" w:pos="2880"/>
          <w:tab w:val="clear" w:pos="4500"/>
        </w:tabs>
        <w:autoSpaceDE w:val="0"/>
        <w:autoSpaceDN w:val="0"/>
        <w:adjustRightInd w:val="0"/>
        <w:spacing w:after="120"/>
        <w:rPr>
          <w:rFonts w:ascii="Corbel" w:hAnsi="Corbel" w:cs="Segoe UI"/>
          <w:color w:val="000000"/>
          <w:sz w:val="18"/>
          <w:szCs w:val="18"/>
          <w:lang w:eastAsia="sk-SK"/>
        </w:rPr>
      </w:pPr>
      <w:r w:rsidRPr="00A15E71">
        <w:rPr>
          <w:rFonts w:ascii="Corbel" w:hAnsi="Corbel" w:cs="Segoe UI"/>
          <w:color w:val="000000"/>
          <w:sz w:val="18"/>
          <w:szCs w:val="18"/>
          <w:lang w:eastAsia="sk-SK"/>
        </w:rPr>
        <w:t>V prípade, ak by verejný obstarávateľ v období vyhodnotenia splnenia podmienok účasti osobného postavenia nemal z technických dôvodov na strane prevádzkovateľa portálu www.oversi.gov.sk možnosť prístupu k týmto údajom, je oprávnený vyžiadať si od uchádzačov originál alebo osvedčenú kópiu príslušného dokladu.</w:t>
      </w:r>
    </w:p>
    <w:p w14:paraId="0206F3AB" w14:textId="4ADA7F4D" w:rsidR="002F0C7C" w:rsidRDefault="00A4182F" w:rsidP="006C0F10">
      <w:p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r w:rsidRPr="009855A0">
        <w:rPr>
          <w:rFonts w:ascii="Corbel" w:hAnsi="Corbel" w:cs="Segoe UI"/>
          <w:color w:val="000000"/>
          <w:sz w:val="18"/>
          <w:szCs w:val="18"/>
          <w:lang w:eastAsia="sk-SK"/>
        </w:rPr>
        <w:t>Uchádzači pochádzajúci z iných krajín ako zo SR, sú povinní predkladať verejnému obstarávateľovi aj dokumenty uvedené v bode 21.</w:t>
      </w:r>
      <w:r w:rsidR="00D73A88" w:rsidRPr="009855A0">
        <w:rPr>
          <w:rFonts w:ascii="Corbel" w:hAnsi="Corbel" w:cs="Segoe UI"/>
          <w:color w:val="000000"/>
          <w:sz w:val="18"/>
          <w:szCs w:val="18"/>
          <w:lang w:eastAsia="sk-SK"/>
        </w:rPr>
        <w:t>1.5</w:t>
      </w:r>
      <w:r w:rsidRPr="009855A0">
        <w:rPr>
          <w:rFonts w:ascii="Corbel" w:hAnsi="Corbel" w:cs="Segoe UI"/>
          <w:color w:val="000000"/>
          <w:sz w:val="18"/>
          <w:szCs w:val="18"/>
          <w:lang w:eastAsia="sk-SK"/>
        </w:rPr>
        <w:t xml:space="preserve"> (prípadne ich dočasne nahradiť jednotným európskym dokumentom (ďalej len „JED“)</w:t>
      </w:r>
      <w:r w:rsidR="00A36F36">
        <w:rPr>
          <w:rFonts w:ascii="Corbel" w:hAnsi="Corbel" w:cs="Segoe UI"/>
          <w:color w:val="000000"/>
          <w:sz w:val="18"/>
          <w:szCs w:val="18"/>
          <w:lang w:eastAsia="sk-SK"/>
        </w:rPr>
        <w:t>)</w:t>
      </w:r>
      <w:r w:rsidRPr="009855A0">
        <w:rPr>
          <w:rFonts w:ascii="Corbel" w:hAnsi="Corbel" w:cs="Segoe UI"/>
          <w:color w:val="000000"/>
          <w:sz w:val="18"/>
          <w:szCs w:val="18"/>
          <w:lang w:eastAsia="sk-SK"/>
        </w:rPr>
        <w:t>,</w:t>
      </w:r>
      <w:r w:rsidR="00C813C0" w:rsidRPr="009855A0">
        <w:rPr>
          <w:rFonts w:ascii="Corbel" w:hAnsi="Corbel" w:cs="Segoe UI"/>
          <w:color w:val="000000"/>
          <w:sz w:val="18"/>
          <w:szCs w:val="18"/>
          <w:lang w:eastAsia="sk-SK"/>
        </w:rPr>
        <w:t xml:space="preserve"> </w:t>
      </w:r>
      <w:r w:rsidRPr="009855A0">
        <w:rPr>
          <w:rFonts w:ascii="Corbel" w:hAnsi="Corbel" w:cs="Segoe UI"/>
          <w:color w:val="000000"/>
          <w:sz w:val="18"/>
          <w:szCs w:val="18"/>
          <w:lang w:eastAsia="sk-SK"/>
        </w:rPr>
        <w:t>keďže verejný obstarávateľ má prístup do registrov zriadených len v SR.</w:t>
      </w:r>
      <w:r w:rsidR="009B7E01">
        <w:rPr>
          <w:rFonts w:ascii="Corbel" w:hAnsi="Corbel" w:cs="Segoe UI"/>
          <w:color w:val="000000"/>
          <w:sz w:val="18"/>
          <w:szCs w:val="18"/>
          <w:lang w:eastAsia="sk-SK"/>
        </w:rPr>
        <w:t xml:space="preserve"> </w:t>
      </w:r>
    </w:p>
    <w:p w14:paraId="6C89888E" w14:textId="77777777" w:rsidR="000B47B3" w:rsidRDefault="000B47B3" w:rsidP="006C0F10">
      <w:p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p>
    <w:p w14:paraId="4184E411" w14:textId="77777777" w:rsidR="000B47B3" w:rsidRPr="00A15E71" w:rsidRDefault="000B47B3" w:rsidP="006C0F10">
      <w:pPr>
        <w:tabs>
          <w:tab w:val="clear" w:pos="2160"/>
          <w:tab w:val="clear" w:pos="2880"/>
          <w:tab w:val="clear" w:pos="4500"/>
        </w:tabs>
        <w:autoSpaceDE w:val="0"/>
        <w:autoSpaceDN w:val="0"/>
        <w:adjustRightInd w:val="0"/>
        <w:jc w:val="both"/>
        <w:rPr>
          <w:rFonts w:ascii="Corbel" w:hAnsi="Corbel" w:cs="Segoe UI"/>
          <w:color w:val="000000"/>
          <w:sz w:val="18"/>
          <w:szCs w:val="18"/>
          <w:lang w:eastAsia="sk-SK"/>
        </w:rPr>
      </w:pPr>
    </w:p>
    <w:p w14:paraId="0E0213FE" w14:textId="15031C80" w:rsidR="00CF7378" w:rsidRPr="00A15E71" w:rsidRDefault="002F0C7C" w:rsidP="00FB335F">
      <w:pPr>
        <w:pStyle w:val="Default"/>
        <w:numPr>
          <w:ilvl w:val="1"/>
          <w:numId w:val="26"/>
        </w:numPr>
        <w:spacing w:after="240"/>
        <w:jc w:val="both"/>
        <w:rPr>
          <w:rFonts w:ascii="Corbel" w:hAnsi="Corbel" w:cs="Segoe UI"/>
          <w:b/>
          <w:bCs/>
          <w:i/>
          <w:iCs/>
          <w:sz w:val="18"/>
          <w:szCs w:val="18"/>
          <w:u w:val="single"/>
        </w:rPr>
      </w:pPr>
      <w:r w:rsidRPr="00A15E71">
        <w:rPr>
          <w:rFonts w:ascii="Corbel" w:hAnsi="Corbel" w:cs="Segoe UI"/>
          <w:b/>
          <w:bCs/>
          <w:i/>
          <w:iCs/>
          <w:sz w:val="18"/>
          <w:szCs w:val="18"/>
          <w:u w:val="single"/>
        </w:rPr>
        <w:t>Technická spôsobilosť a</w:t>
      </w:r>
      <w:r w:rsidR="000B47B3">
        <w:rPr>
          <w:rFonts w:ascii="Corbel" w:hAnsi="Corbel" w:cs="Segoe UI"/>
          <w:b/>
          <w:bCs/>
          <w:i/>
          <w:iCs/>
          <w:sz w:val="18"/>
          <w:szCs w:val="18"/>
          <w:u w:val="single"/>
        </w:rPr>
        <w:t>lebo</w:t>
      </w:r>
      <w:r w:rsidRPr="00A15E71">
        <w:rPr>
          <w:rFonts w:ascii="Corbel" w:hAnsi="Corbel" w:cs="Segoe UI"/>
          <w:b/>
          <w:bCs/>
          <w:i/>
          <w:iCs/>
          <w:sz w:val="18"/>
          <w:szCs w:val="18"/>
          <w:u w:val="single"/>
        </w:rPr>
        <w:t> odborná spôsobilosť</w:t>
      </w:r>
    </w:p>
    <w:p w14:paraId="13889F6D" w14:textId="56BAE5D1" w:rsidR="00F467EB" w:rsidRPr="00A15E71" w:rsidRDefault="00243660" w:rsidP="00FB335F">
      <w:pPr>
        <w:pStyle w:val="Default"/>
        <w:numPr>
          <w:ilvl w:val="2"/>
          <w:numId w:val="26"/>
        </w:numPr>
        <w:jc w:val="both"/>
        <w:rPr>
          <w:rFonts w:ascii="Corbel" w:hAnsi="Corbel" w:cs="Segoe UI"/>
          <w:sz w:val="18"/>
          <w:szCs w:val="18"/>
          <w:u w:val="single"/>
        </w:rPr>
      </w:pPr>
      <w:bookmarkStart w:id="35" w:name="_Hlk525214816"/>
      <w:r w:rsidRPr="00A15E71">
        <w:rPr>
          <w:rFonts w:ascii="Corbel" w:hAnsi="Corbel" w:cs="Segoe UI"/>
          <w:sz w:val="18"/>
          <w:szCs w:val="18"/>
          <w:u w:val="single"/>
        </w:rPr>
        <w:t xml:space="preserve">§ 34 ods. 1 písm. </w:t>
      </w:r>
      <w:r w:rsidR="00F356DE">
        <w:rPr>
          <w:rFonts w:ascii="Corbel" w:hAnsi="Corbel" w:cs="Segoe UI"/>
          <w:sz w:val="18"/>
          <w:szCs w:val="18"/>
          <w:u w:val="single"/>
        </w:rPr>
        <w:t>a</w:t>
      </w:r>
      <w:r w:rsidRPr="00A15E71">
        <w:rPr>
          <w:rFonts w:ascii="Corbel" w:hAnsi="Corbel" w:cs="Segoe UI"/>
          <w:sz w:val="18"/>
          <w:szCs w:val="18"/>
          <w:u w:val="single"/>
        </w:rPr>
        <w:t>) zákona</w:t>
      </w:r>
      <w:r w:rsidR="00BF7A75">
        <w:rPr>
          <w:rFonts w:ascii="Corbel" w:hAnsi="Corbel" w:cs="Segoe UI"/>
          <w:sz w:val="18"/>
          <w:szCs w:val="18"/>
          <w:u w:val="single"/>
        </w:rPr>
        <w:t xml:space="preserve"> – referencie uchádzača</w:t>
      </w:r>
    </w:p>
    <w:p w14:paraId="7B2A8EA4" w14:textId="386E1ED1" w:rsidR="00245547" w:rsidRPr="00A15E71" w:rsidRDefault="00F467EB" w:rsidP="00676D96">
      <w:pPr>
        <w:pStyle w:val="Default"/>
        <w:jc w:val="both"/>
        <w:rPr>
          <w:rFonts w:ascii="Corbel" w:hAnsi="Corbel" w:cs="Segoe UI"/>
          <w:sz w:val="18"/>
          <w:szCs w:val="18"/>
        </w:rPr>
      </w:pPr>
      <w:r w:rsidRPr="00A15E71">
        <w:rPr>
          <w:rFonts w:ascii="Corbel" w:hAnsi="Corbel" w:cs="Segoe UI"/>
          <w:sz w:val="18"/>
          <w:szCs w:val="18"/>
        </w:rPr>
        <w:t>Uchádzač</w:t>
      </w:r>
      <w:r w:rsidR="00245547" w:rsidRPr="00A15E71">
        <w:rPr>
          <w:rFonts w:ascii="Corbel" w:hAnsi="Corbel" w:cs="Segoe UI"/>
          <w:sz w:val="18"/>
          <w:szCs w:val="18"/>
        </w:rPr>
        <w:t xml:space="preserve"> preukáže</w:t>
      </w:r>
      <w:r w:rsidR="00024CBB" w:rsidRPr="00A15E71">
        <w:rPr>
          <w:rFonts w:ascii="Corbel" w:hAnsi="Corbel" w:cs="Segoe UI"/>
          <w:sz w:val="18"/>
          <w:szCs w:val="18"/>
        </w:rPr>
        <w:t xml:space="preserve"> technickú a</w:t>
      </w:r>
      <w:r w:rsidR="009E3482">
        <w:rPr>
          <w:rFonts w:ascii="Corbel" w:hAnsi="Corbel" w:cs="Segoe UI"/>
          <w:sz w:val="18"/>
          <w:szCs w:val="18"/>
        </w:rPr>
        <w:t>lebo</w:t>
      </w:r>
      <w:r w:rsidR="00024CBB" w:rsidRPr="00A15E71">
        <w:rPr>
          <w:rFonts w:ascii="Corbel" w:hAnsi="Corbel" w:cs="Segoe UI"/>
          <w:sz w:val="18"/>
          <w:szCs w:val="18"/>
        </w:rPr>
        <w:t> odbornú spôsobilosť</w:t>
      </w:r>
      <w:r w:rsidRPr="00A15E71">
        <w:rPr>
          <w:rFonts w:ascii="Corbel" w:hAnsi="Corbel" w:cs="Segoe UI"/>
          <w:sz w:val="18"/>
          <w:szCs w:val="18"/>
        </w:rPr>
        <w:t xml:space="preserve"> </w:t>
      </w:r>
      <w:r w:rsidR="00243660" w:rsidRPr="00A15E71">
        <w:rPr>
          <w:rFonts w:ascii="Corbel" w:hAnsi="Corbel" w:cs="Segoe UI"/>
          <w:sz w:val="18"/>
          <w:szCs w:val="18"/>
        </w:rPr>
        <w:t>zoznamom</w:t>
      </w:r>
      <w:r w:rsidR="001E7ED6">
        <w:rPr>
          <w:rFonts w:ascii="Corbel" w:hAnsi="Corbel" w:cs="Segoe UI"/>
          <w:sz w:val="18"/>
          <w:szCs w:val="18"/>
        </w:rPr>
        <w:t xml:space="preserve"> dodaných tovarov</w:t>
      </w:r>
      <w:r w:rsidR="00243660" w:rsidRPr="00A15E71">
        <w:rPr>
          <w:rFonts w:ascii="Corbel" w:hAnsi="Corbel" w:cs="Segoe UI"/>
          <w:sz w:val="18"/>
          <w:szCs w:val="18"/>
        </w:rPr>
        <w:t xml:space="preserve"> za predchádzajúc</w:t>
      </w:r>
      <w:r w:rsidR="001C3AB4">
        <w:rPr>
          <w:rFonts w:ascii="Corbel" w:hAnsi="Corbel" w:cs="Segoe UI"/>
          <w:sz w:val="18"/>
          <w:szCs w:val="18"/>
        </w:rPr>
        <w:t xml:space="preserve">ich </w:t>
      </w:r>
      <w:r w:rsidR="001C3AB4" w:rsidRPr="0070169E">
        <w:rPr>
          <w:rFonts w:ascii="Corbel" w:hAnsi="Corbel" w:cs="Segoe UI"/>
          <w:b/>
          <w:bCs/>
          <w:sz w:val="18"/>
          <w:szCs w:val="18"/>
          <w:u w:val="single"/>
        </w:rPr>
        <w:t>5</w:t>
      </w:r>
      <w:r w:rsidR="00245547" w:rsidRPr="0070169E">
        <w:rPr>
          <w:rFonts w:ascii="Corbel" w:hAnsi="Corbel" w:cs="Segoe UI"/>
          <w:b/>
          <w:bCs/>
          <w:sz w:val="18"/>
          <w:szCs w:val="18"/>
          <w:u w:val="single"/>
        </w:rPr>
        <w:t xml:space="preserve"> rok</w:t>
      </w:r>
      <w:r w:rsidR="001C3AB4" w:rsidRPr="0070169E">
        <w:rPr>
          <w:rFonts w:ascii="Corbel" w:hAnsi="Corbel" w:cs="Segoe UI"/>
          <w:b/>
          <w:bCs/>
          <w:sz w:val="18"/>
          <w:szCs w:val="18"/>
          <w:u w:val="single"/>
        </w:rPr>
        <w:t>ov</w:t>
      </w:r>
      <w:r w:rsidR="00245547" w:rsidRPr="00A15E71">
        <w:rPr>
          <w:rFonts w:ascii="Corbel" w:hAnsi="Corbel" w:cs="Segoe UI"/>
          <w:sz w:val="18"/>
          <w:szCs w:val="18"/>
        </w:rPr>
        <w:t xml:space="preserve"> </w:t>
      </w:r>
      <w:r w:rsidR="00BE08EC">
        <w:rPr>
          <w:rFonts w:ascii="Corbel" w:hAnsi="Corbel" w:cs="Segoe UI"/>
          <w:sz w:val="18"/>
          <w:szCs w:val="18"/>
        </w:rPr>
        <w:t xml:space="preserve">                 </w:t>
      </w:r>
      <w:r w:rsidR="00245547" w:rsidRPr="00A15E71">
        <w:rPr>
          <w:rFonts w:ascii="Corbel" w:hAnsi="Corbel" w:cs="Segoe UI"/>
          <w:sz w:val="18"/>
          <w:szCs w:val="18"/>
        </w:rPr>
        <w:t xml:space="preserve">od vyhlásenia verejného obstarávania s uvedením cien, lehôt </w:t>
      </w:r>
      <w:r w:rsidR="009E3482">
        <w:rPr>
          <w:rFonts w:ascii="Corbel" w:hAnsi="Corbel" w:cs="Segoe UI"/>
          <w:sz w:val="18"/>
          <w:szCs w:val="18"/>
        </w:rPr>
        <w:t>dodania a odberateľov</w:t>
      </w:r>
      <w:r w:rsidR="00245547" w:rsidRPr="00A15E71">
        <w:rPr>
          <w:rFonts w:ascii="Corbel" w:hAnsi="Corbel" w:cs="Segoe UI"/>
          <w:sz w:val="18"/>
          <w:szCs w:val="18"/>
        </w:rPr>
        <w:t>;</w:t>
      </w:r>
      <w:r w:rsidR="000D3AE4">
        <w:rPr>
          <w:rFonts w:ascii="Corbel" w:hAnsi="Corbel" w:cs="Segoe UI"/>
          <w:sz w:val="18"/>
          <w:szCs w:val="18"/>
        </w:rPr>
        <w:t xml:space="preserve"> dokladom je referencia, ak odberateľom bol verejný obstarávateľ podľa zákona</w:t>
      </w:r>
    </w:p>
    <w:p w14:paraId="68CB6521" w14:textId="3243FA3E" w:rsidR="00E40084" w:rsidRDefault="00856E4F" w:rsidP="00CD08CE">
      <w:pPr>
        <w:shd w:val="clear" w:color="auto" w:fill="FFFFFF"/>
        <w:spacing w:before="75"/>
        <w:ind w:right="225"/>
        <w:jc w:val="both"/>
        <w:rPr>
          <w:rFonts w:ascii="Corbel" w:hAnsi="Corbel" w:cs="Segoe UI"/>
          <w:color w:val="000000"/>
          <w:sz w:val="18"/>
          <w:szCs w:val="18"/>
          <w:lang w:eastAsia="sk-SK"/>
        </w:rPr>
      </w:pPr>
      <w:r w:rsidRPr="00A15E71">
        <w:rPr>
          <w:rFonts w:ascii="Corbel" w:hAnsi="Corbel" w:cs="Segoe UI"/>
          <w:color w:val="000000"/>
          <w:sz w:val="18"/>
          <w:szCs w:val="18"/>
          <w:lang w:eastAsia="sk-SK"/>
        </w:rPr>
        <w:t xml:space="preserve">Za vyhlásenie </w:t>
      </w:r>
      <w:r w:rsidR="0082148B" w:rsidRPr="00A15E71">
        <w:rPr>
          <w:rFonts w:ascii="Corbel" w:hAnsi="Corbel" w:cs="Segoe UI"/>
          <w:color w:val="000000"/>
          <w:sz w:val="18"/>
          <w:szCs w:val="18"/>
          <w:lang w:eastAsia="sk-SK"/>
        </w:rPr>
        <w:t xml:space="preserve">verejného obstarávania sa považuje zverejnenie </w:t>
      </w:r>
      <w:r w:rsidR="004F465D" w:rsidRPr="00A15E71">
        <w:rPr>
          <w:rFonts w:ascii="Corbel" w:hAnsi="Corbel" w:cs="Segoe UI"/>
          <w:color w:val="000000"/>
          <w:sz w:val="18"/>
          <w:szCs w:val="18"/>
          <w:lang w:eastAsia="sk-SK"/>
        </w:rPr>
        <w:t>O</w:t>
      </w:r>
      <w:r w:rsidR="0082148B" w:rsidRPr="00A15E71">
        <w:rPr>
          <w:rFonts w:ascii="Corbel" w:hAnsi="Corbel" w:cs="Segoe UI"/>
          <w:color w:val="000000"/>
          <w:sz w:val="18"/>
          <w:szCs w:val="18"/>
          <w:lang w:eastAsia="sk-SK"/>
        </w:rPr>
        <w:t xml:space="preserve">známenia o vyhlásení verejného obstarávania </w:t>
      </w:r>
      <w:r w:rsidR="00985F1E">
        <w:rPr>
          <w:rFonts w:ascii="Corbel" w:hAnsi="Corbel" w:cs="Segoe UI"/>
          <w:color w:val="000000"/>
          <w:sz w:val="18"/>
          <w:szCs w:val="18"/>
          <w:lang w:eastAsia="sk-SK"/>
        </w:rPr>
        <w:t xml:space="preserve">                           </w:t>
      </w:r>
      <w:r w:rsidR="0082148B" w:rsidRPr="00A15E71">
        <w:rPr>
          <w:rFonts w:ascii="Corbel" w:hAnsi="Corbel" w:cs="Segoe UI"/>
          <w:color w:val="000000"/>
          <w:sz w:val="18"/>
          <w:szCs w:val="18"/>
          <w:lang w:eastAsia="sk-SK"/>
        </w:rPr>
        <w:t>v Úradnom vestníku EÚ</w:t>
      </w:r>
      <w:r w:rsidRPr="00A15E71">
        <w:rPr>
          <w:rFonts w:ascii="Corbel" w:hAnsi="Corbel" w:cs="Segoe UI"/>
          <w:color w:val="000000"/>
          <w:sz w:val="18"/>
          <w:szCs w:val="18"/>
          <w:lang w:eastAsia="sk-SK"/>
        </w:rPr>
        <w:t>.</w:t>
      </w:r>
    </w:p>
    <w:p w14:paraId="689A3D84" w14:textId="77777777" w:rsidR="002C5BA3" w:rsidRPr="00A15E71" w:rsidRDefault="002C5BA3" w:rsidP="006C0F10">
      <w:pPr>
        <w:shd w:val="clear" w:color="auto" w:fill="FFFFFF"/>
        <w:spacing w:before="75"/>
        <w:ind w:right="225"/>
        <w:jc w:val="both"/>
        <w:rPr>
          <w:rFonts w:ascii="Corbel" w:hAnsi="Corbel" w:cs="Segoe UI"/>
          <w:color w:val="000000"/>
          <w:sz w:val="18"/>
          <w:szCs w:val="18"/>
          <w:lang w:eastAsia="sk-SK"/>
        </w:rPr>
      </w:pPr>
    </w:p>
    <w:p w14:paraId="17979920" w14:textId="42B19825" w:rsidR="00E40084" w:rsidRPr="00E40084" w:rsidRDefault="00E40084" w:rsidP="00E40084">
      <w:pPr>
        <w:pStyle w:val="Bezriadkovania"/>
        <w:jc w:val="both"/>
        <w:rPr>
          <w:rFonts w:ascii="Corbel" w:hAnsi="Corbel" w:cs="Segoe UI"/>
          <w:color w:val="000000"/>
          <w:sz w:val="18"/>
          <w:szCs w:val="18"/>
          <w:lang w:eastAsia="sk-SK"/>
        </w:rPr>
      </w:pPr>
      <w:r w:rsidRPr="00DC275B">
        <w:rPr>
          <w:rFonts w:ascii="Corbel" w:hAnsi="Corbel" w:cs="Segoe UI"/>
          <w:color w:val="000000"/>
          <w:sz w:val="18"/>
          <w:szCs w:val="18"/>
          <w:lang w:eastAsia="sk-SK"/>
        </w:rPr>
        <w:t>Verejný obstarávateľ v zmysle § 34 ods. 1 písm. a) zákona a v nadväznosti na § 34 ods. 2 zákona za účelom zaistenia primeranej úrovne hospodárskej súťaže stanovil dobu na preukázanie technickej alebo odbornej spôsobilosti zoznamom poskytnutých služieb na päť rokov od vyhlásenia verejného obstarávania.</w:t>
      </w:r>
      <w:r w:rsidRPr="00E40084">
        <w:rPr>
          <w:rFonts w:ascii="Corbel" w:hAnsi="Corbel" w:cs="Segoe UI"/>
          <w:color w:val="000000"/>
          <w:sz w:val="18"/>
          <w:szCs w:val="18"/>
          <w:lang w:eastAsia="sk-SK"/>
        </w:rPr>
        <w:t xml:space="preserve"> </w:t>
      </w:r>
    </w:p>
    <w:p w14:paraId="6579A3B8" w14:textId="77777777" w:rsidR="00323185" w:rsidRPr="00A15E71" w:rsidRDefault="00323185" w:rsidP="006C0F10">
      <w:pPr>
        <w:shd w:val="clear" w:color="auto" w:fill="FFFFFF"/>
        <w:spacing w:before="75"/>
        <w:ind w:right="225"/>
        <w:jc w:val="both"/>
        <w:rPr>
          <w:rFonts w:ascii="Corbel" w:hAnsi="Corbel" w:cs="Segoe UI"/>
          <w:i/>
          <w:iCs/>
          <w:color w:val="000000"/>
          <w:sz w:val="18"/>
          <w:szCs w:val="18"/>
          <w:u w:val="single"/>
          <w:lang w:eastAsia="sk-SK"/>
        </w:rPr>
      </w:pPr>
    </w:p>
    <w:p w14:paraId="4146FE0F" w14:textId="77777777" w:rsidR="00DE2F47" w:rsidRPr="00A15E71" w:rsidRDefault="00243660" w:rsidP="00DE2F47">
      <w:pPr>
        <w:pStyle w:val="Default"/>
        <w:jc w:val="both"/>
        <w:rPr>
          <w:rFonts w:ascii="Corbel" w:hAnsi="Corbel" w:cs="Segoe UI"/>
          <w:i/>
          <w:iCs/>
          <w:sz w:val="18"/>
          <w:szCs w:val="18"/>
          <w:u w:val="single"/>
        </w:rPr>
      </w:pPr>
      <w:r w:rsidRPr="00A15E71">
        <w:rPr>
          <w:rFonts w:ascii="Corbel" w:hAnsi="Corbel" w:cs="Segoe UI"/>
          <w:i/>
          <w:iCs/>
          <w:sz w:val="18"/>
          <w:szCs w:val="18"/>
          <w:u w:val="single"/>
        </w:rPr>
        <w:lastRenderedPageBreak/>
        <w:t>Minimálna požadovaná úroveň štandardov:</w:t>
      </w:r>
      <w:r w:rsidR="00E744F1" w:rsidRPr="00A15E71">
        <w:rPr>
          <w:rFonts w:ascii="Corbel" w:hAnsi="Corbel" w:cs="Segoe UI"/>
          <w:i/>
          <w:iCs/>
          <w:sz w:val="18"/>
          <w:szCs w:val="18"/>
          <w:u w:val="single"/>
        </w:rPr>
        <w:t xml:space="preserve"> </w:t>
      </w:r>
    </w:p>
    <w:p w14:paraId="3830A7CA" w14:textId="6F7E7178" w:rsidR="004F5036" w:rsidRPr="00C44CBB" w:rsidRDefault="004F5036" w:rsidP="00DE2F47">
      <w:pPr>
        <w:pStyle w:val="Default"/>
        <w:jc w:val="both"/>
        <w:rPr>
          <w:rFonts w:ascii="Corbel" w:hAnsi="Corbel" w:cs="Segoe UI"/>
          <w:i/>
          <w:sz w:val="18"/>
          <w:szCs w:val="18"/>
          <w:u w:val="single"/>
        </w:rPr>
      </w:pPr>
      <w:r w:rsidRPr="00A15E71">
        <w:rPr>
          <w:rFonts w:ascii="Corbel" w:hAnsi="Corbel" w:cs="Segoe UI"/>
          <w:sz w:val="18"/>
          <w:szCs w:val="18"/>
        </w:rPr>
        <w:t xml:space="preserve">Uchádzač predloží </w:t>
      </w:r>
      <w:r w:rsidR="00030E51" w:rsidRPr="00A15E71">
        <w:rPr>
          <w:rFonts w:ascii="Corbel" w:hAnsi="Corbel" w:cs="Segoe UI"/>
          <w:sz w:val="18"/>
          <w:szCs w:val="18"/>
        </w:rPr>
        <w:t>z</w:t>
      </w:r>
      <w:r w:rsidRPr="00A15E71">
        <w:rPr>
          <w:rFonts w:ascii="Corbel" w:hAnsi="Corbel" w:cs="Segoe UI"/>
          <w:sz w:val="18"/>
          <w:szCs w:val="18"/>
        </w:rPr>
        <w:t>oznam</w:t>
      </w:r>
      <w:r w:rsidR="00C66767">
        <w:rPr>
          <w:rFonts w:ascii="Corbel" w:hAnsi="Corbel" w:cs="Segoe UI"/>
          <w:sz w:val="18"/>
          <w:szCs w:val="18"/>
        </w:rPr>
        <w:t xml:space="preserve"> dodaných tovarov </w:t>
      </w:r>
      <w:r w:rsidR="004D5519">
        <w:rPr>
          <w:rFonts w:ascii="Corbel" w:hAnsi="Corbel" w:cs="Segoe UI"/>
          <w:sz w:val="18"/>
          <w:szCs w:val="18"/>
        </w:rPr>
        <w:t xml:space="preserve"> rovnakého alebo </w:t>
      </w:r>
      <w:r w:rsidR="00734698">
        <w:rPr>
          <w:rFonts w:ascii="Corbel" w:hAnsi="Corbel" w:cs="Segoe UI"/>
          <w:sz w:val="18"/>
          <w:szCs w:val="18"/>
        </w:rPr>
        <w:t>porovnateľného char</w:t>
      </w:r>
      <w:r w:rsidR="00BB3802">
        <w:rPr>
          <w:rFonts w:ascii="Corbel" w:hAnsi="Corbel" w:cs="Segoe UI"/>
          <w:sz w:val="18"/>
          <w:szCs w:val="18"/>
        </w:rPr>
        <w:t>a</w:t>
      </w:r>
      <w:r w:rsidR="00734698">
        <w:rPr>
          <w:rFonts w:ascii="Corbel" w:hAnsi="Corbel" w:cs="Segoe UI"/>
          <w:sz w:val="18"/>
          <w:szCs w:val="18"/>
        </w:rPr>
        <w:t>kteru, ako je predmet zákazky</w:t>
      </w:r>
      <w:r w:rsidRPr="00A15E71">
        <w:rPr>
          <w:rFonts w:ascii="Corbel" w:hAnsi="Corbel" w:cs="Segoe UI"/>
          <w:sz w:val="18"/>
          <w:szCs w:val="18"/>
        </w:rPr>
        <w:t xml:space="preserve"> za predchádzajú</w:t>
      </w:r>
      <w:r w:rsidR="00CF049F">
        <w:rPr>
          <w:rFonts w:ascii="Corbel" w:hAnsi="Corbel" w:cs="Segoe UI"/>
          <w:sz w:val="18"/>
          <w:szCs w:val="18"/>
        </w:rPr>
        <w:t>c</w:t>
      </w:r>
      <w:r w:rsidR="00E46DCF">
        <w:rPr>
          <w:rFonts w:ascii="Corbel" w:hAnsi="Corbel" w:cs="Segoe UI"/>
          <w:sz w:val="18"/>
          <w:szCs w:val="18"/>
        </w:rPr>
        <w:t>ich</w:t>
      </w:r>
      <w:r w:rsidR="002D23A4">
        <w:rPr>
          <w:rFonts w:ascii="Corbel" w:hAnsi="Corbel" w:cs="Segoe UI"/>
          <w:sz w:val="18"/>
          <w:szCs w:val="18"/>
        </w:rPr>
        <w:t xml:space="preserve"> </w:t>
      </w:r>
      <w:r w:rsidRPr="00A15E71">
        <w:rPr>
          <w:rFonts w:ascii="Corbel" w:hAnsi="Corbel" w:cs="Segoe UI"/>
          <w:sz w:val="18"/>
          <w:szCs w:val="18"/>
        </w:rPr>
        <w:t xml:space="preserve"> </w:t>
      </w:r>
      <w:r w:rsidR="001D33C1">
        <w:rPr>
          <w:rFonts w:ascii="Corbel" w:hAnsi="Corbel" w:cs="Segoe UI"/>
          <w:b/>
          <w:bCs/>
          <w:sz w:val="18"/>
          <w:szCs w:val="18"/>
          <w:u w:val="single"/>
        </w:rPr>
        <w:t>5</w:t>
      </w:r>
      <w:r w:rsidRPr="00A15E71">
        <w:rPr>
          <w:rFonts w:ascii="Corbel" w:hAnsi="Corbel" w:cs="Segoe UI"/>
          <w:b/>
          <w:bCs/>
          <w:sz w:val="18"/>
          <w:szCs w:val="18"/>
          <w:u w:val="single"/>
        </w:rPr>
        <w:t xml:space="preserve"> rok</w:t>
      </w:r>
      <w:r w:rsidR="001D33C1">
        <w:rPr>
          <w:rFonts w:ascii="Corbel" w:hAnsi="Corbel" w:cs="Segoe UI"/>
          <w:b/>
          <w:bCs/>
          <w:sz w:val="18"/>
          <w:szCs w:val="18"/>
          <w:u w:val="single"/>
        </w:rPr>
        <w:t>ov</w:t>
      </w:r>
      <w:r>
        <w:rPr>
          <w:rFonts w:ascii="Corbel" w:hAnsi="Corbel" w:cs="Segoe UI"/>
          <w:b/>
          <w:sz w:val="18"/>
          <w:szCs w:val="18"/>
          <w:u w:val="single"/>
        </w:rPr>
        <w:t xml:space="preserve"> </w:t>
      </w:r>
      <w:r w:rsidR="00DC6158" w:rsidRPr="00DC6158">
        <w:rPr>
          <w:rFonts w:ascii="Corbel" w:hAnsi="Corbel" w:cs="Segoe UI"/>
          <w:sz w:val="18"/>
          <w:szCs w:val="18"/>
        </w:rPr>
        <w:t>(rozhodné obdobie)</w:t>
      </w:r>
      <w:r w:rsidRPr="00DC6158">
        <w:rPr>
          <w:rFonts w:ascii="Corbel" w:hAnsi="Corbel" w:cs="Segoe UI"/>
          <w:sz w:val="18"/>
          <w:szCs w:val="18"/>
        </w:rPr>
        <w:t xml:space="preserve"> </w:t>
      </w:r>
      <w:r w:rsidRPr="00A15E71">
        <w:rPr>
          <w:rFonts w:ascii="Corbel" w:hAnsi="Corbel" w:cs="Segoe UI"/>
          <w:sz w:val="18"/>
          <w:szCs w:val="18"/>
        </w:rPr>
        <w:t>od vyhlásenia verejného obstarávania</w:t>
      </w:r>
      <w:r w:rsidR="004F777D">
        <w:rPr>
          <w:rFonts w:ascii="Corbel" w:hAnsi="Corbel" w:cs="Segoe UI"/>
          <w:sz w:val="18"/>
          <w:szCs w:val="18"/>
        </w:rPr>
        <w:t xml:space="preserve">, </w:t>
      </w:r>
      <w:r w:rsidR="00D513FB">
        <w:rPr>
          <w:rFonts w:ascii="Corbel" w:hAnsi="Corbel" w:cs="Segoe UI"/>
          <w:sz w:val="18"/>
          <w:szCs w:val="18"/>
        </w:rPr>
        <w:t xml:space="preserve"> </w:t>
      </w:r>
      <w:r w:rsidR="00D513FB" w:rsidRPr="00C44CBB">
        <w:rPr>
          <w:rFonts w:ascii="Corbel" w:hAnsi="Corbel" w:cs="Segoe UI"/>
          <w:i/>
          <w:sz w:val="18"/>
          <w:szCs w:val="18"/>
          <w:u w:val="single"/>
        </w:rPr>
        <w:t>v súhrnnej hodnote</w:t>
      </w:r>
      <w:r w:rsidR="00AB1E2F">
        <w:rPr>
          <w:rFonts w:ascii="Corbel" w:hAnsi="Corbel" w:cs="Segoe UI"/>
          <w:i/>
          <w:sz w:val="18"/>
          <w:szCs w:val="18"/>
          <w:u w:val="single"/>
        </w:rPr>
        <w:t xml:space="preserve"> </w:t>
      </w:r>
      <w:r w:rsidR="000A0E20">
        <w:rPr>
          <w:rFonts w:ascii="Corbel" w:hAnsi="Corbel" w:cs="Segoe UI"/>
          <w:i/>
          <w:sz w:val="18"/>
          <w:szCs w:val="18"/>
          <w:u w:val="single"/>
        </w:rPr>
        <w:t xml:space="preserve"> </w:t>
      </w:r>
      <w:r w:rsidR="00E57D6B">
        <w:rPr>
          <w:rFonts w:ascii="Corbel" w:hAnsi="Corbel" w:cs="Segoe UI"/>
          <w:i/>
          <w:sz w:val="18"/>
          <w:szCs w:val="18"/>
          <w:u w:val="single"/>
        </w:rPr>
        <w:t>1</w:t>
      </w:r>
      <w:r w:rsidR="002E511D">
        <w:rPr>
          <w:rFonts w:ascii="Corbel" w:hAnsi="Corbel" w:cs="Segoe UI"/>
          <w:i/>
          <w:sz w:val="18"/>
          <w:szCs w:val="18"/>
          <w:u w:val="single"/>
        </w:rPr>
        <w:t> </w:t>
      </w:r>
      <w:r w:rsidR="00E57D6B">
        <w:rPr>
          <w:rFonts w:ascii="Corbel" w:hAnsi="Corbel" w:cs="Segoe UI"/>
          <w:i/>
          <w:sz w:val="18"/>
          <w:szCs w:val="18"/>
          <w:u w:val="single"/>
        </w:rPr>
        <w:t>096</w:t>
      </w:r>
      <w:r w:rsidR="00C50F9D">
        <w:rPr>
          <w:rFonts w:ascii="Corbel" w:hAnsi="Corbel" w:cs="Segoe UI"/>
          <w:i/>
          <w:sz w:val="18"/>
          <w:szCs w:val="18"/>
          <w:u w:val="single"/>
        </w:rPr>
        <w:t> </w:t>
      </w:r>
      <w:r w:rsidR="00E57D6B">
        <w:rPr>
          <w:rFonts w:ascii="Corbel" w:hAnsi="Corbel" w:cs="Segoe UI"/>
          <w:i/>
          <w:sz w:val="18"/>
          <w:szCs w:val="18"/>
          <w:u w:val="single"/>
        </w:rPr>
        <w:t>8</w:t>
      </w:r>
      <w:r w:rsidR="002E511D">
        <w:rPr>
          <w:rFonts w:ascii="Corbel" w:hAnsi="Corbel" w:cs="Segoe UI"/>
          <w:i/>
          <w:sz w:val="18"/>
          <w:szCs w:val="18"/>
          <w:u w:val="single"/>
        </w:rPr>
        <w:t>44</w:t>
      </w:r>
      <w:r w:rsidR="00C50F9D">
        <w:rPr>
          <w:rFonts w:ascii="Corbel" w:hAnsi="Corbel" w:cs="Segoe UI"/>
          <w:i/>
          <w:sz w:val="18"/>
          <w:szCs w:val="18"/>
          <w:u w:val="single"/>
        </w:rPr>
        <w:t>,-</w:t>
      </w:r>
      <w:r w:rsidR="00CA33A7">
        <w:rPr>
          <w:rFonts w:ascii="Corbel" w:hAnsi="Corbel" w:cs="Segoe UI"/>
          <w:i/>
          <w:sz w:val="18"/>
          <w:szCs w:val="18"/>
          <w:u w:val="single"/>
        </w:rPr>
        <w:t xml:space="preserve"> EUR bez DPH</w:t>
      </w:r>
      <w:r w:rsidR="00D513FB" w:rsidRPr="00C44CBB">
        <w:rPr>
          <w:rFonts w:ascii="Corbel" w:hAnsi="Corbel" w:cs="Segoe UI"/>
          <w:i/>
          <w:sz w:val="18"/>
          <w:szCs w:val="18"/>
          <w:u w:val="single"/>
        </w:rPr>
        <w:t xml:space="preserve"> </w:t>
      </w:r>
      <w:r w:rsidR="00033B2E" w:rsidRPr="00C44CBB">
        <w:rPr>
          <w:rFonts w:ascii="Corbel" w:hAnsi="Corbel" w:cs="Segoe UI"/>
          <w:i/>
          <w:sz w:val="18"/>
          <w:szCs w:val="18"/>
          <w:u w:val="single"/>
        </w:rPr>
        <w:t xml:space="preserve"> vo </w:t>
      </w:r>
      <w:r w:rsidR="004A2C8A" w:rsidRPr="00C44CBB">
        <w:rPr>
          <w:rFonts w:ascii="Corbel" w:hAnsi="Corbel" w:cs="Segoe UI"/>
          <w:i/>
          <w:sz w:val="18"/>
          <w:szCs w:val="18"/>
          <w:u w:val="single"/>
        </w:rPr>
        <w:t>výšk</w:t>
      </w:r>
      <w:r w:rsidR="0046353B" w:rsidRPr="00C44CBB">
        <w:rPr>
          <w:rFonts w:ascii="Corbel" w:hAnsi="Corbel" w:cs="Segoe UI"/>
          <w:i/>
          <w:sz w:val="18"/>
          <w:szCs w:val="18"/>
          <w:u w:val="single"/>
        </w:rPr>
        <w:t>e</w:t>
      </w:r>
      <w:r w:rsidR="004A2C8A" w:rsidRPr="00C44CBB">
        <w:rPr>
          <w:rFonts w:ascii="Corbel" w:hAnsi="Corbel" w:cs="Segoe UI"/>
          <w:i/>
          <w:sz w:val="18"/>
          <w:szCs w:val="18"/>
          <w:u w:val="single"/>
        </w:rPr>
        <w:t xml:space="preserve"> </w:t>
      </w:r>
      <w:r w:rsidR="0046353B" w:rsidRPr="00C44CBB">
        <w:rPr>
          <w:rFonts w:ascii="Corbel" w:hAnsi="Corbel" w:cs="Segoe UI"/>
          <w:i/>
          <w:sz w:val="18"/>
          <w:szCs w:val="18"/>
          <w:u w:val="single"/>
        </w:rPr>
        <w:t>predpokladanej hodnoty zákazky</w:t>
      </w:r>
      <w:r w:rsidR="00AD261C">
        <w:rPr>
          <w:rFonts w:ascii="Corbel" w:hAnsi="Corbel" w:cs="Segoe UI"/>
          <w:i/>
          <w:sz w:val="18"/>
          <w:szCs w:val="18"/>
          <w:u w:val="single"/>
        </w:rPr>
        <w:t xml:space="preserve"> časti zákazky</w:t>
      </w:r>
      <w:r w:rsidR="00B56348" w:rsidRPr="00C44CBB">
        <w:rPr>
          <w:rFonts w:ascii="Corbel" w:hAnsi="Corbel" w:cs="Segoe UI"/>
          <w:i/>
          <w:sz w:val="18"/>
          <w:szCs w:val="18"/>
          <w:u w:val="single"/>
        </w:rPr>
        <w:t>.</w:t>
      </w:r>
    </w:p>
    <w:p w14:paraId="34EAE81D" w14:textId="77777777" w:rsidR="000240BD" w:rsidRDefault="000240BD" w:rsidP="00DE2F47">
      <w:pPr>
        <w:pStyle w:val="Default"/>
        <w:jc w:val="both"/>
        <w:rPr>
          <w:rFonts w:ascii="Corbel" w:hAnsi="Corbel" w:cs="Segoe UI"/>
          <w:sz w:val="18"/>
          <w:szCs w:val="18"/>
        </w:rPr>
      </w:pPr>
    </w:p>
    <w:p w14:paraId="32FA9C6A" w14:textId="74439FD3" w:rsidR="00861950" w:rsidRDefault="000240BD" w:rsidP="00A66400">
      <w:pPr>
        <w:pStyle w:val="Bezriadkovania"/>
        <w:spacing w:before="120" w:after="120"/>
        <w:jc w:val="both"/>
        <w:rPr>
          <w:rFonts w:ascii="Corbel" w:hAnsi="Corbel"/>
          <w:sz w:val="18"/>
          <w:szCs w:val="18"/>
        </w:rPr>
      </w:pPr>
      <w:r w:rsidRPr="000240BD">
        <w:rPr>
          <w:rFonts w:ascii="Corbel" w:hAnsi="Corbel"/>
          <w:sz w:val="18"/>
          <w:szCs w:val="18"/>
        </w:rPr>
        <w:t>Za</w:t>
      </w:r>
      <w:r w:rsidR="00E30E41">
        <w:rPr>
          <w:rFonts w:ascii="Corbel" w:hAnsi="Corbel"/>
          <w:sz w:val="18"/>
          <w:szCs w:val="18"/>
        </w:rPr>
        <w:t xml:space="preserve"> dodanie tovarov</w:t>
      </w:r>
      <w:r w:rsidR="008B6DBE">
        <w:rPr>
          <w:rFonts w:ascii="Corbel" w:hAnsi="Corbel"/>
          <w:sz w:val="18"/>
          <w:szCs w:val="18"/>
        </w:rPr>
        <w:t> </w:t>
      </w:r>
      <w:r w:rsidRPr="000240BD">
        <w:rPr>
          <w:rFonts w:ascii="Corbel" w:hAnsi="Corbel"/>
          <w:sz w:val="18"/>
          <w:szCs w:val="18"/>
        </w:rPr>
        <w:t xml:space="preserve"> rovnakého alebo obdobného charakteru ako je predmet tejto zákazky sa považuje</w:t>
      </w:r>
      <w:r w:rsidR="00325920">
        <w:rPr>
          <w:rFonts w:ascii="Corbel" w:hAnsi="Corbel"/>
          <w:sz w:val="18"/>
          <w:szCs w:val="18"/>
        </w:rPr>
        <w:t xml:space="preserve"> dodanie</w:t>
      </w:r>
      <w:r w:rsidR="002F0446">
        <w:rPr>
          <w:rFonts w:ascii="Corbel" w:hAnsi="Corbel"/>
          <w:sz w:val="18"/>
          <w:szCs w:val="18"/>
        </w:rPr>
        <w:t xml:space="preserve"> a</w:t>
      </w:r>
      <w:r w:rsidRPr="000240BD">
        <w:rPr>
          <w:rFonts w:ascii="Corbel" w:hAnsi="Corbel"/>
          <w:sz w:val="18"/>
          <w:szCs w:val="18"/>
        </w:rPr>
        <w:t xml:space="preserve"> implementácia informačného systému</w:t>
      </w:r>
      <w:r w:rsidR="009420DC" w:rsidRPr="00755CBF">
        <w:rPr>
          <w:rFonts w:ascii="Corbel" w:hAnsi="Corbel"/>
          <w:sz w:val="18"/>
          <w:szCs w:val="18"/>
        </w:rPr>
        <w:t xml:space="preserve"> verejnej správy Elektronická registratúra</w:t>
      </w:r>
      <w:ins w:id="36" w:author="Batková Lenka" w:date="2025-05-27T10:59:00Z">
        <w:r w:rsidR="00BC259D">
          <w:rPr>
            <w:rFonts w:ascii="Corbel" w:hAnsi="Corbel"/>
            <w:sz w:val="18"/>
            <w:szCs w:val="18"/>
          </w:rPr>
          <w:t>.</w:t>
        </w:r>
      </w:ins>
      <w:del w:id="37" w:author="Batková Lenka" w:date="2025-05-27T10:59:00Z">
        <w:r w:rsidR="009420DC" w:rsidDel="00BC259D">
          <w:rPr>
            <w:rFonts w:ascii="Corbel" w:hAnsi="Corbel"/>
            <w:sz w:val="18"/>
            <w:szCs w:val="18"/>
          </w:rPr>
          <w:delText>,</w:delText>
        </w:r>
        <w:r w:rsidR="00221799" w:rsidDel="00BC259D">
          <w:rPr>
            <w:rFonts w:ascii="Corbel" w:hAnsi="Corbel"/>
            <w:sz w:val="18"/>
            <w:szCs w:val="18"/>
          </w:rPr>
          <w:delText xml:space="preserve"> </w:delText>
        </w:r>
        <w:r w:rsidR="00823E30" w:rsidDel="00BC259D">
          <w:rPr>
            <w:rFonts w:ascii="Corbel" w:hAnsi="Corbel"/>
            <w:sz w:val="18"/>
            <w:szCs w:val="18"/>
          </w:rPr>
          <w:delText>ktorý je certifikovaný</w:delText>
        </w:r>
        <w:r w:rsidR="00F07F64" w:rsidDel="00BC259D">
          <w:rPr>
            <w:rFonts w:ascii="Corbel" w:hAnsi="Corbel"/>
            <w:sz w:val="18"/>
            <w:szCs w:val="18"/>
          </w:rPr>
          <w:delText xml:space="preserve"> Ministerstvom vnútra SR na úroveň vysoká.</w:delText>
        </w:r>
      </w:del>
    </w:p>
    <w:p w14:paraId="14F163D4" w14:textId="497A00A1" w:rsidR="00B56348" w:rsidRDefault="00B56348" w:rsidP="00B56348">
      <w:pPr>
        <w:pStyle w:val="Default"/>
        <w:jc w:val="both"/>
        <w:rPr>
          <w:rFonts w:ascii="Corbel" w:hAnsi="Corbel" w:cs="Segoe UI"/>
          <w:sz w:val="18"/>
          <w:szCs w:val="18"/>
        </w:rPr>
      </w:pPr>
      <w:r w:rsidRPr="00B56348">
        <w:rPr>
          <w:rFonts w:ascii="Corbel" w:hAnsi="Corbel" w:cs="Segoe UI"/>
          <w:sz w:val="18"/>
          <w:szCs w:val="18"/>
        </w:rPr>
        <w:t>Zároveň zo zoznamu</w:t>
      </w:r>
      <w:r w:rsidR="00C70DEC">
        <w:rPr>
          <w:rFonts w:ascii="Corbel" w:hAnsi="Corbel" w:cs="Segoe UI"/>
          <w:sz w:val="18"/>
          <w:szCs w:val="18"/>
        </w:rPr>
        <w:t xml:space="preserve"> dodaných tovarov</w:t>
      </w:r>
      <w:r w:rsidRPr="00B56348">
        <w:rPr>
          <w:rFonts w:ascii="Corbel" w:hAnsi="Corbel" w:cs="Segoe UI"/>
          <w:sz w:val="18"/>
          <w:szCs w:val="18"/>
        </w:rPr>
        <w:t xml:space="preserve"> musí vyplynúť, že</w:t>
      </w:r>
      <w:r w:rsidR="00FF1F1E">
        <w:rPr>
          <w:rFonts w:ascii="Corbel" w:hAnsi="Corbel" w:cs="Segoe UI"/>
          <w:sz w:val="18"/>
          <w:szCs w:val="18"/>
        </w:rPr>
        <w:t>:</w:t>
      </w:r>
    </w:p>
    <w:p w14:paraId="2C0110D1" w14:textId="77777777" w:rsidR="00B56348" w:rsidRPr="00B56348" w:rsidRDefault="00B56348" w:rsidP="00B56348">
      <w:pPr>
        <w:pStyle w:val="Default"/>
        <w:jc w:val="both"/>
        <w:rPr>
          <w:rFonts w:ascii="Corbel" w:hAnsi="Corbel" w:cs="Segoe UI"/>
          <w:sz w:val="18"/>
          <w:szCs w:val="18"/>
        </w:rPr>
      </w:pPr>
    </w:p>
    <w:p w14:paraId="0B8F73C4" w14:textId="643A1979" w:rsidR="00B56348" w:rsidRDefault="00B56348" w:rsidP="00B56348">
      <w:pPr>
        <w:pStyle w:val="Default"/>
        <w:jc w:val="both"/>
        <w:rPr>
          <w:ins w:id="38" w:author="Batková Lenka" w:date="2025-05-27T11:03:00Z"/>
          <w:rFonts w:ascii="Corbel" w:hAnsi="Corbel" w:cs="Segoe UI"/>
          <w:sz w:val="18"/>
          <w:szCs w:val="18"/>
        </w:rPr>
      </w:pPr>
      <w:r w:rsidRPr="00B56348">
        <w:rPr>
          <w:rFonts w:ascii="Corbel" w:hAnsi="Corbel" w:cs="Segoe UI"/>
          <w:sz w:val="18"/>
          <w:szCs w:val="18"/>
        </w:rPr>
        <w:t>-</w:t>
      </w:r>
      <w:r w:rsidRPr="00B56348">
        <w:rPr>
          <w:rFonts w:ascii="Corbel" w:hAnsi="Corbel" w:cs="Segoe UI"/>
          <w:sz w:val="18"/>
          <w:szCs w:val="18"/>
        </w:rPr>
        <w:tab/>
      </w:r>
      <w:r w:rsidR="00BF6C6E">
        <w:rPr>
          <w:rFonts w:ascii="Corbel" w:hAnsi="Corbel" w:cs="Segoe UI"/>
          <w:sz w:val="18"/>
          <w:szCs w:val="18"/>
        </w:rPr>
        <w:t>dodan</w:t>
      </w:r>
      <w:r w:rsidR="00497158">
        <w:rPr>
          <w:rFonts w:ascii="Corbel" w:hAnsi="Corbel" w:cs="Segoe UI"/>
          <w:sz w:val="18"/>
          <w:szCs w:val="18"/>
        </w:rPr>
        <w:t>ie tovar</w:t>
      </w:r>
      <w:r w:rsidR="00A43E00">
        <w:rPr>
          <w:rFonts w:ascii="Corbel" w:hAnsi="Corbel" w:cs="Segoe UI"/>
          <w:sz w:val="18"/>
          <w:szCs w:val="18"/>
        </w:rPr>
        <w:t>u</w:t>
      </w:r>
      <w:r w:rsidR="00497158">
        <w:rPr>
          <w:rFonts w:ascii="Corbel" w:hAnsi="Corbel" w:cs="Segoe UI"/>
          <w:sz w:val="18"/>
          <w:szCs w:val="18"/>
        </w:rPr>
        <w:t xml:space="preserve"> </w:t>
      </w:r>
      <w:r w:rsidRPr="00B56348">
        <w:rPr>
          <w:rFonts w:ascii="Corbel" w:hAnsi="Corbel" w:cs="Segoe UI"/>
          <w:sz w:val="18"/>
          <w:szCs w:val="18"/>
        </w:rPr>
        <w:t>sa týkal</w:t>
      </w:r>
      <w:r w:rsidR="00497158">
        <w:rPr>
          <w:rFonts w:ascii="Corbel" w:hAnsi="Corbel" w:cs="Segoe UI"/>
          <w:sz w:val="18"/>
          <w:szCs w:val="18"/>
        </w:rPr>
        <w:t>o</w:t>
      </w:r>
      <w:r w:rsidRPr="00B56348">
        <w:rPr>
          <w:rFonts w:ascii="Corbel" w:hAnsi="Corbel" w:cs="Segoe UI"/>
          <w:sz w:val="18"/>
          <w:szCs w:val="18"/>
        </w:rPr>
        <w:t xml:space="preserve"> realizácie </w:t>
      </w:r>
      <w:del w:id="39" w:author="Batková Lenka" w:date="2025-05-27T11:00:00Z">
        <w:r w:rsidRPr="00B56348" w:rsidDel="007173BC">
          <w:rPr>
            <w:rFonts w:ascii="Corbel" w:hAnsi="Corbel" w:cs="Segoe UI"/>
            <w:sz w:val="18"/>
            <w:szCs w:val="18"/>
          </w:rPr>
          <w:delText xml:space="preserve">minimálne 1 </w:delText>
        </w:r>
      </w:del>
      <w:r w:rsidRPr="00B56348">
        <w:rPr>
          <w:rFonts w:ascii="Corbel" w:hAnsi="Corbel" w:cs="Segoe UI"/>
          <w:sz w:val="18"/>
          <w:szCs w:val="18"/>
        </w:rPr>
        <w:t>projektu</w:t>
      </w:r>
      <w:ins w:id="40" w:author="Batková Lenka" w:date="2025-05-27T11:00:00Z">
        <w:r w:rsidR="007173BC">
          <w:rPr>
            <w:rFonts w:ascii="Corbel" w:hAnsi="Corbel" w:cs="Segoe UI"/>
            <w:sz w:val="18"/>
            <w:szCs w:val="18"/>
          </w:rPr>
          <w:t>/projektov</w:t>
        </w:r>
      </w:ins>
      <w:r w:rsidRPr="00B56348">
        <w:rPr>
          <w:rFonts w:ascii="Corbel" w:hAnsi="Corbel" w:cs="Segoe UI"/>
          <w:sz w:val="18"/>
          <w:szCs w:val="18"/>
        </w:rPr>
        <w:t xml:space="preserve"> </w:t>
      </w:r>
      <w:del w:id="41" w:author="Batková Lenka" w:date="2025-05-27T11:00:00Z">
        <w:r w:rsidRPr="00791BCF" w:rsidDel="00CE281E">
          <w:rPr>
            <w:rFonts w:ascii="Corbel" w:hAnsi="Corbel" w:cs="Segoe UI"/>
            <w:sz w:val="18"/>
            <w:szCs w:val="18"/>
          </w:rPr>
          <w:delText>súčasne (kumulatívne)</w:delText>
        </w:r>
        <w:r w:rsidRPr="00B56348" w:rsidDel="00CE281E">
          <w:rPr>
            <w:rFonts w:ascii="Corbel" w:hAnsi="Corbel" w:cs="Segoe UI"/>
            <w:sz w:val="18"/>
            <w:szCs w:val="18"/>
          </w:rPr>
          <w:delText xml:space="preserve"> </w:delText>
        </w:r>
      </w:del>
      <w:r w:rsidRPr="00B56348">
        <w:rPr>
          <w:rFonts w:ascii="Corbel" w:hAnsi="Corbel" w:cs="Segoe UI"/>
          <w:sz w:val="18"/>
          <w:szCs w:val="18"/>
        </w:rPr>
        <w:t>spĺňajúceho</w:t>
      </w:r>
      <w:ins w:id="42" w:author="Batková Lenka" w:date="2025-05-27T11:01:00Z">
        <w:r w:rsidR="0065448A">
          <w:rPr>
            <w:rFonts w:ascii="Corbel" w:hAnsi="Corbel" w:cs="Segoe UI"/>
            <w:sz w:val="18"/>
            <w:szCs w:val="18"/>
          </w:rPr>
          <w:t>/</w:t>
        </w:r>
        <w:proofErr w:type="spellStart"/>
        <w:r w:rsidR="0065448A">
          <w:rPr>
            <w:rFonts w:ascii="Corbel" w:hAnsi="Corbel" w:cs="Segoe UI"/>
            <w:sz w:val="18"/>
            <w:szCs w:val="18"/>
          </w:rPr>
          <w:t>cich</w:t>
        </w:r>
      </w:ins>
      <w:proofErr w:type="spellEnd"/>
      <w:r w:rsidRPr="00B56348">
        <w:rPr>
          <w:rFonts w:ascii="Corbel" w:hAnsi="Corbel" w:cs="Segoe UI"/>
          <w:sz w:val="18"/>
          <w:szCs w:val="18"/>
        </w:rPr>
        <w:t xml:space="preserve"> nasledovné podmienky:</w:t>
      </w:r>
    </w:p>
    <w:p w14:paraId="1C3AA725" w14:textId="2196C2E5" w:rsidR="002551ED" w:rsidRPr="00B56348" w:rsidRDefault="00552DF9" w:rsidP="00B56348">
      <w:pPr>
        <w:pStyle w:val="Default"/>
        <w:jc w:val="both"/>
        <w:rPr>
          <w:rFonts w:ascii="Corbel" w:hAnsi="Corbel" w:cs="Segoe UI"/>
          <w:sz w:val="18"/>
          <w:szCs w:val="18"/>
        </w:rPr>
      </w:pPr>
      <w:ins w:id="43" w:author="Batková Lenka" w:date="2025-05-27T11:03:00Z">
        <w:r>
          <w:rPr>
            <w:rFonts w:ascii="Corbel" w:hAnsi="Corbel" w:cs="Segoe UI"/>
            <w:sz w:val="18"/>
            <w:szCs w:val="18"/>
          </w:rPr>
          <w:t>1. podmie</w:t>
        </w:r>
      </w:ins>
      <w:ins w:id="44" w:author="Batková Lenka" w:date="2025-05-27T11:04:00Z">
        <w:r>
          <w:rPr>
            <w:rFonts w:ascii="Corbel" w:hAnsi="Corbel" w:cs="Segoe UI"/>
            <w:sz w:val="18"/>
            <w:szCs w:val="18"/>
          </w:rPr>
          <w:t>nka:</w:t>
        </w:r>
      </w:ins>
    </w:p>
    <w:p w14:paraId="7D0A10DE" w14:textId="6EDF325F" w:rsidR="00B81CA8" w:rsidRPr="00B81CA8" w:rsidRDefault="00B81CA8" w:rsidP="00B81CA8">
      <w:pPr>
        <w:pStyle w:val="Bezriadkovania"/>
        <w:numPr>
          <w:ilvl w:val="0"/>
          <w:numId w:val="53"/>
        </w:numPr>
        <w:overflowPunct w:val="0"/>
        <w:autoSpaceDE w:val="0"/>
        <w:autoSpaceDN w:val="0"/>
        <w:adjustRightInd w:val="0"/>
        <w:spacing w:before="120" w:after="120" w:line="252" w:lineRule="auto"/>
        <w:jc w:val="both"/>
        <w:rPr>
          <w:rFonts w:ascii="Corbel" w:hAnsi="Corbel" w:cs="Segoe UI"/>
          <w:sz w:val="18"/>
          <w:szCs w:val="18"/>
        </w:rPr>
      </w:pPr>
      <w:r w:rsidRPr="00B81CA8">
        <w:rPr>
          <w:rFonts w:ascii="Corbel" w:hAnsi="Corbel" w:cs="Segoe UI"/>
          <w:sz w:val="18"/>
          <w:szCs w:val="18"/>
        </w:rPr>
        <w:t xml:space="preserve">súčasťou </w:t>
      </w:r>
      <w:r w:rsidR="00A90C13">
        <w:rPr>
          <w:rFonts w:ascii="Corbel" w:hAnsi="Corbel" w:cs="Segoe UI"/>
          <w:sz w:val="18"/>
          <w:szCs w:val="18"/>
        </w:rPr>
        <w:t>dodania</w:t>
      </w:r>
      <w:r w:rsidRPr="00B81CA8">
        <w:rPr>
          <w:rFonts w:ascii="Corbel" w:hAnsi="Corbel" w:cs="Segoe UI"/>
          <w:sz w:val="18"/>
          <w:szCs w:val="18"/>
        </w:rPr>
        <w:t xml:space="preserve"> bola implementácia</w:t>
      </w:r>
      <w:r w:rsidR="00E76F94">
        <w:rPr>
          <w:rFonts w:ascii="Corbel" w:hAnsi="Corbel" w:cs="Segoe UI"/>
          <w:sz w:val="18"/>
          <w:szCs w:val="18"/>
        </w:rPr>
        <w:t xml:space="preserve"> a</w:t>
      </w:r>
      <w:r w:rsidRPr="00B81CA8">
        <w:rPr>
          <w:rFonts w:ascii="Corbel" w:hAnsi="Corbel" w:cs="Segoe UI"/>
          <w:sz w:val="18"/>
          <w:szCs w:val="18"/>
        </w:rPr>
        <w:t xml:space="preserve"> nasadenie informačné</w:t>
      </w:r>
      <w:r w:rsidR="00841153">
        <w:rPr>
          <w:rFonts w:ascii="Corbel" w:hAnsi="Corbel" w:cs="Segoe UI"/>
          <w:sz w:val="18"/>
          <w:szCs w:val="18"/>
        </w:rPr>
        <w:t>ho</w:t>
      </w:r>
      <w:r w:rsidRPr="00B81CA8">
        <w:rPr>
          <w:rFonts w:ascii="Corbel" w:hAnsi="Corbel" w:cs="Segoe UI"/>
          <w:sz w:val="18"/>
          <w:szCs w:val="18"/>
        </w:rPr>
        <w:t xml:space="preserve"> systému pre elektronickú správu registratúry</w:t>
      </w:r>
      <w:ins w:id="45" w:author="Batková Lenka" w:date="2025-05-27T11:00:00Z">
        <w:r w:rsidR="007173BC">
          <w:rPr>
            <w:rFonts w:ascii="Corbel" w:hAnsi="Corbel" w:cs="Segoe UI"/>
            <w:sz w:val="18"/>
            <w:szCs w:val="18"/>
          </w:rPr>
          <w:t xml:space="preserve"> a zárove</w:t>
        </w:r>
      </w:ins>
      <w:ins w:id="46" w:author="Batková Lenka" w:date="2025-05-27T11:01:00Z">
        <w:r w:rsidR="007173BC">
          <w:rPr>
            <w:rFonts w:ascii="Corbel" w:hAnsi="Corbel" w:cs="Segoe UI"/>
            <w:sz w:val="18"/>
            <w:szCs w:val="18"/>
          </w:rPr>
          <w:t>ň</w:t>
        </w:r>
      </w:ins>
      <w:del w:id="47" w:author="Batková Lenka" w:date="2025-05-27T11:00:00Z">
        <w:r w:rsidR="006A41EB" w:rsidDel="007173BC">
          <w:rPr>
            <w:rFonts w:ascii="Corbel" w:hAnsi="Corbel" w:cs="Segoe UI"/>
            <w:sz w:val="18"/>
            <w:szCs w:val="18"/>
          </w:rPr>
          <w:delText>,</w:delText>
        </w:r>
      </w:del>
    </w:p>
    <w:p w14:paraId="53FFF6EC" w14:textId="339589FF" w:rsidR="00957379" w:rsidRPr="00552DF9" w:rsidRDefault="00B81CA8" w:rsidP="00B81CA8">
      <w:pPr>
        <w:pStyle w:val="Bezriadkovania"/>
        <w:numPr>
          <w:ilvl w:val="0"/>
          <w:numId w:val="53"/>
        </w:numPr>
        <w:spacing w:before="120" w:after="120"/>
        <w:jc w:val="both"/>
        <w:rPr>
          <w:ins w:id="48" w:author="Batková Lenka" w:date="2025-05-27T11:04:00Z"/>
          <w:rFonts w:ascii="Corbel" w:hAnsi="Corbel"/>
          <w:sz w:val="18"/>
          <w:szCs w:val="18"/>
        </w:rPr>
      </w:pPr>
      <w:r w:rsidRPr="005C495E">
        <w:rPr>
          <w:rFonts w:ascii="Corbel" w:hAnsi="Corbel" w:cs="Segoe UI"/>
          <w:sz w:val="18"/>
          <w:szCs w:val="18"/>
        </w:rPr>
        <w:t>tento informačný systém bol</w:t>
      </w:r>
      <w:r w:rsidR="00B56348">
        <w:rPr>
          <w:rFonts w:ascii="Corbel" w:hAnsi="Corbel" w:cs="Segoe UI"/>
          <w:sz w:val="18"/>
          <w:szCs w:val="18"/>
        </w:rPr>
        <w:t xml:space="preserve"> realizovan</w:t>
      </w:r>
      <w:r>
        <w:rPr>
          <w:rFonts w:ascii="Corbel" w:hAnsi="Corbel" w:cs="Segoe UI"/>
          <w:sz w:val="18"/>
          <w:szCs w:val="18"/>
        </w:rPr>
        <w:t>ý</w:t>
      </w:r>
      <w:r w:rsidR="00B56348">
        <w:rPr>
          <w:rFonts w:ascii="Corbel" w:hAnsi="Corbel" w:cs="Segoe UI"/>
          <w:sz w:val="18"/>
          <w:szCs w:val="18"/>
        </w:rPr>
        <w:t xml:space="preserve"> v aktívnej, resp. v produkčnej prevádzke pre min. 3500 aktívnych užívateľov</w:t>
      </w:r>
      <w:r w:rsidR="000C0F1E">
        <w:rPr>
          <w:rFonts w:ascii="Corbel" w:hAnsi="Corbel" w:cs="Segoe UI"/>
          <w:sz w:val="18"/>
          <w:szCs w:val="18"/>
        </w:rPr>
        <w:t xml:space="preserve"> podľa slovenského zákona č. 395/2002 Z. z o</w:t>
      </w:r>
      <w:r w:rsidR="00D50A81">
        <w:rPr>
          <w:rFonts w:ascii="Corbel" w:hAnsi="Corbel" w:cs="Segoe UI"/>
          <w:sz w:val="18"/>
          <w:szCs w:val="18"/>
        </w:rPr>
        <w:t> </w:t>
      </w:r>
      <w:r w:rsidR="000C0F1E">
        <w:rPr>
          <w:rFonts w:ascii="Corbel" w:hAnsi="Corbel" w:cs="Segoe UI"/>
          <w:sz w:val="18"/>
          <w:szCs w:val="18"/>
        </w:rPr>
        <w:t>archívoch</w:t>
      </w:r>
      <w:r w:rsidR="00D50A81">
        <w:rPr>
          <w:rFonts w:ascii="Corbel" w:hAnsi="Corbel" w:cs="Segoe UI"/>
          <w:sz w:val="18"/>
          <w:szCs w:val="18"/>
        </w:rPr>
        <w:t xml:space="preserve"> a registratúrach a o doplnení niektorých záko</w:t>
      </w:r>
      <w:r w:rsidR="00860F40">
        <w:rPr>
          <w:rFonts w:ascii="Corbel" w:hAnsi="Corbel" w:cs="Segoe UI"/>
          <w:sz w:val="18"/>
          <w:szCs w:val="18"/>
        </w:rPr>
        <w:t>nov v znení neskorších predpisov,</w:t>
      </w:r>
    </w:p>
    <w:p w14:paraId="090A0F0C" w14:textId="44972568" w:rsidR="00552DF9" w:rsidRPr="007173BC" w:rsidRDefault="00552DF9" w:rsidP="00690DAA">
      <w:pPr>
        <w:pStyle w:val="Bezriadkovania"/>
        <w:spacing w:before="120" w:after="120"/>
        <w:jc w:val="both"/>
        <w:rPr>
          <w:ins w:id="49" w:author="Batková Lenka" w:date="2025-05-27T11:01:00Z"/>
          <w:rFonts w:ascii="Corbel" w:hAnsi="Corbel"/>
          <w:sz w:val="18"/>
          <w:szCs w:val="18"/>
        </w:rPr>
      </w:pPr>
      <w:ins w:id="50" w:author="Batková Lenka" w:date="2025-05-27T11:04:00Z">
        <w:r>
          <w:rPr>
            <w:rFonts w:ascii="Corbel" w:hAnsi="Corbel" w:cs="Segoe UI"/>
            <w:sz w:val="18"/>
            <w:szCs w:val="18"/>
          </w:rPr>
          <w:t>2. podmienka:</w:t>
        </w:r>
      </w:ins>
    </w:p>
    <w:p w14:paraId="03CF3369" w14:textId="404CCE5A" w:rsidR="007173BC" w:rsidRPr="007173BC" w:rsidRDefault="007173BC" w:rsidP="00092043">
      <w:pPr>
        <w:pStyle w:val="Bezriadkovania"/>
        <w:numPr>
          <w:ilvl w:val="0"/>
          <w:numId w:val="53"/>
        </w:numPr>
        <w:overflowPunct w:val="0"/>
        <w:autoSpaceDE w:val="0"/>
        <w:autoSpaceDN w:val="0"/>
        <w:adjustRightInd w:val="0"/>
        <w:spacing w:before="120" w:after="120" w:line="252" w:lineRule="auto"/>
        <w:jc w:val="both"/>
        <w:rPr>
          <w:rFonts w:ascii="Corbel" w:hAnsi="Corbel" w:cs="Segoe UI"/>
          <w:sz w:val="18"/>
          <w:szCs w:val="18"/>
        </w:rPr>
      </w:pPr>
      <w:ins w:id="51" w:author="Batková Lenka" w:date="2025-05-27T11:01:00Z">
        <w:r w:rsidRPr="00B81CA8">
          <w:rPr>
            <w:rFonts w:ascii="Corbel" w:hAnsi="Corbel" w:cs="Segoe UI"/>
            <w:sz w:val="18"/>
            <w:szCs w:val="18"/>
          </w:rPr>
          <w:t xml:space="preserve">súčasťou </w:t>
        </w:r>
        <w:r>
          <w:rPr>
            <w:rFonts w:ascii="Corbel" w:hAnsi="Corbel" w:cs="Segoe UI"/>
            <w:sz w:val="18"/>
            <w:szCs w:val="18"/>
          </w:rPr>
          <w:t>dodania</w:t>
        </w:r>
        <w:r w:rsidRPr="00B81CA8">
          <w:rPr>
            <w:rFonts w:ascii="Corbel" w:hAnsi="Corbel" w:cs="Segoe UI"/>
            <w:sz w:val="18"/>
            <w:szCs w:val="18"/>
          </w:rPr>
          <w:t xml:space="preserve"> bola implementácia</w:t>
        </w:r>
        <w:r>
          <w:rPr>
            <w:rFonts w:ascii="Corbel" w:hAnsi="Corbel" w:cs="Segoe UI"/>
            <w:sz w:val="18"/>
            <w:szCs w:val="18"/>
          </w:rPr>
          <w:t xml:space="preserve"> a</w:t>
        </w:r>
        <w:r w:rsidRPr="00B81CA8">
          <w:rPr>
            <w:rFonts w:ascii="Corbel" w:hAnsi="Corbel" w:cs="Segoe UI"/>
            <w:sz w:val="18"/>
            <w:szCs w:val="18"/>
          </w:rPr>
          <w:t xml:space="preserve"> nasadenie informačné</w:t>
        </w:r>
        <w:r>
          <w:rPr>
            <w:rFonts w:ascii="Corbel" w:hAnsi="Corbel" w:cs="Segoe UI"/>
            <w:sz w:val="18"/>
            <w:szCs w:val="18"/>
          </w:rPr>
          <w:t>ho</w:t>
        </w:r>
        <w:r w:rsidRPr="00B81CA8">
          <w:rPr>
            <w:rFonts w:ascii="Corbel" w:hAnsi="Corbel" w:cs="Segoe UI"/>
            <w:sz w:val="18"/>
            <w:szCs w:val="18"/>
          </w:rPr>
          <w:t xml:space="preserve"> systému pre elektronickú správu registratúry</w:t>
        </w:r>
        <w:r>
          <w:rPr>
            <w:rFonts w:ascii="Corbel" w:hAnsi="Corbel" w:cs="Segoe UI"/>
            <w:sz w:val="18"/>
            <w:szCs w:val="18"/>
          </w:rPr>
          <w:t xml:space="preserve"> a zároveň</w:t>
        </w:r>
      </w:ins>
    </w:p>
    <w:p w14:paraId="26C8A36B" w14:textId="77FBD8DC" w:rsidR="00552DF9" w:rsidDel="008819A3" w:rsidRDefault="006F0B53" w:rsidP="00552DF9">
      <w:pPr>
        <w:pStyle w:val="Bezriadkovania"/>
        <w:numPr>
          <w:ilvl w:val="0"/>
          <w:numId w:val="53"/>
        </w:numPr>
        <w:overflowPunct w:val="0"/>
        <w:autoSpaceDE w:val="0"/>
        <w:autoSpaceDN w:val="0"/>
        <w:adjustRightInd w:val="0"/>
        <w:spacing w:before="120" w:after="120" w:line="252" w:lineRule="auto"/>
        <w:jc w:val="both"/>
        <w:rPr>
          <w:ins w:id="52" w:author="Batková Lenka" w:date="2025-05-27T11:04:00Z"/>
          <w:del w:id="53" w:author="Dufala Martin" w:date="2025-05-27T12:05:00Z"/>
          <w:rFonts w:ascii="Corbel" w:hAnsi="Corbel"/>
          <w:sz w:val="18"/>
          <w:szCs w:val="18"/>
        </w:rPr>
      </w:pPr>
      <w:r w:rsidRPr="006F0B53">
        <w:rPr>
          <w:rFonts w:ascii="Corbel" w:hAnsi="Corbel" w:cs="Segoe UI"/>
          <w:sz w:val="18"/>
          <w:szCs w:val="18"/>
        </w:rPr>
        <w:t xml:space="preserve">súčasťou </w:t>
      </w:r>
      <w:r w:rsidR="00A90C13">
        <w:rPr>
          <w:rFonts w:ascii="Corbel" w:hAnsi="Corbel" w:cs="Segoe UI"/>
          <w:sz w:val="18"/>
          <w:szCs w:val="18"/>
        </w:rPr>
        <w:t>dodania systému</w:t>
      </w:r>
      <w:r w:rsidR="00306F09">
        <w:rPr>
          <w:rFonts w:ascii="Corbel" w:hAnsi="Corbel" w:cs="Segoe UI"/>
          <w:sz w:val="18"/>
          <w:szCs w:val="18"/>
        </w:rPr>
        <w:t xml:space="preserve"> </w:t>
      </w:r>
      <w:r w:rsidRPr="006F0B53">
        <w:rPr>
          <w:rFonts w:ascii="Corbel" w:hAnsi="Corbel" w:cs="Segoe UI"/>
          <w:sz w:val="18"/>
          <w:szCs w:val="18"/>
        </w:rPr>
        <w:t xml:space="preserve">bola aj integrácia tohto informačného systému na </w:t>
      </w:r>
      <w:r w:rsidR="0033046E" w:rsidRPr="00612E1A">
        <w:rPr>
          <w:rFonts w:ascii="Corbel" w:hAnsi="Corbel"/>
          <w:sz w:val="18"/>
          <w:szCs w:val="18"/>
        </w:rPr>
        <w:t xml:space="preserve">systém </w:t>
      </w:r>
      <w:r w:rsidR="0033046E">
        <w:rPr>
          <w:rFonts w:ascii="Corbel" w:hAnsi="Corbel"/>
          <w:sz w:val="18"/>
          <w:szCs w:val="18"/>
        </w:rPr>
        <w:t xml:space="preserve">ERP (Enterprise </w:t>
      </w:r>
      <w:proofErr w:type="spellStart"/>
      <w:r w:rsidR="0033046E">
        <w:rPr>
          <w:rFonts w:ascii="Corbel" w:hAnsi="Corbel"/>
          <w:sz w:val="18"/>
          <w:szCs w:val="18"/>
        </w:rPr>
        <w:t>Resource</w:t>
      </w:r>
      <w:proofErr w:type="spellEnd"/>
      <w:r w:rsidR="0033046E">
        <w:rPr>
          <w:rFonts w:ascii="Corbel" w:hAnsi="Corbel"/>
          <w:sz w:val="18"/>
          <w:szCs w:val="18"/>
        </w:rPr>
        <w:t xml:space="preserve"> </w:t>
      </w:r>
      <w:proofErr w:type="spellStart"/>
      <w:r w:rsidR="0033046E">
        <w:rPr>
          <w:rFonts w:ascii="Corbel" w:hAnsi="Corbel"/>
          <w:sz w:val="18"/>
          <w:szCs w:val="18"/>
        </w:rPr>
        <w:t>Planning</w:t>
      </w:r>
      <w:proofErr w:type="spellEnd"/>
      <w:r w:rsidR="0033046E">
        <w:rPr>
          <w:rFonts w:ascii="Corbel" w:hAnsi="Corbel"/>
          <w:sz w:val="18"/>
          <w:szCs w:val="18"/>
        </w:rPr>
        <w:t>) a </w:t>
      </w:r>
      <w:del w:id="54" w:author="Batková Lenka" w:date="2025-05-27T11:06:00Z">
        <w:r w:rsidR="0033046E" w:rsidDel="00D116A2">
          <w:rPr>
            <w:rFonts w:ascii="Corbel" w:hAnsi="Corbel"/>
            <w:sz w:val="18"/>
            <w:szCs w:val="18"/>
          </w:rPr>
          <w:delText>akademický informačný systém</w:delText>
        </w:r>
      </w:del>
      <w:ins w:id="55" w:author="Batková Lenka" w:date="2025-05-27T11:06:00Z">
        <w:r w:rsidR="00D116A2">
          <w:rPr>
            <w:rFonts w:ascii="Corbel" w:hAnsi="Corbel"/>
            <w:sz w:val="18"/>
            <w:szCs w:val="18"/>
          </w:rPr>
          <w:t>iný informačný systém, ktorý komunikuje s ni</w:t>
        </w:r>
        <w:r w:rsidR="00575E5E">
          <w:rPr>
            <w:rFonts w:ascii="Corbel" w:hAnsi="Corbel"/>
            <w:sz w:val="18"/>
            <w:szCs w:val="18"/>
          </w:rPr>
          <w:t>ek</w:t>
        </w:r>
        <w:r w:rsidR="00D116A2">
          <w:rPr>
            <w:rFonts w:ascii="Corbel" w:hAnsi="Corbel"/>
            <w:sz w:val="18"/>
            <w:szCs w:val="18"/>
          </w:rPr>
          <w:t xml:space="preserve">torým z orgánov </w:t>
        </w:r>
        <w:r w:rsidR="00575E5E">
          <w:rPr>
            <w:rFonts w:ascii="Corbel" w:hAnsi="Corbel"/>
            <w:sz w:val="18"/>
            <w:szCs w:val="18"/>
          </w:rPr>
          <w:t>verejnej správy (napr. akademický informačný systém)</w:t>
        </w:r>
      </w:ins>
      <w:r w:rsidR="00A64298">
        <w:rPr>
          <w:rFonts w:ascii="Corbel" w:hAnsi="Corbel"/>
          <w:sz w:val="18"/>
          <w:szCs w:val="18"/>
        </w:rPr>
        <w:t>,</w:t>
      </w:r>
    </w:p>
    <w:p w14:paraId="20120A9C" w14:textId="4ABA75CF" w:rsidR="00552DF9" w:rsidRPr="008819A3" w:rsidRDefault="00552DF9" w:rsidP="008819A3">
      <w:pPr>
        <w:pStyle w:val="Bezriadkovania"/>
        <w:overflowPunct w:val="0"/>
        <w:autoSpaceDE w:val="0"/>
        <w:autoSpaceDN w:val="0"/>
        <w:adjustRightInd w:val="0"/>
        <w:spacing w:before="120" w:after="120" w:line="252" w:lineRule="auto"/>
        <w:ind w:left="142"/>
        <w:jc w:val="both"/>
        <w:rPr>
          <w:rFonts w:ascii="Corbel" w:hAnsi="Corbel" w:cs="Segoe UI"/>
          <w:sz w:val="18"/>
          <w:szCs w:val="18"/>
        </w:rPr>
      </w:pPr>
      <w:ins w:id="56" w:author="Batková Lenka" w:date="2025-05-27T11:04:00Z">
        <w:r w:rsidRPr="008819A3">
          <w:rPr>
            <w:rFonts w:ascii="Corbel" w:hAnsi="Corbel" w:cs="Segoe UI"/>
            <w:sz w:val="18"/>
            <w:szCs w:val="18"/>
          </w:rPr>
          <w:t>3. podmienka:</w:t>
        </w:r>
      </w:ins>
    </w:p>
    <w:p w14:paraId="75BF32C6" w14:textId="77777777" w:rsidR="007173BC" w:rsidRPr="007173BC" w:rsidRDefault="007173BC" w:rsidP="007173BC">
      <w:pPr>
        <w:pStyle w:val="Bezriadkovania"/>
        <w:numPr>
          <w:ilvl w:val="0"/>
          <w:numId w:val="53"/>
        </w:numPr>
        <w:overflowPunct w:val="0"/>
        <w:autoSpaceDE w:val="0"/>
        <w:autoSpaceDN w:val="0"/>
        <w:adjustRightInd w:val="0"/>
        <w:spacing w:before="120" w:after="120" w:line="252" w:lineRule="auto"/>
        <w:jc w:val="both"/>
        <w:rPr>
          <w:ins w:id="57" w:author="Batková Lenka" w:date="2025-05-27T11:01:00Z"/>
          <w:rFonts w:ascii="Corbel" w:hAnsi="Corbel" w:cs="Segoe UI"/>
          <w:sz w:val="18"/>
          <w:szCs w:val="18"/>
        </w:rPr>
      </w:pPr>
      <w:ins w:id="58" w:author="Batková Lenka" w:date="2025-05-27T11:01:00Z">
        <w:r w:rsidRPr="00B81CA8">
          <w:rPr>
            <w:rFonts w:ascii="Corbel" w:hAnsi="Corbel" w:cs="Segoe UI"/>
            <w:sz w:val="18"/>
            <w:szCs w:val="18"/>
          </w:rPr>
          <w:t xml:space="preserve">súčasťou </w:t>
        </w:r>
        <w:r>
          <w:rPr>
            <w:rFonts w:ascii="Corbel" w:hAnsi="Corbel" w:cs="Segoe UI"/>
            <w:sz w:val="18"/>
            <w:szCs w:val="18"/>
          </w:rPr>
          <w:t>dodania</w:t>
        </w:r>
        <w:r w:rsidRPr="00B81CA8">
          <w:rPr>
            <w:rFonts w:ascii="Corbel" w:hAnsi="Corbel" w:cs="Segoe UI"/>
            <w:sz w:val="18"/>
            <w:szCs w:val="18"/>
          </w:rPr>
          <w:t xml:space="preserve"> bola implementácia</w:t>
        </w:r>
        <w:r>
          <w:rPr>
            <w:rFonts w:ascii="Corbel" w:hAnsi="Corbel" w:cs="Segoe UI"/>
            <w:sz w:val="18"/>
            <w:szCs w:val="18"/>
          </w:rPr>
          <w:t xml:space="preserve"> a</w:t>
        </w:r>
        <w:r w:rsidRPr="00B81CA8">
          <w:rPr>
            <w:rFonts w:ascii="Corbel" w:hAnsi="Corbel" w:cs="Segoe UI"/>
            <w:sz w:val="18"/>
            <w:szCs w:val="18"/>
          </w:rPr>
          <w:t xml:space="preserve"> nasadenie informačné</w:t>
        </w:r>
        <w:r>
          <w:rPr>
            <w:rFonts w:ascii="Corbel" w:hAnsi="Corbel" w:cs="Segoe UI"/>
            <w:sz w:val="18"/>
            <w:szCs w:val="18"/>
          </w:rPr>
          <w:t>ho</w:t>
        </w:r>
        <w:r w:rsidRPr="00B81CA8">
          <w:rPr>
            <w:rFonts w:ascii="Corbel" w:hAnsi="Corbel" w:cs="Segoe UI"/>
            <w:sz w:val="18"/>
            <w:szCs w:val="18"/>
          </w:rPr>
          <w:t xml:space="preserve"> systému pre elektronickú správu registratúry</w:t>
        </w:r>
        <w:r>
          <w:rPr>
            <w:rFonts w:ascii="Corbel" w:hAnsi="Corbel" w:cs="Segoe UI"/>
            <w:sz w:val="18"/>
            <w:szCs w:val="18"/>
          </w:rPr>
          <w:t xml:space="preserve"> a zároveň</w:t>
        </w:r>
      </w:ins>
    </w:p>
    <w:p w14:paraId="0C1A0384" w14:textId="77777777" w:rsidR="00552DF9" w:rsidRDefault="0033046E" w:rsidP="00E459A7">
      <w:pPr>
        <w:pStyle w:val="Bezriadkovania"/>
        <w:numPr>
          <w:ilvl w:val="0"/>
          <w:numId w:val="53"/>
        </w:numPr>
        <w:overflowPunct w:val="0"/>
        <w:autoSpaceDE w:val="0"/>
        <w:autoSpaceDN w:val="0"/>
        <w:adjustRightInd w:val="0"/>
        <w:spacing w:before="120" w:after="120" w:line="252" w:lineRule="auto"/>
        <w:jc w:val="both"/>
        <w:rPr>
          <w:ins w:id="59" w:author="Batková Lenka" w:date="2025-05-27T11:04:00Z"/>
          <w:rFonts w:ascii="Corbel" w:hAnsi="Corbel" w:cs="Segoe UI"/>
          <w:sz w:val="18"/>
          <w:szCs w:val="18"/>
        </w:rPr>
      </w:pPr>
      <w:r w:rsidRPr="001A5B5C">
        <w:rPr>
          <w:rFonts w:ascii="Corbel" w:hAnsi="Corbel" w:cs="Segoe UI"/>
          <w:sz w:val="18"/>
          <w:szCs w:val="18"/>
        </w:rPr>
        <w:t>tento informačný systém pre elektronickú správu registratúry disponuje certifikátom na úrovni vysokej zhody s požiadavkami výnosu Ministerstva vnútra Slovenskej republiky č. 525/2011 Z. z. o štandardoch pre elektronické informačné systémy na správu registratúry</w:t>
      </w:r>
      <w:ins w:id="60" w:author="Batková Lenka" w:date="2025-05-27T11:04:00Z">
        <w:r w:rsidR="00552DF9">
          <w:rPr>
            <w:rFonts w:ascii="Corbel" w:hAnsi="Corbel" w:cs="Segoe UI"/>
            <w:sz w:val="18"/>
            <w:szCs w:val="18"/>
          </w:rPr>
          <w:t>.</w:t>
        </w:r>
      </w:ins>
    </w:p>
    <w:p w14:paraId="1AC9E928" w14:textId="7BC3CC99" w:rsidR="00352613" w:rsidRPr="00E459A7" w:rsidRDefault="00552DF9" w:rsidP="00E459A7">
      <w:pPr>
        <w:pStyle w:val="Bezriadkovania"/>
        <w:numPr>
          <w:ilvl w:val="0"/>
          <w:numId w:val="53"/>
        </w:numPr>
        <w:overflowPunct w:val="0"/>
        <w:autoSpaceDE w:val="0"/>
        <w:autoSpaceDN w:val="0"/>
        <w:adjustRightInd w:val="0"/>
        <w:spacing w:before="120" w:after="120" w:line="252" w:lineRule="auto"/>
        <w:jc w:val="both"/>
        <w:rPr>
          <w:rFonts w:ascii="Corbel" w:hAnsi="Corbel" w:cs="Segoe UI"/>
          <w:sz w:val="18"/>
          <w:szCs w:val="18"/>
        </w:rPr>
      </w:pPr>
      <w:ins w:id="61" w:author="Batková Lenka" w:date="2025-05-27T11:04:00Z">
        <w:r>
          <w:rPr>
            <w:rFonts w:ascii="Corbel" w:hAnsi="Corbel" w:cs="Segoe UI"/>
            <w:sz w:val="18"/>
            <w:szCs w:val="18"/>
          </w:rPr>
          <w:t xml:space="preserve">Uvedené môžu uchádzači preukázať jedným, alebo viacerými </w:t>
        </w:r>
      </w:ins>
      <w:ins w:id="62" w:author="Batková Lenka" w:date="2025-05-27T11:05:00Z">
        <w:r w:rsidR="00F179E1">
          <w:rPr>
            <w:rFonts w:ascii="Corbel" w:hAnsi="Corbel" w:cs="Segoe UI"/>
            <w:sz w:val="18"/>
            <w:szCs w:val="18"/>
          </w:rPr>
          <w:t>projektami</w:t>
        </w:r>
        <w:r w:rsidR="00B84FFA">
          <w:rPr>
            <w:rFonts w:ascii="Corbel" w:hAnsi="Corbel" w:cs="Segoe UI"/>
            <w:sz w:val="18"/>
            <w:szCs w:val="18"/>
          </w:rPr>
          <w:t>.</w:t>
        </w:r>
      </w:ins>
      <w:del w:id="63" w:author="Batková Lenka" w:date="2025-05-27T11:04:00Z">
        <w:r w:rsidR="0033046E" w:rsidRPr="001A5B5C" w:rsidDel="00552DF9">
          <w:rPr>
            <w:rFonts w:ascii="Corbel" w:hAnsi="Corbel" w:cs="Segoe UI"/>
            <w:sz w:val="18"/>
            <w:szCs w:val="18"/>
          </w:rPr>
          <w:delText>;</w:delText>
        </w:r>
      </w:del>
      <w:del w:id="64" w:author="Batková Lenka" w:date="2025-05-27T11:02:00Z">
        <w:r w:rsidR="0033046E" w:rsidRPr="001A5B5C" w:rsidDel="00E459A7">
          <w:rPr>
            <w:rFonts w:ascii="Corbel" w:hAnsi="Corbel" w:cs="Segoe UI"/>
            <w:sz w:val="18"/>
            <w:szCs w:val="18"/>
          </w:rPr>
          <w:delText xml:space="preserve"> </w:delText>
        </w:r>
      </w:del>
    </w:p>
    <w:p w14:paraId="35051FE5" w14:textId="7EA8A88B" w:rsidR="00DE565F" w:rsidRPr="00FC3DC7" w:rsidRDefault="00675E63" w:rsidP="00DE565F">
      <w:pPr>
        <w:pStyle w:val="Bezriadkovania"/>
        <w:overflowPunct w:val="0"/>
        <w:autoSpaceDE w:val="0"/>
        <w:autoSpaceDN w:val="0"/>
        <w:adjustRightInd w:val="0"/>
        <w:spacing w:before="120" w:after="120" w:line="252" w:lineRule="auto"/>
        <w:jc w:val="both"/>
        <w:rPr>
          <w:rFonts w:ascii="Corbel" w:hAnsi="Corbel" w:cs="Segoe UI"/>
          <w:sz w:val="18"/>
          <w:szCs w:val="18"/>
          <w:highlight w:val="yellow"/>
        </w:rPr>
      </w:pPr>
      <w:r>
        <w:rPr>
          <w:rFonts w:ascii="Corbel" w:hAnsi="Corbel" w:cs="Segoe UI"/>
          <w:sz w:val="18"/>
          <w:szCs w:val="18"/>
        </w:rPr>
        <w:t>V</w:t>
      </w:r>
      <w:r w:rsidR="00DE565F" w:rsidRPr="00B647C6">
        <w:rPr>
          <w:rFonts w:ascii="Corbel" w:hAnsi="Corbel" w:cs="Segoe UI"/>
          <w:sz w:val="18"/>
          <w:szCs w:val="18"/>
        </w:rPr>
        <w:t xml:space="preserve">erejný obstarávateľ bude zo </w:t>
      </w:r>
      <w:r w:rsidR="000C3408">
        <w:rPr>
          <w:rFonts w:ascii="Corbel" w:hAnsi="Corbel" w:cs="Segoe UI"/>
          <w:sz w:val="18"/>
          <w:szCs w:val="18"/>
        </w:rPr>
        <w:t>zoznamu dodaných tov</w:t>
      </w:r>
      <w:r w:rsidR="006719F8">
        <w:rPr>
          <w:rFonts w:ascii="Corbel" w:hAnsi="Corbel" w:cs="Segoe UI"/>
          <w:sz w:val="18"/>
          <w:szCs w:val="18"/>
        </w:rPr>
        <w:t>arov</w:t>
      </w:r>
      <w:r w:rsidR="00DE565F" w:rsidRPr="00B647C6">
        <w:rPr>
          <w:rFonts w:ascii="Corbel" w:hAnsi="Corbel" w:cs="Segoe UI"/>
          <w:sz w:val="18"/>
          <w:szCs w:val="18"/>
        </w:rPr>
        <w:t xml:space="preserve"> akceptovať len tie časti </w:t>
      </w:r>
      <w:r w:rsidR="006719F8">
        <w:rPr>
          <w:rFonts w:ascii="Corbel" w:hAnsi="Corbel" w:cs="Segoe UI"/>
          <w:sz w:val="18"/>
          <w:szCs w:val="18"/>
        </w:rPr>
        <w:t>dodaných tovarov</w:t>
      </w:r>
      <w:r w:rsidR="00DE565F" w:rsidRPr="00B647C6">
        <w:rPr>
          <w:rFonts w:ascii="Corbel" w:hAnsi="Corbel" w:cs="Segoe UI"/>
          <w:sz w:val="18"/>
          <w:szCs w:val="18"/>
        </w:rPr>
        <w:t xml:space="preserve">, ktoré boli dodané v tzv. rozhodnom období, tzn. </w:t>
      </w:r>
      <w:r w:rsidR="00B46E97">
        <w:rPr>
          <w:rFonts w:ascii="Corbel" w:hAnsi="Corbel" w:cs="Segoe UI"/>
          <w:sz w:val="18"/>
          <w:szCs w:val="18"/>
        </w:rPr>
        <w:t>d</w:t>
      </w:r>
      <w:r w:rsidR="00193598">
        <w:rPr>
          <w:rFonts w:ascii="Corbel" w:hAnsi="Corbel" w:cs="Segoe UI"/>
          <w:sz w:val="18"/>
          <w:szCs w:val="18"/>
        </w:rPr>
        <w:t>odané tovar</w:t>
      </w:r>
      <w:r w:rsidR="00B46E97">
        <w:rPr>
          <w:rFonts w:ascii="Corbel" w:hAnsi="Corbel" w:cs="Segoe UI"/>
          <w:sz w:val="18"/>
          <w:szCs w:val="18"/>
        </w:rPr>
        <w:t>y</w:t>
      </w:r>
      <w:r w:rsidR="00DE565F" w:rsidRPr="00B647C6">
        <w:rPr>
          <w:rFonts w:ascii="Corbel" w:hAnsi="Corbel" w:cs="Segoe UI"/>
          <w:sz w:val="18"/>
          <w:szCs w:val="18"/>
        </w:rPr>
        <w:t xml:space="preserve"> za predchádzajúcich päť rokov od vyhlásenia verejného obstarávania. V prípade, ak uchádzač predloží v</w:t>
      </w:r>
      <w:r w:rsidR="00B46E97">
        <w:rPr>
          <w:rFonts w:ascii="Corbel" w:hAnsi="Corbel" w:cs="Segoe UI"/>
          <w:sz w:val="18"/>
          <w:szCs w:val="18"/>
        </w:rPr>
        <w:t> </w:t>
      </w:r>
      <w:r w:rsidR="00DE565F" w:rsidRPr="00B647C6">
        <w:rPr>
          <w:rFonts w:ascii="Corbel" w:hAnsi="Corbel" w:cs="Segoe UI"/>
          <w:sz w:val="18"/>
          <w:szCs w:val="18"/>
        </w:rPr>
        <w:t>zozname</w:t>
      </w:r>
      <w:r w:rsidR="00B46E97">
        <w:rPr>
          <w:rFonts w:ascii="Corbel" w:hAnsi="Corbel" w:cs="Segoe UI"/>
          <w:sz w:val="18"/>
          <w:szCs w:val="18"/>
        </w:rPr>
        <w:t xml:space="preserve"> dodaných tovarov</w:t>
      </w:r>
      <w:r w:rsidR="00DE565F" w:rsidRPr="00B647C6">
        <w:rPr>
          <w:rFonts w:ascii="Corbel" w:hAnsi="Corbel" w:cs="Segoe UI"/>
          <w:sz w:val="18"/>
          <w:szCs w:val="18"/>
        </w:rPr>
        <w:t xml:space="preserve"> aj</w:t>
      </w:r>
      <w:r w:rsidR="00F4678D">
        <w:rPr>
          <w:rFonts w:ascii="Corbel" w:hAnsi="Corbel" w:cs="Segoe UI"/>
          <w:sz w:val="18"/>
          <w:szCs w:val="18"/>
        </w:rPr>
        <w:t xml:space="preserve"> tovary</w:t>
      </w:r>
      <w:r w:rsidR="00DE565F" w:rsidRPr="00B647C6">
        <w:rPr>
          <w:rFonts w:ascii="Corbel" w:hAnsi="Corbel" w:cs="Segoe UI"/>
          <w:sz w:val="18"/>
          <w:szCs w:val="18"/>
        </w:rPr>
        <w:t xml:space="preserve">, ktorých </w:t>
      </w:r>
      <w:r w:rsidR="00F4678D">
        <w:rPr>
          <w:rFonts w:ascii="Corbel" w:hAnsi="Corbel" w:cs="Segoe UI"/>
          <w:sz w:val="18"/>
          <w:szCs w:val="18"/>
        </w:rPr>
        <w:t>dodanie</w:t>
      </w:r>
      <w:r w:rsidR="00DE565F" w:rsidRPr="00B647C6">
        <w:rPr>
          <w:rFonts w:ascii="Corbel" w:hAnsi="Corbel" w:cs="Segoe UI"/>
          <w:sz w:val="18"/>
          <w:szCs w:val="18"/>
        </w:rPr>
        <w:t xml:space="preserve"> presahuje stanovené obdobie, uchádzač v zozname </w:t>
      </w:r>
      <w:r w:rsidR="00AB0DCD">
        <w:rPr>
          <w:rFonts w:ascii="Corbel" w:hAnsi="Corbel" w:cs="Segoe UI"/>
          <w:sz w:val="18"/>
          <w:szCs w:val="18"/>
        </w:rPr>
        <w:t>dodaných tovarov</w:t>
      </w:r>
      <w:r w:rsidR="00DE565F" w:rsidRPr="00B647C6">
        <w:rPr>
          <w:rFonts w:ascii="Corbel" w:hAnsi="Corbel" w:cs="Segoe UI"/>
          <w:sz w:val="18"/>
          <w:szCs w:val="18"/>
        </w:rPr>
        <w:t xml:space="preserve"> uvedie osobitne </w:t>
      </w:r>
      <w:r w:rsidR="00E401B8">
        <w:rPr>
          <w:rFonts w:ascii="Corbel" w:hAnsi="Corbel" w:cs="Segoe UI"/>
          <w:sz w:val="18"/>
          <w:szCs w:val="18"/>
        </w:rPr>
        <w:t>tovary</w:t>
      </w:r>
      <w:r w:rsidR="00DE565F" w:rsidRPr="00B647C6">
        <w:rPr>
          <w:rFonts w:ascii="Corbel" w:hAnsi="Corbel" w:cs="Segoe UI"/>
          <w:sz w:val="18"/>
          <w:szCs w:val="18"/>
        </w:rPr>
        <w:t>, ktoré boli dodané v požadovanom období.</w:t>
      </w:r>
    </w:p>
    <w:p w14:paraId="651E8061" w14:textId="6243182D" w:rsidR="001741C9" w:rsidRPr="00876A11" w:rsidRDefault="00776C27" w:rsidP="00876A11">
      <w:pPr>
        <w:pStyle w:val="Default"/>
        <w:numPr>
          <w:ilvl w:val="2"/>
          <w:numId w:val="26"/>
        </w:numPr>
        <w:jc w:val="both"/>
        <w:rPr>
          <w:rFonts w:ascii="Corbel" w:hAnsi="Corbel"/>
          <w:sz w:val="18"/>
          <w:szCs w:val="18"/>
        </w:rPr>
      </w:pPr>
      <w:r>
        <w:rPr>
          <w:rFonts w:ascii="Corbel" w:hAnsi="Corbel" w:cs="Segoe UI"/>
          <w:i/>
          <w:iCs/>
          <w:color w:val="auto"/>
          <w:sz w:val="18"/>
          <w:szCs w:val="18"/>
          <w:u w:val="single"/>
          <w:lang w:eastAsia="cs-CZ"/>
        </w:rPr>
        <w:t xml:space="preserve">§34 ods. 1. písm. d)  - </w:t>
      </w:r>
      <w:r w:rsidR="001741C9" w:rsidRPr="001741C9">
        <w:rPr>
          <w:rFonts w:ascii="Corbel" w:hAnsi="Corbel" w:cs="Segoe UI"/>
          <w:i/>
          <w:iCs/>
          <w:color w:val="auto"/>
          <w:sz w:val="18"/>
          <w:szCs w:val="18"/>
          <w:u w:val="single"/>
          <w:lang w:eastAsia="cs-CZ"/>
        </w:rPr>
        <w:t xml:space="preserve">v nadväznosti na § 35 zákona –  manažérstvo kvality </w:t>
      </w:r>
    </w:p>
    <w:p w14:paraId="5513CCD3" w14:textId="634B95BC" w:rsidR="00CB2E03" w:rsidRDefault="00CB2E03" w:rsidP="00CB2E03">
      <w:pPr>
        <w:tabs>
          <w:tab w:val="clear" w:pos="2160"/>
          <w:tab w:val="clear" w:pos="2880"/>
          <w:tab w:val="clear" w:pos="4500"/>
        </w:tabs>
        <w:spacing w:line="259" w:lineRule="auto"/>
        <w:contextualSpacing/>
        <w:jc w:val="both"/>
        <w:rPr>
          <w:rFonts w:ascii="Corbel" w:hAnsi="Corbel"/>
          <w:sz w:val="18"/>
          <w:szCs w:val="18"/>
        </w:rPr>
      </w:pPr>
      <w:r w:rsidRPr="004431D9">
        <w:rPr>
          <w:rFonts w:ascii="Corbel" w:hAnsi="Corbel"/>
          <w:sz w:val="18"/>
          <w:szCs w:val="18"/>
        </w:rPr>
        <w:t>Uchádzač predloží opis opatrení použitých uchádzačom na zabezpečenie kvality v spojitosti s § 35 zákona.</w:t>
      </w:r>
    </w:p>
    <w:p w14:paraId="44E6C51F" w14:textId="73A58E32" w:rsidR="002360E9" w:rsidRDefault="002360E9" w:rsidP="00776C27">
      <w:pPr>
        <w:pStyle w:val="Default"/>
        <w:ind w:left="720"/>
        <w:jc w:val="both"/>
        <w:rPr>
          <w:rFonts w:ascii="Corbel" w:hAnsi="Corbel" w:cs="Segoe UI"/>
          <w:i/>
          <w:iCs/>
          <w:color w:val="auto"/>
          <w:sz w:val="18"/>
          <w:szCs w:val="18"/>
          <w:u w:val="single"/>
          <w:lang w:eastAsia="cs-CZ"/>
        </w:rPr>
      </w:pPr>
    </w:p>
    <w:p w14:paraId="3C7AF094" w14:textId="3FF855DC" w:rsidR="002360E9" w:rsidRPr="002360E9" w:rsidRDefault="002360E9" w:rsidP="00B11B01">
      <w:pPr>
        <w:pStyle w:val="Default"/>
        <w:jc w:val="both"/>
        <w:rPr>
          <w:rFonts w:ascii="Corbel" w:hAnsi="Corbel" w:cs="Segoe UI"/>
          <w:i/>
          <w:iCs/>
          <w:color w:val="auto"/>
          <w:sz w:val="18"/>
          <w:szCs w:val="18"/>
          <w:u w:val="single"/>
          <w:lang w:eastAsia="cs-CZ"/>
        </w:rPr>
      </w:pPr>
      <w:r w:rsidRPr="002360E9">
        <w:rPr>
          <w:rFonts w:ascii="Corbel" w:hAnsi="Corbel" w:cs="Segoe UI"/>
          <w:i/>
          <w:iCs/>
          <w:color w:val="auto"/>
          <w:sz w:val="18"/>
          <w:szCs w:val="18"/>
          <w:u w:val="single"/>
          <w:lang w:eastAsia="cs-CZ"/>
        </w:rPr>
        <w:t>Minimálna požadovaná úroveň štandardov:</w:t>
      </w:r>
    </w:p>
    <w:p w14:paraId="536C3CB3" w14:textId="77777777" w:rsidR="002360E9" w:rsidRDefault="002360E9" w:rsidP="002360E9">
      <w:pPr>
        <w:jc w:val="both"/>
        <w:rPr>
          <w:rFonts w:ascii="Corbel" w:hAnsi="Corbel"/>
          <w:sz w:val="18"/>
          <w:szCs w:val="18"/>
        </w:rPr>
      </w:pPr>
      <w:r w:rsidRPr="000B205A">
        <w:rPr>
          <w:rFonts w:ascii="Corbel" w:hAnsi="Corbel"/>
          <w:sz w:val="18"/>
          <w:szCs w:val="18"/>
        </w:rPr>
        <w:t xml:space="preserve">Uchádzač je povinný predložiť platný </w:t>
      </w:r>
      <w:r w:rsidRPr="00803159">
        <w:rPr>
          <w:rFonts w:ascii="Corbel" w:hAnsi="Corbel"/>
          <w:b/>
          <w:bCs/>
          <w:sz w:val="18"/>
          <w:szCs w:val="18"/>
        </w:rPr>
        <w:t>certifikát systému manažérstva kvality pre oblasť vývoja informačných systémov podľa normy ISO 9001</w:t>
      </w:r>
      <w:r w:rsidRPr="000B205A">
        <w:rPr>
          <w:rFonts w:ascii="Corbel" w:hAnsi="Corbel"/>
          <w:sz w:val="18"/>
          <w:szCs w:val="18"/>
        </w:rPr>
        <w:t xml:space="preserve"> aktuálnej ku dňu predloženia ponuky, resp. jeho ekvivalent súvisiaci s predmetom zákazky. </w:t>
      </w:r>
    </w:p>
    <w:p w14:paraId="3553DB1E" w14:textId="77777777" w:rsidR="009105C5" w:rsidRDefault="009105C5" w:rsidP="002360E9">
      <w:pPr>
        <w:jc w:val="both"/>
        <w:rPr>
          <w:rFonts w:ascii="Corbel" w:hAnsi="Corbel"/>
          <w:sz w:val="18"/>
          <w:szCs w:val="18"/>
        </w:rPr>
      </w:pPr>
    </w:p>
    <w:p w14:paraId="7A617E2F" w14:textId="6A05D53B" w:rsidR="002360E9" w:rsidRDefault="002360E9" w:rsidP="002360E9">
      <w:pPr>
        <w:jc w:val="both"/>
        <w:rPr>
          <w:rFonts w:ascii="Corbel" w:hAnsi="Corbel"/>
          <w:sz w:val="18"/>
          <w:szCs w:val="18"/>
        </w:rPr>
      </w:pPr>
      <w:r w:rsidRPr="00721E96">
        <w:rPr>
          <w:rFonts w:ascii="Corbel" w:hAnsi="Corbel"/>
          <w:sz w:val="18"/>
          <w:szCs w:val="18"/>
        </w:rPr>
        <w:t>Podľa § 35 zákona</w:t>
      </w:r>
      <w:r w:rsidR="00522F0E">
        <w:rPr>
          <w:rFonts w:ascii="Corbel" w:hAnsi="Corbel"/>
          <w:sz w:val="18"/>
          <w:szCs w:val="18"/>
        </w:rPr>
        <w:t>,</w:t>
      </w:r>
      <w:r w:rsidRPr="00721E96">
        <w:rPr>
          <w:rFonts w:ascii="Corbel" w:hAnsi="Corbel"/>
          <w:sz w:val="18"/>
          <w:szCs w:val="18"/>
        </w:rPr>
        <w:t xml:space="preserve"> ak verejný obstarávateľ vyžaduje predloženie certifikátu systému manažérstva kvality vydaného nezávislou inštitúciou, ktorým sa potvrdzuje splnenie požiadaviek na systém manažérstva kvality uchádzačom pre oblasť vývoja informačných systémov, odkazuje na systém manažérstva kvality podľa technických noriem, ktorý je certifikovaný akreditovanou osobou.</w:t>
      </w:r>
      <w:r w:rsidR="00BC7378">
        <w:rPr>
          <w:rFonts w:ascii="Corbel" w:hAnsi="Corbel"/>
          <w:sz w:val="18"/>
          <w:szCs w:val="18"/>
        </w:rPr>
        <w:t xml:space="preserve"> </w:t>
      </w:r>
      <w:r w:rsidR="00BC7378" w:rsidRPr="00BC7378">
        <w:rPr>
          <w:rFonts w:ascii="Corbel" w:hAnsi="Corbel"/>
          <w:sz w:val="18"/>
          <w:szCs w:val="18"/>
        </w:rPr>
        <w:t>Verejný obstarávateľ uzná ako rovnocenný certifikát systému manažérstva kvality vydaný príslušným orgánom členského štátu.</w:t>
      </w:r>
    </w:p>
    <w:p w14:paraId="4C82EB66" w14:textId="77777777" w:rsidR="00FB2711" w:rsidRPr="00FB2711" w:rsidRDefault="00FB2711" w:rsidP="00FB2711">
      <w:pPr>
        <w:jc w:val="both"/>
        <w:rPr>
          <w:rFonts w:ascii="Corbel" w:hAnsi="Corbel"/>
          <w:sz w:val="18"/>
          <w:szCs w:val="18"/>
        </w:rPr>
      </w:pPr>
      <w:r w:rsidRPr="00FB2711">
        <w:rPr>
          <w:rFonts w:ascii="Corbel" w:hAnsi="Corbel"/>
          <w:sz w:val="18"/>
          <w:szCs w:val="18"/>
        </w:rPr>
        <w:t xml:space="preserve">Ak uchádzač objektívne nemal možnosť získať príslušný certifikát v určených lehotách, verejný obstarávateľ musí prijať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na systém manažérstva kvality. Hospodársky subjekt môže predbežne nahradiť doklady na preukázanie splnenia podmienok účasti určené verejným obstarávateľom jednotným európskym dokumentom v zmysle § 39 zákona. </w:t>
      </w:r>
    </w:p>
    <w:p w14:paraId="576C8656" w14:textId="7599EBE3" w:rsidR="005F6055" w:rsidRPr="00761743" w:rsidRDefault="00FB2711" w:rsidP="00761743">
      <w:pPr>
        <w:ind w:left="709"/>
        <w:jc w:val="both"/>
        <w:rPr>
          <w:szCs w:val="22"/>
        </w:rPr>
      </w:pPr>
      <w:r w:rsidRPr="00195164">
        <w:rPr>
          <w:sz w:val="22"/>
          <w:szCs w:val="22"/>
        </w:rPr>
        <w:t xml:space="preserve"> </w:t>
      </w:r>
    </w:p>
    <w:p w14:paraId="1EB2AB30" w14:textId="77777777" w:rsidR="005F6055" w:rsidRDefault="005F6055" w:rsidP="005F6055">
      <w:pPr>
        <w:jc w:val="both"/>
        <w:rPr>
          <w:rFonts w:ascii="Corbel" w:hAnsi="Corbel" w:cs="Segoe UI"/>
          <w:i/>
          <w:iCs/>
          <w:sz w:val="18"/>
          <w:szCs w:val="18"/>
          <w:u w:val="single"/>
        </w:rPr>
      </w:pPr>
      <w:r w:rsidRPr="005F6055">
        <w:rPr>
          <w:rFonts w:ascii="Corbel" w:hAnsi="Corbel" w:cs="Segoe UI"/>
          <w:i/>
          <w:iCs/>
          <w:sz w:val="18"/>
          <w:szCs w:val="18"/>
          <w:u w:val="single"/>
        </w:rPr>
        <w:t>Minimálna požadovaná úroveň</w:t>
      </w:r>
      <w:r>
        <w:rPr>
          <w:rFonts w:ascii="Corbel" w:hAnsi="Corbel" w:cs="Segoe UI"/>
          <w:i/>
          <w:iCs/>
          <w:sz w:val="18"/>
          <w:szCs w:val="18"/>
          <w:u w:val="single"/>
        </w:rPr>
        <w:t xml:space="preserve"> štandardov</w:t>
      </w:r>
      <w:r w:rsidRPr="005F6055">
        <w:rPr>
          <w:rFonts w:ascii="Corbel" w:hAnsi="Corbel" w:cs="Segoe UI"/>
          <w:i/>
          <w:iCs/>
          <w:sz w:val="18"/>
          <w:szCs w:val="18"/>
          <w:u w:val="single"/>
        </w:rPr>
        <w:t xml:space="preserve">: </w:t>
      </w:r>
    </w:p>
    <w:p w14:paraId="18CFB674" w14:textId="1E46D6FF" w:rsidR="005F6055" w:rsidRPr="005F6055" w:rsidRDefault="005F6055" w:rsidP="005F6055">
      <w:pPr>
        <w:jc w:val="both"/>
        <w:rPr>
          <w:rFonts w:ascii="Corbel" w:hAnsi="Corbel"/>
          <w:sz w:val="18"/>
          <w:szCs w:val="18"/>
        </w:rPr>
      </w:pPr>
      <w:r w:rsidRPr="005F6055">
        <w:rPr>
          <w:rFonts w:ascii="Corbel" w:hAnsi="Corbel"/>
          <w:sz w:val="18"/>
          <w:szCs w:val="18"/>
        </w:rPr>
        <w:lastRenderedPageBreak/>
        <w:t xml:space="preserve">Uchádzač je povinný predložiť platný </w:t>
      </w:r>
      <w:r w:rsidRPr="005F6055">
        <w:rPr>
          <w:rFonts w:ascii="Corbel" w:hAnsi="Corbel"/>
          <w:b/>
          <w:bCs/>
          <w:sz w:val="18"/>
          <w:szCs w:val="18"/>
        </w:rPr>
        <w:t>certifikát systému manažérstva informačnej bezpečnosti pre oblasť vývoja informačných systémov podľa normy ISO 27001</w:t>
      </w:r>
      <w:r w:rsidRPr="005F6055">
        <w:rPr>
          <w:rFonts w:ascii="Corbel" w:hAnsi="Corbel"/>
          <w:sz w:val="18"/>
          <w:szCs w:val="18"/>
        </w:rPr>
        <w:t xml:space="preserve"> aktuálnej ku dňu predloženia ponuky, resp. jeho ekvivalent súvisiaci s predmetom zákazky. </w:t>
      </w:r>
    </w:p>
    <w:p w14:paraId="7397406E" w14:textId="77777777" w:rsidR="005F6055" w:rsidRPr="005F6055" w:rsidRDefault="005F6055" w:rsidP="005F6055">
      <w:pPr>
        <w:ind w:left="709"/>
        <w:jc w:val="both"/>
        <w:rPr>
          <w:rFonts w:ascii="Corbel" w:hAnsi="Corbel"/>
          <w:sz w:val="18"/>
          <w:szCs w:val="18"/>
        </w:rPr>
      </w:pPr>
    </w:p>
    <w:p w14:paraId="6074AAF1" w14:textId="32CFB22B" w:rsidR="00524A02" w:rsidRPr="00A66400" w:rsidRDefault="002360E9" w:rsidP="00761743">
      <w:pPr>
        <w:jc w:val="both"/>
        <w:rPr>
          <w:rFonts w:ascii="Corbel" w:hAnsi="Corbel"/>
          <w:sz w:val="18"/>
          <w:szCs w:val="18"/>
        </w:rPr>
      </w:pPr>
      <w:r w:rsidRPr="000C6E2C">
        <w:rPr>
          <w:rFonts w:ascii="Corbel" w:hAnsi="Corbel"/>
          <w:sz w:val="18"/>
          <w:szCs w:val="18"/>
        </w:rPr>
        <w:t>Verejný obstarávateľ uzná ako rovnocenný certifikát systému informačnej bezpečnosti pre oblasť vývoja informačných systémov vydaný príslušným orgánom členského štátu.</w:t>
      </w:r>
      <w:r w:rsidR="005F6055" w:rsidRPr="005F6055">
        <w:rPr>
          <w:rFonts w:ascii="Corbel" w:hAnsi="Corbel"/>
          <w:sz w:val="18"/>
          <w:szCs w:val="18"/>
        </w:rPr>
        <w:t xml:space="preserve"> </w:t>
      </w:r>
      <w:r w:rsidRPr="00160446">
        <w:rPr>
          <w:rFonts w:ascii="Corbel" w:hAnsi="Corbel"/>
          <w:sz w:val="18"/>
          <w:szCs w:val="18"/>
        </w:rPr>
        <w:t>Ak uchádzač objektívne nemal možnosť získať príslušný certifikát v určených lehotách, verejný obstarávateľ musí prijať aj iné dôkazy o rovnocenných opatreniach na zabezpečenie systému manažérstva informačnej bezpečnosti predložené uchádzačom, ktorými preukáže, že ním navrhované opatrenia na zabezpečenie systému manažérstva informačnej bezpečnosti sú v súlade s požadovanými slovenskými technickými normami na systém manažérstva informačnej bezpečnosti. Hospodársky subjekt môže predbežne nahradiť doklady na preukázanie splnenia podmienok účasti určené verejným obstarávateľom jednotným európskym dokumentom v zmysle § 39 zákona</w:t>
      </w:r>
      <w:r w:rsidRPr="005F6055">
        <w:rPr>
          <w:rFonts w:ascii="Corbel" w:hAnsi="Corbel"/>
          <w:sz w:val="18"/>
          <w:szCs w:val="18"/>
        </w:rPr>
        <w:t>.</w:t>
      </w:r>
      <w:r w:rsidR="005F6055" w:rsidRPr="005F6055">
        <w:rPr>
          <w:rFonts w:ascii="Corbel" w:hAnsi="Corbel"/>
          <w:sz w:val="18"/>
          <w:szCs w:val="18"/>
        </w:rPr>
        <w:t xml:space="preserve"> </w:t>
      </w:r>
    </w:p>
    <w:p w14:paraId="32D763EF" w14:textId="77777777" w:rsidR="00DB3F82" w:rsidRPr="00A66400" w:rsidRDefault="00DB3F82" w:rsidP="00761743">
      <w:pPr>
        <w:jc w:val="both"/>
        <w:rPr>
          <w:rFonts w:ascii="Corbel" w:hAnsi="Corbel"/>
          <w:sz w:val="18"/>
          <w:szCs w:val="18"/>
        </w:rPr>
      </w:pPr>
    </w:p>
    <w:p w14:paraId="031A1EE7" w14:textId="51C26AF8" w:rsidR="00967054" w:rsidRDefault="004712DB" w:rsidP="00FB335F">
      <w:pPr>
        <w:pStyle w:val="Default"/>
        <w:numPr>
          <w:ilvl w:val="2"/>
          <w:numId w:val="26"/>
        </w:numPr>
        <w:jc w:val="both"/>
        <w:rPr>
          <w:rFonts w:ascii="Corbel" w:hAnsi="Corbel" w:cs="Segoe UI"/>
          <w:i/>
          <w:iCs/>
          <w:color w:val="auto"/>
          <w:sz w:val="18"/>
          <w:szCs w:val="18"/>
          <w:u w:val="single"/>
          <w:lang w:eastAsia="cs-CZ"/>
        </w:rPr>
      </w:pPr>
      <w:r>
        <w:rPr>
          <w:rFonts w:ascii="Corbel" w:hAnsi="Corbel" w:cs="Segoe UI"/>
          <w:i/>
          <w:iCs/>
          <w:color w:val="auto"/>
          <w:sz w:val="18"/>
          <w:szCs w:val="18"/>
          <w:u w:val="single"/>
          <w:lang w:eastAsia="cs-CZ"/>
        </w:rPr>
        <w:t>§34 ods. 1. písm</w:t>
      </w:r>
      <w:r w:rsidR="00BF2385">
        <w:rPr>
          <w:rFonts w:ascii="Corbel" w:hAnsi="Corbel" w:cs="Segoe UI"/>
          <w:i/>
          <w:iCs/>
          <w:color w:val="auto"/>
          <w:sz w:val="18"/>
          <w:szCs w:val="18"/>
          <w:u w:val="single"/>
          <w:lang w:eastAsia="cs-CZ"/>
        </w:rPr>
        <w:t xml:space="preserve">. </w:t>
      </w:r>
      <w:r w:rsidR="002A2F1C">
        <w:rPr>
          <w:rFonts w:ascii="Corbel" w:hAnsi="Corbel" w:cs="Segoe UI"/>
          <w:i/>
          <w:iCs/>
          <w:color w:val="auto"/>
          <w:sz w:val="18"/>
          <w:szCs w:val="18"/>
          <w:u w:val="single"/>
          <w:lang w:eastAsia="cs-CZ"/>
        </w:rPr>
        <w:t>g</w:t>
      </w:r>
      <w:r w:rsidR="00967054">
        <w:rPr>
          <w:rFonts w:ascii="Corbel" w:hAnsi="Corbel" w:cs="Segoe UI"/>
          <w:i/>
          <w:iCs/>
          <w:color w:val="auto"/>
          <w:sz w:val="18"/>
          <w:szCs w:val="18"/>
          <w:u w:val="single"/>
          <w:lang w:eastAsia="cs-CZ"/>
        </w:rPr>
        <w:t xml:space="preserve">) </w:t>
      </w:r>
      <w:r w:rsidR="00FD21F9">
        <w:rPr>
          <w:rFonts w:ascii="Corbel" w:hAnsi="Corbel" w:cs="Segoe UI"/>
          <w:i/>
          <w:iCs/>
          <w:color w:val="auto"/>
          <w:sz w:val="18"/>
          <w:szCs w:val="18"/>
          <w:u w:val="single"/>
          <w:lang w:eastAsia="cs-CZ"/>
        </w:rPr>
        <w:t xml:space="preserve"> </w:t>
      </w:r>
      <w:r w:rsidR="000E4D27">
        <w:rPr>
          <w:rFonts w:ascii="Corbel" w:hAnsi="Corbel" w:cs="Segoe UI"/>
          <w:i/>
          <w:iCs/>
          <w:color w:val="auto"/>
          <w:sz w:val="18"/>
          <w:szCs w:val="18"/>
          <w:u w:val="single"/>
          <w:lang w:eastAsia="cs-CZ"/>
        </w:rPr>
        <w:t xml:space="preserve">- </w:t>
      </w:r>
      <w:r w:rsidR="00F9408E">
        <w:rPr>
          <w:rFonts w:ascii="Corbel" w:hAnsi="Corbel" w:cs="Segoe UI"/>
          <w:i/>
          <w:iCs/>
          <w:color w:val="auto"/>
          <w:sz w:val="18"/>
          <w:szCs w:val="18"/>
          <w:u w:val="single"/>
          <w:lang w:eastAsia="cs-CZ"/>
        </w:rPr>
        <w:t>kvalifikácia osôb</w:t>
      </w:r>
    </w:p>
    <w:p w14:paraId="150BB0A4" w14:textId="1C666819" w:rsidR="004712DB" w:rsidRDefault="008B7670" w:rsidP="00967054">
      <w:pPr>
        <w:pStyle w:val="Default"/>
        <w:jc w:val="both"/>
        <w:rPr>
          <w:rFonts w:ascii="Corbel" w:hAnsi="Corbel" w:cs="Segoe UI"/>
          <w:color w:val="auto"/>
          <w:sz w:val="18"/>
          <w:szCs w:val="18"/>
          <w:lang w:eastAsia="cs-CZ"/>
        </w:rPr>
      </w:pPr>
      <w:r>
        <w:rPr>
          <w:rFonts w:ascii="Corbel" w:hAnsi="Corbel" w:cs="Segoe UI"/>
          <w:color w:val="auto"/>
          <w:sz w:val="18"/>
          <w:szCs w:val="18"/>
          <w:lang w:eastAsia="cs-CZ"/>
        </w:rPr>
        <w:t>Uchádzač</w:t>
      </w:r>
      <w:r w:rsidR="003B3CA5">
        <w:rPr>
          <w:rFonts w:ascii="Corbel" w:hAnsi="Corbel" w:cs="Segoe UI"/>
          <w:color w:val="auto"/>
          <w:sz w:val="18"/>
          <w:szCs w:val="18"/>
          <w:lang w:eastAsia="cs-CZ"/>
        </w:rPr>
        <w:t xml:space="preserve"> danú podmienku účasti</w:t>
      </w:r>
      <w:r>
        <w:rPr>
          <w:rFonts w:ascii="Corbel" w:hAnsi="Corbel" w:cs="Segoe UI"/>
          <w:color w:val="auto"/>
          <w:sz w:val="18"/>
          <w:szCs w:val="18"/>
          <w:lang w:eastAsia="cs-CZ"/>
        </w:rPr>
        <w:t xml:space="preserve"> preukáže </w:t>
      </w:r>
      <w:r w:rsidR="00FD21F9" w:rsidRPr="00967054">
        <w:rPr>
          <w:rFonts w:ascii="Corbel" w:hAnsi="Corbel" w:cs="Segoe UI"/>
          <w:color w:val="auto"/>
          <w:sz w:val="18"/>
          <w:szCs w:val="18"/>
          <w:lang w:eastAsia="cs-CZ"/>
        </w:rPr>
        <w:t>údaj</w:t>
      </w:r>
      <w:r w:rsidR="00AB6CAE">
        <w:rPr>
          <w:rFonts w:ascii="Corbel" w:hAnsi="Corbel" w:cs="Segoe UI"/>
          <w:color w:val="auto"/>
          <w:sz w:val="18"/>
          <w:szCs w:val="18"/>
          <w:lang w:eastAsia="cs-CZ"/>
        </w:rPr>
        <w:t>mi</w:t>
      </w:r>
      <w:r w:rsidR="00FD21F9" w:rsidRPr="00967054">
        <w:rPr>
          <w:rFonts w:ascii="Corbel" w:hAnsi="Corbel" w:cs="Segoe UI"/>
          <w:color w:val="auto"/>
          <w:sz w:val="18"/>
          <w:szCs w:val="18"/>
          <w:lang w:eastAsia="cs-CZ"/>
        </w:rPr>
        <w:t xml:space="preserve"> o vzdelaní a odbornej praxi alebo o odbornej kvalifikácií osôb určených na plnenie zmluvy alebo koncesnej zmluvy alebo riadiacich zamestnancov</w:t>
      </w:r>
      <w:r w:rsidR="0050480C">
        <w:rPr>
          <w:rFonts w:ascii="Corbel" w:hAnsi="Corbel" w:cs="Segoe UI"/>
          <w:color w:val="auto"/>
          <w:sz w:val="18"/>
          <w:szCs w:val="18"/>
          <w:lang w:eastAsia="cs-CZ"/>
        </w:rPr>
        <w:t>.</w:t>
      </w:r>
    </w:p>
    <w:p w14:paraId="34889338" w14:textId="77777777" w:rsidR="00AB6CAE" w:rsidRDefault="00AB6CAE" w:rsidP="00967054">
      <w:pPr>
        <w:pStyle w:val="Default"/>
        <w:jc w:val="both"/>
        <w:rPr>
          <w:rFonts w:ascii="Corbel" w:hAnsi="Corbel" w:cs="Segoe UI"/>
          <w:color w:val="auto"/>
          <w:sz w:val="18"/>
          <w:szCs w:val="18"/>
          <w:lang w:eastAsia="cs-CZ"/>
        </w:rPr>
      </w:pPr>
    </w:p>
    <w:p w14:paraId="79402577" w14:textId="77777777" w:rsidR="000436BD" w:rsidRDefault="00AB6CAE" w:rsidP="008E775F">
      <w:pPr>
        <w:pStyle w:val="Default"/>
        <w:tabs>
          <w:tab w:val="center" w:pos="4535"/>
        </w:tabs>
        <w:jc w:val="both"/>
        <w:rPr>
          <w:rFonts w:ascii="Corbel" w:hAnsi="Corbel" w:cs="Segoe UI"/>
          <w:i/>
          <w:iCs/>
          <w:sz w:val="18"/>
          <w:szCs w:val="18"/>
          <w:u w:val="single"/>
        </w:rPr>
      </w:pPr>
      <w:r w:rsidRPr="00A15E71">
        <w:rPr>
          <w:rFonts w:ascii="Corbel" w:hAnsi="Corbel" w:cs="Segoe UI"/>
          <w:i/>
          <w:iCs/>
          <w:sz w:val="18"/>
          <w:szCs w:val="18"/>
          <w:u w:val="single"/>
        </w:rPr>
        <w:t>Minimálna požadovaná úroveň štandardov:</w:t>
      </w:r>
    </w:p>
    <w:p w14:paraId="2CEA508D" w14:textId="64E78070" w:rsidR="000436BD" w:rsidRPr="000436BD" w:rsidRDefault="000436BD" w:rsidP="000436BD">
      <w:pPr>
        <w:widowControl w:val="0"/>
        <w:tabs>
          <w:tab w:val="clear" w:pos="2160"/>
          <w:tab w:val="clear" w:pos="2880"/>
          <w:tab w:val="clear" w:pos="4500"/>
        </w:tabs>
        <w:autoSpaceDE w:val="0"/>
        <w:autoSpaceDN w:val="0"/>
        <w:adjustRightInd w:val="0"/>
        <w:spacing w:before="120" w:after="120"/>
        <w:jc w:val="both"/>
        <w:rPr>
          <w:rFonts w:ascii="Corbel" w:hAnsi="Corbel" w:cs="Segoe UI"/>
          <w:sz w:val="18"/>
          <w:szCs w:val="18"/>
        </w:rPr>
      </w:pPr>
      <w:r w:rsidRPr="000436BD">
        <w:rPr>
          <w:rFonts w:ascii="Corbel" w:hAnsi="Corbel" w:cs="Segoe UI"/>
          <w:sz w:val="18"/>
          <w:szCs w:val="18"/>
        </w:rPr>
        <w:t>Verejný obstarávateľ požaduje, aby uchádzač preukázal, že na plnení zmluvy, tzn. na poskytovaní služieb tvoriacich predmet zákazky sa bude podieľať riadiaci zamestnanec a osoba zodpovedná za poskytnutie služby (ďalej tiež „</w:t>
      </w:r>
      <w:r w:rsidR="000F764E">
        <w:rPr>
          <w:rFonts w:ascii="Corbel" w:hAnsi="Corbel" w:cs="Segoe UI"/>
          <w:sz w:val="18"/>
          <w:szCs w:val="18"/>
        </w:rPr>
        <w:t>kvalifikovaný špecialita</w:t>
      </w:r>
      <w:r w:rsidRPr="000436BD">
        <w:rPr>
          <w:rFonts w:ascii="Corbel" w:hAnsi="Corbel" w:cs="Segoe UI"/>
          <w:sz w:val="18"/>
          <w:szCs w:val="18"/>
        </w:rPr>
        <w:t xml:space="preserve">“) na minimálne nižšie uvedenej riadiacej pozícii, pričom tento </w:t>
      </w:r>
      <w:r w:rsidR="000F764E">
        <w:rPr>
          <w:rFonts w:ascii="Corbel" w:hAnsi="Corbel" w:cs="Segoe UI"/>
          <w:sz w:val="18"/>
          <w:szCs w:val="18"/>
        </w:rPr>
        <w:t>kvalifikovaný špecialista</w:t>
      </w:r>
      <w:r w:rsidRPr="000436BD">
        <w:rPr>
          <w:rFonts w:ascii="Corbel" w:hAnsi="Corbel" w:cs="Segoe UI"/>
          <w:sz w:val="18"/>
          <w:szCs w:val="18"/>
        </w:rPr>
        <w:t xml:space="preserve"> musí spĺňať nižšie uvedené minimálne odborné a kvalifikačné podmienky:</w:t>
      </w:r>
    </w:p>
    <w:p w14:paraId="566EF407" w14:textId="1EDC01DC" w:rsidR="00AB6CAE" w:rsidRPr="008E775F" w:rsidRDefault="00D46269" w:rsidP="008E775F">
      <w:pPr>
        <w:pStyle w:val="Default"/>
        <w:tabs>
          <w:tab w:val="center" w:pos="4535"/>
        </w:tabs>
        <w:jc w:val="both"/>
        <w:rPr>
          <w:rFonts w:ascii="Corbel" w:hAnsi="Corbel" w:cs="Segoe UI"/>
          <w:i/>
          <w:iCs/>
          <w:sz w:val="18"/>
          <w:szCs w:val="18"/>
          <w:u w:val="single"/>
        </w:rPr>
      </w:pPr>
      <w:r>
        <w:rPr>
          <w:rFonts w:ascii="Corbel" w:hAnsi="Corbel" w:cs="Segoe UI"/>
          <w:color w:val="auto"/>
          <w:sz w:val="18"/>
          <w:szCs w:val="18"/>
          <w:lang w:eastAsia="cs-CZ"/>
        </w:rPr>
        <w:tab/>
      </w:r>
    </w:p>
    <w:p w14:paraId="65395770" w14:textId="1A0DDB38" w:rsidR="00D46269" w:rsidRDefault="00E309FD" w:rsidP="00C22B47">
      <w:pPr>
        <w:rPr>
          <w:rFonts w:ascii="Corbel" w:hAnsi="Corbel"/>
        </w:rPr>
      </w:pPr>
      <w:r w:rsidRPr="003854E9">
        <w:rPr>
          <w:rFonts w:ascii="Corbel" w:hAnsi="Corbel"/>
          <w:sz w:val="18"/>
          <w:szCs w:val="18"/>
        </w:rPr>
        <w:t xml:space="preserve">Minimálne </w:t>
      </w:r>
      <w:r w:rsidR="0010786F" w:rsidRPr="003854E9">
        <w:rPr>
          <w:rFonts w:ascii="Corbel" w:hAnsi="Corbel"/>
          <w:sz w:val="18"/>
          <w:szCs w:val="18"/>
        </w:rPr>
        <w:t xml:space="preserve">jeden  </w:t>
      </w:r>
      <w:r w:rsidR="0010786F" w:rsidRPr="003854E9">
        <w:rPr>
          <w:rFonts w:ascii="Corbel" w:hAnsi="Corbel"/>
          <w:b/>
          <w:bCs/>
          <w:sz w:val="18"/>
          <w:szCs w:val="18"/>
        </w:rPr>
        <w:t>k</w:t>
      </w:r>
      <w:r w:rsidR="00D46269" w:rsidRPr="003854E9">
        <w:rPr>
          <w:rFonts w:ascii="Corbel" w:hAnsi="Corbel"/>
          <w:b/>
          <w:bCs/>
          <w:sz w:val="18"/>
          <w:szCs w:val="18"/>
        </w:rPr>
        <w:t>valifikovaný špecialist</w:t>
      </w:r>
      <w:r w:rsidR="00D46269" w:rsidRPr="00511531">
        <w:rPr>
          <w:rFonts w:ascii="Corbel" w:hAnsi="Corbel"/>
          <w:sz w:val="18"/>
          <w:szCs w:val="18"/>
        </w:rPr>
        <w:t>a</w:t>
      </w:r>
      <w:r w:rsidR="00D46269" w:rsidRPr="003854E9">
        <w:rPr>
          <w:rFonts w:ascii="Corbel" w:hAnsi="Corbel"/>
          <w:sz w:val="18"/>
          <w:szCs w:val="18"/>
        </w:rPr>
        <w:t xml:space="preserve"> č. 1</w:t>
      </w:r>
      <w:r w:rsidR="00DC32C6">
        <w:rPr>
          <w:rFonts w:ascii="Corbel" w:hAnsi="Corbel"/>
          <w:sz w:val="18"/>
          <w:szCs w:val="18"/>
        </w:rPr>
        <w:t xml:space="preserve"> </w:t>
      </w:r>
      <w:r w:rsidR="00973E21" w:rsidRPr="003854E9">
        <w:rPr>
          <w:rFonts w:ascii="Corbel" w:hAnsi="Corbel"/>
          <w:b/>
          <w:bCs/>
          <w:sz w:val="18"/>
          <w:szCs w:val="18"/>
        </w:rPr>
        <w:t xml:space="preserve">- </w:t>
      </w:r>
      <w:r w:rsidR="00D46269" w:rsidRPr="003854E9">
        <w:rPr>
          <w:rFonts w:ascii="Corbel" w:hAnsi="Corbel"/>
          <w:b/>
          <w:bCs/>
          <w:sz w:val="18"/>
          <w:szCs w:val="18"/>
        </w:rPr>
        <w:t xml:space="preserve"> Projektový manažér</w:t>
      </w:r>
      <w:r w:rsidR="00D27593" w:rsidRPr="003854E9">
        <w:rPr>
          <w:rFonts w:ascii="Corbel" w:hAnsi="Corbel"/>
          <w:sz w:val="18"/>
          <w:szCs w:val="18"/>
        </w:rPr>
        <w:t xml:space="preserve"> </w:t>
      </w:r>
      <w:r w:rsidR="00B64BCB" w:rsidRPr="003854E9">
        <w:rPr>
          <w:rFonts w:ascii="Corbel" w:hAnsi="Corbel"/>
          <w:sz w:val="18"/>
          <w:szCs w:val="18"/>
        </w:rPr>
        <w:t xml:space="preserve">, ktorý spĺňa </w:t>
      </w:r>
      <w:r w:rsidR="00426E94" w:rsidRPr="003854E9">
        <w:rPr>
          <w:rFonts w:ascii="Corbel" w:hAnsi="Corbel"/>
          <w:sz w:val="18"/>
          <w:szCs w:val="18"/>
        </w:rPr>
        <w:t>a preukáže nasledovné minimálne požiadavky</w:t>
      </w:r>
      <w:r w:rsidR="00652569">
        <w:rPr>
          <w:rFonts w:ascii="Corbel" w:hAnsi="Corbel"/>
        </w:rPr>
        <w:t>:</w:t>
      </w:r>
    </w:p>
    <w:p w14:paraId="01B5C6E8" w14:textId="77777777" w:rsidR="00652569" w:rsidRPr="00D46269" w:rsidRDefault="00652569" w:rsidP="00652569">
      <w:pPr>
        <w:ind w:left="720"/>
        <w:rPr>
          <w:rFonts w:ascii="Corbel" w:hAnsi="Corbel" w:cs="Calibri"/>
          <w:lang w:eastAsia="en-US"/>
        </w:rPr>
      </w:pPr>
    </w:p>
    <w:p w14:paraId="63DC5A5F" w14:textId="7B498937" w:rsidR="00D46269" w:rsidRPr="003B1A3A" w:rsidRDefault="00D46269" w:rsidP="003B1A3A">
      <w:pPr>
        <w:numPr>
          <w:ilvl w:val="0"/>
          <w:numId w:val="27"/>
        </w:numPr>
        <w:spacing w:after="120"/>
        <w:ind w:left="714" w:hanging="357"/>
        <w:jc w:val="both"/>
        <w:rPr>
          <w:rFonts w:ascii="Corbel" w:hAnsi="Corbel"/>
          <w:sz w:val="18"/>
          <w:szCs w:val="18"/>
        </w:rPr>
      </w:pPr>
      <w:r w:rsidRPr="003854E9">
        <w:rPr>
          <w:rFonts w:ascii="Corbel" w:hAnsi="Corbel"/>
          <w:sz w:val="18"/>
          <w:szCs w:val="18"/>
        </w:rPr>
        <w:t xml:space="preserve">minimálne </w:t>
      </w:r>
      <w:r w:rsidRPr="003854E9">
        <w:rPr>
          <w:rFonts w:ascii="Corbel" w:hAnsi="Corbel"/>
          <w:b/>
          <w:bCs/>
          <w:sz w:val="18"/>
          <w:szCs w:val="18"/>
        </w:rPr>
        <w:t>3-ročné praktické skúsenosti</w:t>
      </w:r>
      <w:r w:rsidRPr="003854E9">
        <w:rPr>
          <w:rFonts w:ascii="Corbel" w:hAnsi="Corbel"/>
          <w:sz w:val="18"/>
          <w:szCs w:val="18"/>
        </w:rPr>
        <w:t xml:space="preserve"> (odborná prax) v oblasti projektového riadenia IT projektov; túto </w:t>
      </w:r>
      <w:r w:rsidRPr="003B1A3A">
        <w:rPr>
          <w:rFonts w:ascii="Corbel" w:hAnsi="Corbel"/>
          <w:sz w:val="18"/>
          <w:szCs w:val="18"/>
        </w:rPr>
        <w:t>podmienku účasti uchádzač preukáže profesijným životopisom;</w:t>
      </w:r>
    </w:p>
    <w:p w14:paraId="1783E3ED" w14:textId="6AFD49F1" w:rsidR="00D46269" w:rsidRPr="003B1A3A" w:rsidRDefault="00D46269" w:rsidP="003B1A3A">
      <w:pPr>
        <w:numPr>
          <w:ilvl w:val="0"/>
          <w:numId w:val="27"/>
        </w:numPr>
        <w:jc w:val="both"/>
        <w:rPr>
          <w:rFonts w:ascii="Corbel" w:hAnsi="Corbel"/>
          <w:sz w:val="18"/>
          <w:szCs w:val="18"/>
        </w:rPr>
      </w:pPr>
      <w:r w:rsidRPr="003B1A3A">
        <w:rPr>
          <w:rFonts w:ascii="Corbel" w:hAnsi="Corbel"/>
          <w:sz w:val="18"/>
          <w:szCs w:val="18"/>
        </w:rPr>
        <w:t xml:space="preserve">minimálne </w:t>
      </w:r>
      <w:r w:rsidRPr="003B1A3A">
        <w:rPr>
          <w:rFonts w:ascii="Corbel" w:hAnsi="Corbel"/>
          <w:b/>
          <w:bCs/>
          <w:sz w:val="18"/>
          <w:szCs w:val="18"/>
        </w:rPr>
        <w:t>5</w:t>
      </w:r>
      <w:r w:rsidR="00490EB0" w:rsidRPr="003B1A3A">
        <w:rPr>
          <w:rFonts w:ascii="Corbel" w:hAnsi="Corbel"/>
          <w:b/>
          <w:bCs/>
          <w:sz w:val="18"/>
          <w:szCs w:val="18"/>
        </w:rPr>
        <w:t xml:space="preserve"> </w:t>
      </w:r>
      <w:r w:rsidRPr="003B1A3A">
        <w:rPr>
          <w:rFonts w:ascii="Corbel" w:hAnsi="Corbel"/>
          <w:b/>
          <w:bCs/>
          <w:sz w:val="18"/>
          <w:szCs w:val="18"/>
        </w:rPr>
        <w:t>praktických skúseností</w:t>
      </w:r>
      <w:r w:rsidRPr="003B1A3A">
        <w:rPr>
          <w:rFonts w:ascii="Corbel" w:hAnsi="Corbel"/>
          <w:sz w:val="18"/>
          <w:szCs w:val="18"/>
        </w:rPr>
        <w:t xml:space="preserve"> (odborná prax)</w:t>
      </w:r>
      <w:r w:rsidR="00A73770" w:rsidRPr="003B1A3A">
        <w:rPr>
          <w:rFonts w:ascii="Aptos" w:hAnsi="Aptos"/>
        </w:rPr>
        <w:t xml:space="preserve"> </w:t>
      </w:r>
      <w:r w:rsidR="00A73770" w:rsidRPr="003B1A3A">
        <w:rPr>
          <w:rFonts w:ascii="Corbel" w:hAnsi="Corbel"/>
          <w:sz w:val="18"/>
          <w:szCs w:val="18"/>
        </w:rPr>
        <w:t xml:space="preserve">s realizáciou projektov v pozícii projektového manažéra </w:t>
      </w:r>
      <w:r w:rsidR="00C152FC" w:rsidRPr="003B1A3A">
        <w:rPr>
          <w:rFonts w:ascii="Corbel" w:hAnsi="Corbel"/>
          <w:sz w:val="18"/>
          <w:szCs w:val="18"/>
        </w:rPr>
        <w:t xml:space="preserve">        </w:t>
      </w:r>
      <w:r w:rsidR="00A73770" w:rsidRPr="003B1A3A">
        <w:rPr>
          <w:rFonts w:ascii="Corbel" w:hAnsi="Corbel"/>
          <w:sz w:val="18"/>
          <w:szCs w:val="18"/>
        </w:rPr>
        <w:t>v oblasti IT, pričom minimálne tri projekty musia byť zamerané na digitalizáciu, implementáciu alebo podporu SW riešenia zabezpečujúceho elektronické spracovanie spisov a administratívnych procesov</w:t>
      </w:r>
      <w:r w:rsidR="006F2FB2" w:rsidRPr="003B1A3A">
        <w:rPr>
          <w:rFonts w:ascii="Corbel" w:hAnsi="Corbel"/>
          <w:sz w:val="18"/>
          <w:szCs w:val="18"/>
        </w:rPr>
        <w:t xml:space="preserve"> </w:t>
      </w:r>
      <w:proofErr w:type="spellStart"/>
      <w:r w:rsidR="006F2FB2" w:rsidRPr="003B1A3A">
        <w:rPr>
          <w:rFonts w:ascii="Corbel" w:hAnsi="Corbel"/>
          <w:sz w:val="18"/>
          <w:szCs w:val="18"/>
        </w:rPr>
        <w:t>t.j</w:t>
      </w:r>
      <w:proofErr w:type="spellEnd"/>
      <w:r w:rsidR="006F2FB2" w:rsidRPr="003B1A3A">
        <w:rPr>
          <w:rFonts w:ascii="Corbel" w:hAnsi="Corbel"/>
          <w:sz w:val="18"/>
          <w:szCs w:val="18"/>
        </w:rPr>
        <w:t>. registratúrny systém s vysokým stupňom zhody s požiadavkami výnosu č. 525/2011 Z. z., túto podmienku účasti uchádzač preukáže profesijným</w:t>
      </w:r>
      <w:r w:rsidR="006271D9" w:rsidRPr="003B1A3A">
        <w:rPr>
          <w:rFonts w:ascii="Corbel" w:hAnsi="Corbel"/>
          <w:sz w:val="18"/>
          <w:szCs w:val="18"/>
        </w:rPr>
        <w:t xml:space="preserve"> </w:t>
      </w:r>
      <w:r w:rsidR="006F2FB2" w:rsidRPr="003B1A3A">
        <w:rPr>
          <w:rFonts w:ascii="Corbel" w:hAnsi="Corbel"/>
          <w:sz w:val="18"/>
          <w:szCs w:val="18"/>
        </w:rPr>
        <w:t>životopisom;</w:t>
      </w:r>
      <w:r w:rsidR="006271D9" w:rsidRPr="003B1A3A">
        <w:rPr>
          <w:rFonts w:ascii="Corbel" w:hAnsi="Corbel"/>
          <w:sz w:val="18"/>
          <w:szCs w:val="18"/>
        </w:rPr>
        <w:t xml:space="preserve"> </w:t>
      </w:r>
    </w:p>
    <w:p w14:paraId="39CBC6C7" w14:textId="77777777" w:rsidR="00D46269" w:rsidRPr="00D46269" w:rsidRDefault="00D46269" w:rsidP="00D46269">
      <w:pPr>
        <w:rPr>
          <w:rFonts w:ascii="Corbel" w:hAnsi="Corbel"/>
        </w:rPr>
      </w:pPr>
    </w:p>
    <w:p w14:paraId="5995854D" w14:textId="1C0958F1" w:rsidR="00D46269" w:rsidRPr="003854E9" w:rsidRDefault="00AE246A" w:rsidP="00D46269">
      <w:pPr>
        <w:rPr>
          <w:rFonts w:ascii="Corbel" w:hAnsi="Corbel"/>
          <w:sz w:val="18"/>
          <w:szCs w:val="18"/>
        </w:rPr>
      </w:pPr>
      <w:r w:rsidRPr="003854E9">
        <w:rPr>
          <w:rFonts w:ascii="Corbel" w:hAnsi="Corbel"/>
          <w:sz w:val="18"/>
          <w:szCs w:val="18"/>
        </w:rPr>
        <w:t xml:space="preserve">Minimálne jeden </w:t>
      </w:r>
      <w:r w:rsidR="00B40C88" w:rsidRPr="003854E9">
        <w:rPr>
          <w:rFonts w:ascii="Corbel" w:hAnsi="Corbel"/>
          <w:sz w:val="18"/>
          <w:szCs w:val="18"/>
        </w:rPr>
        <w:t xml:space="preserve"> </w:t>
      </w:r>
      <w:r w:rsidR="00B40C88" w:rsidRPr="003854E9">
        <w:rPr>
          <w:rFonts w:ascii="Corbel" w:hAnsi="Corbel"/>
          <w:b/>
          <w:bCs/>
          <w:sz w:val="18"/>
          <w:szCs w:val="18"/>
        </w:rPr>
        <w:t>k</w:t>
      </w:r>
      <w:r w:rsidR="00D46269" w:rsidRPr="003854E9">
        <w:rPr>
          <w:rFonts w:ascii="Corbel" w:hAnsi="Corbel"/>
          <w:b/>
          <w:bCs/>
          <w:sz w:val="18"/>
          <w:szCs w:val="18"/>
        </w:rPr>
        <w:t>valifikovaný špecialista</w:t>
      </w:r>
      <w:r w:rsidR="00D46269" w:rsidRPr="00511531">
        <w:rPr>
          <w:rFonts w:ascii="Corbel" w:hAnsi="Corbel"/>
          <w:b/>
          <w:sz w:val="18"/>
          <w:szCs w:val="18"/>
        </w:rPr>
        <w:t xml:space="preserve"> č. 2</w:t>
      </w:r>
      <w:r w:rsidR="00D46269" w:rsidRPr="003854E9">
        <w:rPr>
          <w:rFonts w:ascii="Corbel" w:hAnsi="Corbel"/>
          <w:sz w:val="18"/>
          <w:szCs w:val="18"/>
        </w:rPr>
        <w:t xml:space="preserve"> </w:t>
      </w:r>
      <w:r w:rsidR="00B40C88" w:rsidRPr="003854E9">
        <w:rPr>
          <w:rFonts w:ascii="Corbel" w:hAnsi="Corbel"/>
          <w:sz w:val="18"/>
          <w:szCs w:val="18"/>
        </w:rPr>
        <w:t xml:space="preserve">- </w:t>
      </w:r>
      <w:r w:rsidR="00D46269" w:rsidRPr="003854E9">
        <w:rPr>
          <w:rFonts w:ascii="Corbel" w:hAnsi="Corbel"/>
          <w:b/>
          <w:bCs/>
          <w:sz w:val="18"/>
          <w:szCs w:val="18"/>
        </w:rPr>
        <w:t>Procesný analytik</w:t>
      </w:r>
      <w:r w:rsidR="00D46269" w:rsidRPr="003854E9">
        <w:rPr>
          <w:rFonts w:ascii="Corbel" w:hAnsi="Corbel"/>
          <w:sz w:val="18"/>
          <w:szCs w:val="18"/>
        </w:rPr>
        <w:t>, špecialista v oblasti analýzy a modelovania procesov na SW platforme pre elektronické spracovanie spisov a administratívnych procesov)</w:t>
      </w:r>
    </w:p>
    <w:p w14:paraId="44C084E3" w14:textId="77777777" w:rsidR="00733B5A" w:rsidRPr="003854E9" w:rsidRDefault="00733B5A" w:rsidP="00D46269">
      <w:pPr>
        <w:rPr>
          <w:rFonts w:ascii="Corbel" w:hAnsi="Corbel"/>
          <w:sz w:val="18"/>
          <w:szCs w:val="18"/>
        </w:rPr>
      </w:pPr>
    </w:p>
    <w:p w14:paraId="5827BFFA" w14:textId="51F8309C" w:rsidR="00D46269" w:rsidRPr="003854E9" w:rsidRDefault="00D46269" w:rsidP="002144A8">
      <w:pPr>
        <w:numPr>
          <w:ilvl w:val="0"/>
          <w:numId w:val="28"/>
        </w:numPr>
        <w:spacing w:after="120"/>
        <w:ind w:left="714" w:hanging="357"/>
        <w:jc w:val="both"/>
        <w:rPr>
          <w:rFonts w:ascii="Corbel" w:hAnsi="Corbel"/>
          <w:sz w:val="18"/>
          <w:szCs w:val="18"/>
        </w:rPr>
      </w:pPr>
      <w:r w:rsidRPr="003854E9">
        <w:rPr>
          <w:rFonts w:ascii="Corbel" w:hAnsi="Corbel"/>
          <w:sz w:val="18"/>
          <w:szCs w:val="18"/>
        </w:rPr>
        <w:t xml:space="preserve">minimálne </w:t>
      </w:r>
      <w:r w:rsidRPr="003854E9">
        <w:rPr>
          <w:rFonts w:ascii="Corbel" w:hAnsi="Corbel"/>
          <w:b/>
          <w:bCs/>
          <w:sz w:val="18"/>
          <w:szCs w:val="18"/>
        </w:rPr>
        <w:t>3-ročné praktické skúsenosti</w:t>
      </w:r>
      <w:r w:rsidRPr="003854E9">
        <w:rPr>
          <w:rFonts w:ascii="Corbel" w:hAnsi="Corbel"/>
          <w:sz w:val="18"/>
          <w:szCs w:val="18"/>
        </w:rPr>
        <w:t xml:space="preserve"> (odborná prax) v oblasti procesnej analýzy a modelovania procesov elektronického spracovania dokumentov a administratívnych procesov; túto podmienku účasti uchádzač preukáže profesijným životopisom;</w:t>
      </w:r>
    </w:p>
    <w:p w14:paraId="07FCADF8" w14:textId="5217DE2D" w:rsidR="00D46269" w:rsidRPr="003854E9" w:rsidRDefault="00D46269" w:rsidP="002144A8">
      <w:pPr>
        <w:numPr>
          <w:ilvl w:val="0"/>
          <w:numId w:val="28"/>
        </w:numPr>
        <w:jc w:val="both"/>
        <w:rPr>
          <w:rFonts w:ascii="Corbel" w:hAnsi="Corbel"/>
          <w:sz w:val="18"/>
          <w:szCs w:val="18"/>
        </w:rPr>
      </w:pPr>
      <w:r w:rsidRPr="003854E9">
        <w:rPr>
          <w:rFonts w:ascii="Corbel" w:hAnsi="Corbel"/>
          <w:sz w:val="18"/>
          <w:szCs w:val="18"/>
        </w:rPr>
        <w:t xml:space="preserve">minimálne </w:t>
      </w:r>
      <w:r w:rsidRPr="003854E9">
        <w:rPr>
          <w:rFonts w:ascii="Corbel" w:hAnsi="Corbel"/>
          <w:b/>
          <w:bCs/>
          <w:sz w:val="18"/>
          <w:szCs w:val="18"/>
        </w:rPr>
        <w:t>5 (päť) praktických skúseností</w:t>
      </w:r>
      <w:r w:rsidRPr="003854E9">
        <w:rPr>
          <w:rFonts w:ascii="Corbel" w:hAnsi="Corbel"/>
          <w:sz w:val="18"/>
          <w:szCs w:val="18"/>
        </w:rPr>
        <w:t xml:space="preserve"> (odborná prax) s procesnou analýzou SW riešenia zabezpečujúceho digitalizáciu, elektronické spracovanie spisov a administratívnych procesov, pričom minimálne tri projekty musia byť zamerané na implementáciu alebo podporu SW riešenia zabezpečujúceho elektronické spracovanie spisov a administratívnych procesov </w:t>
      </w:r>
      <w:proofErr w:type="spellStart"/>
      <w:r w:rsidRPr="003854E9">
        <w:rPr>
          <w:rFonts w:ascii="Corbel" w:hAnsi="Corbel"/>
          <w:sz w:val="18"/>
          <w:szCs w:val="18"/>
        </w:rPr>
        <w:t>t.j</w:t>
      </w:r>
      <w:proofErr w:type="spellEnd"/>
      <w:r w:rsidRPr="003854E9">
        <w:rPr>
          <w:rFonts w:ascii="Corbel" w:hAnsi="Corbel"/>
          <w:sz w:val="18"/>
          <w:szCs w:val="18"/>
        </w:rPr>
        <w:t>. registratúrny systém s vysokým stupňom zhody s požiadavkami výnosu č. 525/2011 Z. z..; uchádzač túto podmienku preukáže profesijným životopisom;</w:t>
      </w:r>
    </w:p>
    <w:p w14:paraId="03AAB5E6" w14:textId="77777777" w:rsidR="00D46269" w:rsidRPr="00D46269" w:rsidRDefault="00D46269" w:rsidP="00D46269">
      <w:pPr>
        <w:rPr>
          <w:rFonts w:ascii="Corbel" w:hAnsi="Corbel"/>
        </w:rPr>
      </w:pPr>
    </w:p>
    <w:p w14:paraId="4710F1E0" w14:textId="2EA32AAC" w:rsidR="00D46269" w:rsidRPr="003854E9" w:rsidRDefault="00494035" w:rsidP="00D46269">
      <w:pPr>
        <w:rPr>
          <w:rFonts w:ascii="Corbel" w:hAnsi="Corbel"/>
          <w:sz w:val="18"/>
          <w:szCs w:val="18"/>
        </w:rPr>
      </w:pPr>
      <w:r w:rsidRPr="003854E9">
        <w:rPr>
          <w:rFonts w:ascii="Corbel" w:hAnsi="Corbel"/>
          <w:sz w:val="18"/>
          <w:szCs w:val="18"/>
        </w:rPr>
        <w:t>Minimálne jeden</w:t>
      </w:r>
      <w:r w:rsidRPr="00764472">
        <w:rPr>
          <w:rFonts w:ascii="Corbel" w:hAnsi="Corbel"/>
          <w:b/>
          <w:bCs/>
          <w:sz w:val="18"/>
          <w:szCs w:val="18"/>
        </w:rPr>
        <w:t xml:space="preserve"> </w:t>
      </w:r>
      <w:r w:rsidR="00E14DA1" w:rsidRPr="00764472">
        <w:rPr>
          <w:rFonts w:ascii="Corbel" w:hAnsi="Corbel"/>
          <w:b/>
          <w:bCs/>
          <w:sz w:val="18"/>
          <w:szCs w:val="18"/>
        </w:rPr>
        <w:t>k</w:t>
      </w:r>
      <w:r w:rsidR="00D46269" w:rsidRPr="00764472">
        <w:rPr>
          <w:rFonts w:ascii="Corbel" w:hAnsi="Corbel"/>
          <w:b/>
          <w:bCs/>
          <w:sz w:val="18"/>
          <w:szCs w:val="18"/>
        </w:rPr>
        <w:t xml:space="preserve">valifikovaný špecialista </w:t>
      </w:r>
      <w:r w:rsidR="0029198B" w:rsidRPr="00511531">
        <w:rPr>
          <w:rFonts w:ascii="Corbel" w:hAnsi="Corbel"/>
          <w:b/>
          <w:sz w:val="18"/>
          <w:szCs w:val="18"/>
        </w:rPr>
        <w:t xml:space="preserve">č. </w:t>
      </w:r>
      <w:r w:rsidR="00E14DA1" w:rsidRPr="00511531">
        <w:rPr>
          <w:rFonts w:ascii="Corbel" w:hAnsi="Corbel"/>
          <w:b/>
          <w:sz w:val="18"/>
          <w:szCs w:val="18"/>
        </w:rPr>
        <w:t>3</w:t>
      </w:r>
      <w:r w:rsidR="0029198B">
        <w:rPr>
          <w:rFonts w:ascii="Corbel" w:hAnsi="Corbel"/>
          <w:b/>
          <w:bCs/>
          <w:sz w:val="18"/>
          <w:szCs w:val="18"/>
        </w:rPr>
        <w:t xml:space="preserve"> </w:t>
      </w:r>
      <w:r w:rsidR="00E14DA1" w:rsidRPr="003854E9">
        <w:rPr>
          <w:rFonts w:ascii="Corbel" w:hAnsi="Corbel"/>
          <w:sz w:val="18"/>
          <w:szCs w:val="18"/>
        </w:rPr>
        <w:t xml:space="preserve">- </w:t>
      </w:r>
      <w:r w:rsidR="00D46269" w:rsidRPr="003854E9">
        <w:rPr>
          <w:rFonts w:ascii="Corbel" w:hAnsi="Corbel"/>
          <w:sz w:val="18"/>
          <w:szCs w:val="18"/>
        </w:rPr>
        <w:t xml:space="preserve"> </w:t>
      </w:r>
      <w:r w:rsidR="00D46269" w:rsidRPr="003854E9">
        <w:rPr>
          <w:rFonts w:ascii="Corbel" w:hAnsi="Corbel"/>
          <w:b/>
          <w:bCs/>
          <w:sz w:val="18"/>
          <w:szCs w:val="18"/>
        </w:rPr>
        <w:t>Špecialista pre elektronickú registratúru / programátor na elektronické spracovanie spisov a administratívnych procesov</w:t>
      </w:r>
    </w:p>
    <w:p w14:paraId="2BEBE0A6" w14:textId="77777777" w:rsidR="00885C3F" w:rsidRPr="003854E9" w:rsidRDefault="00885C3F" w:rsidP="00D46269">
      <w:pPr>
        <w:rPr>
          <w:rFonts w:ascii="Corbel" w:hAnsi="Corbel"/>
          <w:sz w:val="18"/>
          <w:szCs w:val="18"/>
        </w:rPr>
      </w:pPr>
    </w:p>
    <w:p w14:paraId="701BF67D" w14:textId="6DEA16F8" w:rsidR="00D46269" w:rsidRPr="003854E9" w:rsidRDefault="00D46269" w:rsidP="00FB335F">
      <w:pPr>
        <w:numPr>
          <w:ilvl w:val="0"/>
          <w:numId w:val="29"/>
        </w:numPr>
        <w:spacing w:after="120"/>
        <w:ind w:left="714" w:hanging="357"/>
        <w:rPr>
          <w:rFonts w:ascii="Corbel" w:hAnsi="Corbel"/>
          <w:sz w:val="18"/>
          <w:szCs w:val="18"/>
        </w:rPr>
      </w:pPr>
      <w:r w:rsidRPr="003854E9">
        <w:rPr>
          <w:rFonts w:ascii="Corbel" w:hAnsi="Corbel"/>
          <w:sz w:val="18"/>
          <w:szCs w:val="18"/>
        </w:rPr>
        <w:t xml:space="preserve">minimálne </w:t>
      </w:r>
      <w:r w:rsidRPr="003854E9">
        <w:rPr>
          <w:rFonts w:ascii="Corbel" w:hAnsi="Corbel"/>
          <w:b/>
          <w:bCs/>
          <w:sz w:val="18"/>
          <w:szCs w:val="18"/>
        </w:rPr>
        <w:t>3-ročné skúsenosti</w:t>
      </w:r>
      <w:r w:rsidRPr="003854E9">
        <w:rPr>
          <w:rFonts w:ascii="Corbel" w:hAnsi="Corbel"/>
          <w:sz w:val="18"/>
          <w:szCs w:val="18"/>
        </w:rPr>
        <w:t xml:space="preserve"> (odborná prax) v oblasti návrhu architektúry a vývoja SW riešení pre digitalizáciu, elektronické spracovanie dokumentov a administratívnych procesov; túto podmienku účasti uchádzač preukáže profesijným životopisom;</w:t>
      </w:r>
    </w:p>
    <w:p w14:paraId="52EE5E1D" w14:textId="67150458" w:rsidR="00A11565" w:rsidRDefault="00D46269" w:rsidP="001741C9">
      <w:pPr>
        <w:pStyle w:val="Default"/>
        <w:ind w:left="720"/>
        <w:jc w:val="both"/>
        <w:rPr>
          <w:rFonts w:ascii="Corbel" w:hAnsi="Corbel" w:cs="Segoe UI"/>
          <w:i/>
          <w:iCs/>
          <w:color w:val="auto"/>
          <w:sz w:val="18"/>
          <w:szCs w:val="18"/>
          <w:u w:val="single"/>
          <w:lang w:eastAsia="cs-CZ"/>
        </w:rPr>
      </w:pPr>
      <w:r w:rsidRPr="003854E9">
        <w:rPr>
          <w:rFonts w:ascii="Corbel" w:hAnsi="Corbel"/>
          <w:sz w:val="18"/>
          <w:szCs w:val="18"/>
        </w:rPr>
        <w:t xml:space="preserve">minimálne </w:t>
      </w:r>
      <w:r w:rsidRPr="003854E9">
        <w:rPr>
          <w:rFonts w:ascii="Corbel" w:hAnsi="Corbel"/>
          <w:b/>
          <w:bCs/>
          <w:sz w:val="18"/>
          <w:szCs w:val="18"/>
        </w:rPr>
        <w:t>5 praktických skúseností</w:t>
      </w:r>
      <w:r w:rsidRPr="003854E9">
        <w:rPr>
          <w:rFonts w:ascii="Corbel" w:hAnsi="Corbel"/>
          <w:sz w:val="18"/>
          <w:szCs w:val="18"/>
        </w:rPr>
        <w:t xml:space="preserve"> (odborná prax) s návrhom architektúry a programovaním SW riešení zabezpečujúcich elektronické spracovanie dokumentov a administratívnych procesov s integráciou OCR systémov, ako aj integráciou na softvéry tretích strán; túto podmienku účasti uchádzač preukáže profesijným životopisom;</w:t>
      </w:r>
    </w:p>
    <w:p w14:paraId="2C56E133" w14:textId="77777777" w:rsidR="00F11128" w:rsidRDefault="00F11128" w:rsidP="00A11565">
      <w:pPr>
        <w:pStyle w:val="Default"/>
        <w:ind w:left="720"/>
        <w:jc w:val="both"/>
        <w:rPr>
          <w:rFonts w:ascii="Corbel" w:hAnsi="Corbel" w:cs="Segoe UI"/>
          <w:i/>
          <w:iCs/>
          <w:color w:val="auto"/>
          <w:sz w:val="18"/>
          <w:szCs w:val="18"/>
          <w:u w:val="single"/>
          <w:lang w:eastAsia="cs-CZ"/>
        </w:rPr>
      </w:pPr>
    </w:p>
    <w:p w14:paraId="592F1116" w14:textId="77777777" w:rsidR="00F16914" w:rsidRDefault="00D955F1" w:rsidP="00F16914">
      <w:pPr>
        <w:pStyle w:val="Default"/>
        <w:numPr>
          <w:ilvl w:val="2"/>
          <w:numId w:val="26"/>
        </w:numPr>
        <w:jc w:val="both"/>
        <w:rPr>
          <w:rFonts w:ascii="Corbel" w:hAnsi="Corbel" w:cs="Segoe UI"/>
          <w:i/>
          <w:iCs/>
          <w:color w:val="auto"/>
          <w:sz w:val="18"/>
          <w:szCs w:val="18"/>
          <w:u w:val="single"/>
          <w:lang w:eastAsia="cs-CZ"/>
        </w:rPr>
      </w:pPr>
      <w:r>
        <w:rPr>
          <w:rFonts w:ascii="Corbel" w:hAnsi="Corbel" w:cs="Segoe UI"/>
          <w:i/>
          <w:iCs/>
          <w:color w:val="auto"/>
          <w:sz w:val="18"/>
          <w:szCs w:val="18"/>
          <w:u w:val="single"/>
          <w:lang w:eastAsia="cs-CZ"/>
        </w:rPr>
        <w:t xml:space="preserve">§34 ods. 1. písm. m)  - </w:t>
      </w:r>
      <w:r w:rsidR="00462F4F">
        <w:rPr>
          <w:rFonts w:ascii="Corbel" w:hAnsi="Corbel" w:cs="Segoe UI"/>
          <w:i/>
          <w:iCs/>
          <w:color w:val="auto"/>
          <w:sz w:val="18"/>
          <w:szCs w:val="18"/>
          <w:u w:val="single"/>
          <w:lang w:eastAsia="cs-CZ"/>
        </w:rPr>
        <w:t xml:space="preserve">predloženie </w:t>
      </w:r>
      <w:r w:rsidR="009C655E">
        <w:rPr>
          <w:rFonts w:ascii="Corbel" w:hAnsi="Corbel" w:cs="Segoe UI"/>
          <w:i/>
          <w:iCs/>
          <w:color w:val="auto"/>
          <w:sz w:val="18"/>
          <w:szCs w:val="18"/>
          <w:u w:val="single"/>
          <w:lang w:eastAsia="cs-CZ"/>
        </w:rPr>
        <w:t>vzork</w:t>
      </w:r>
      <w:r w:rsidR="00462F4F">
        <w:rPr>
          <w:rFonts w:ascii="Corbel" w:hAnsi="Corbel" w:cs="Segoe UI"/>
          <w:i/>
          <w:iCs/>
          <w:color w:val="auto"/>
          <w:sz w:val="18"/>
          <w:szCs w:val="18"/>
          <w:u w:val="single"/>
          <w:lang w:eastAsia="cs-CZ"/>
        </w:rPr>
        <w:t xml:space="preserve">y </w:t>
      </w:r>
      <w:r w:rsidR="00CA3EA8">
        <w:rPr>
          <w:rFonts w:ascii="Corbel" w:hAnsi="Corbel" w:cs="Segoe UI"/>
          <w:i/>
          <w:iCs/>
          <w:color w:val="auto"/>
          <w:sz w:val="18"/>
          <w:szCs w:val="18"/>
          <w:u w:val="single"/>
          <w:lang w:eastAsia="cs-CZ"/>
        </w:rPr>
        <w:t>–</w:t>
      </w:r>
      <w:r w:rsidR="00462F4F">
        <w:rPr>
          <w:rFonts w:ascii="Corbel" w:hAnsi="Corbel" w:cs="Segoe UI"/>
          <w:i/>
          <w:iCs/>
          <w:color w:val="auto"/>
          <w:sz w:val="18"/>
          <w:szCs w:val="18"/>
          <w:u w:val="single"/>
          <w:lang w:eastAsia="cs-CZ"/>
        </w:rPr>
        <w:t xml:space="preserve"> </w:t>
      </w:r>
      <w:r w:rsidR="00CA3EA8">
        <w:rPr>
          <w:rFonts w:ascii="Corbel" w:hAnsi="Corbel" w:cs="Segoe UI"/>
          <w:i/>
          <w:iCs/>
          <w:color w:val="auto"/>
          <w:sz w:val="18"/>
          <w:szCs w:val="18"/>
          <w:u w:val="single"/>
          <w:lang w:eastAsia="cs-CZ"/>
        </w:rPr>
        <w:t>testovacia verzia systému</w:t>
      </w:r>
    </w:p>
    <w:p w14:paraId="19898F05" w14:textId="77777777" w:rsidR="001605DE" w:rsidRPr="000572F4" w:rsidRDefault="002A3168" w:rsidP="00F16914">
      <w:pPr>
        <w:pStyle w:val="Default"/>
        <w:ind w:left="720"/>
        <w:jc w:val="both"/>
        <w:rPr>
          <w:rFonts w:ascii="Corbel" w:eastAsia="Calibri" w:hAnsi="Corbel"/>
          <w:sz w:val="18"/>
          <w:szCs w:val="18"/>
        </w:rPr>
      </w:pPr>
      <w:r w:rsidRPr="000572F4">
        <w:rPr>
          <w:rFonts w:ascii="Corbel" w:eastAsia="Calibri" w:hAnsi="Corbel"/>
          <w:sz w:val="18"/>
          <w:szCs w:val="18"/>
        </w:rPr>
        <w:t xml:space="preserve">Minimálna </w:t>
      </w:r>
      <w:r w:rsidR="001605DE" w:rsidRPr="000572F4">
        <w:rPr>
          <w:rFonts w:ascii="Corbel" w:eastAsia="Calibri" w:hAnsi="Corbel"/>
          <w:sz w:val="18"/>
          <w:szCs w:val="18"/>
        </w:rPr>
        <w:t>požadovaná úroveň štandardov:</w:t>
      </w:r>
    </w:p>
    <w:p w14:paraId="63D280D6" w14:textId="7C5887C5" w:rsidR="00F11128" w:rsidRDefault="00F11128" w:rsidP="00F16914">
      <w:pPr>
        <w:pStyle w:val="Default"/>
        <w:ind w:left="720"/>
        <w:jc w:val="both"/>
        <w:rPr>
          <w:rFonts w:ascii="Corbel" w:eastAsia="Calibri" w:hAnsi="Corbel"/>
          <w:sz w:val="18"/>
          <w:szCs w:val="18"/>
        </w:rPr>
      </w:pPr>
      <w:r w:rsidRPr="000572F4">
        <w:rPr>
          <w:rFonts w:ascii="Corbel" w:eastAsia="Calibri" w:hAnsi="Corbel"/>
          <w:sz w:val="18"/>
          <w:szCs w:val="18"/>
        </w:rPr>
        <w:t xml:space="preserve">Verejný obstarávateľ požaduje predloženie testovacej verzie systému (funkčného, integračného, záťažového testovania a testovania dostupnosti registratúrneho systému vrátane zaškolenia zamestnancov objednávateľa na </w:t>
      </w:r>
      <w:r w:rsidRPr="000572F4">
        <w:rPr>
          <w:rFonts w:ascii="Corbel" w:eastAsia="Calibri" w:hAnsi="Corbel"/>
          <w:sz w:val="18"/>
          <w:szCs w:val="18"/>
        </w:rPr>
        <w:lastRenderedPageBreak/>
        <w:t xml:space="preserve">vykonanie </w:t>
      </w:r>
      <w:r w:rsidRPr="003876B1">
        <w:rPr>
          <w:rFonts w:ascii="Corbel" w:eastAsia="Calibri" w:hAnsi="Corbel"/>
          <w:sz w:val="18"/>
          <w:szCs w:val="18"/>
        </w:rPr>
        <w:t>testovania</w:t>
      </w:r>
      <w:r w:rsidRPr="000572F4">
        <w:rPr>
          <w:rFonts w:ascii="Corbel" w:hAnsi="Corbel"/>
          <w:sz w:val="18"/>
          <w:szCs w:val="18"/>
        </w:rPr>
        <w:t xml:space="preserve">). </w:t>
      </w:r>
      <w:r w:rsidRPr="003876B1">
        <w:rPr>
          <w:rFonts w:ascii="Corbel" w:eastAsia="Calibri" w:hAnsi="Corbel"/>
          <w:sz w:val="18"/>
          <w:szCs w:val="18"/>
        </w:rPr>
        <w:t>Súčasťou etapy bude vytvorenie testovacej dokumentácie a používateľskej dokumentácie pre účely testovania.</w:t>
      </w:r>
    </w:p>
    <w:p w14:paraId="533299E1" w14:textId="56B28177" w:rsidR="004431D9" w:rsidRDefault="00AA7322" w:rsidP="000572F4">
      <w:pPr>
        <w:tabs>
          <w:tab w:val="clear" w:pos="2160"/>
          <w:tab w:val="clear" w:pos="2880"/>
          <w:tab w:val="clear" w:pos="4500"/>
        </w:tabs>
        <w:spacing w:line="259" w:lineRule="auto"/>
        <w:ind w:left="709"/>
        <w:contextualSpacing/>
        <w:jc w:val="both"/>
        <w:rPr>
          <w:rFonts w:ascii="Corbel" w:hAnsi="Corbel"/>
          <w:sz w:val="18"/>
          <w:szCs w:val="18"/>
        </w:rPr>
      </w:pPr>
      <w:r>
        <w:rPr>
          <w:rFonts w:ascii="Corbel" w:hAnsi="Corbel"/>
          <w:sz w:val="18"/>
          <w:szCs w:val="18"/>
        </w:rPr>
        <w:t>Bližší opis</w:t>
      </w:r>
      <w:r w:rsidR="007C0C42">
        <w:rPr>
          <w:rFonts w:ascii="Corbel" w:hAnsi="Corbel"/>
          <w:sz w:val="18"/>
          <w:szCs w:val="18"/>
        </w:rPr>
        <w:t xml:space="preserve"> metodiky vyhodnocovania vzorky – testovania demo verzie systému – je uvedený v prílohe č</w:t>
      </w:r>
      <w:r w:rsidR="007C0C42" w:rsidRPr="000572F4">
        <w:rPr>
          <w:rFonts w:ascii="Corbel" w:hAnsi="Corbel"/>
          <w:sz w:val="18"/>
          <w:szCs w:val="18"/>
        </w:rPr>
        <w:t>.</w:t>
      </w:r>
      <w:r w:rsidR="000572F4" w:rsidRPr="000572F4">
        <w:rPr>
          <w:rFonts w:ascii="Corbel" w:hAnsi="Corbel"/>
          <w:sz w:val="18"/>
          <w:szCs w:val="18"/>
        </w:rPr>
        <w:t>7 týchto súťažných podkladov</w:t>
      </w:r>
    </w:p>
    <w:p w14:paraId="192AAEF5" w14:textId="77777777" w:rsidR="000C1524" w:rsidRPr="00A15E71" w:rsidRDefault="000C1524" w:rsidP="006C0F10">
      <w:pPr>
        <w:jc w:val="both"/>
        <w:rPr>
          <w:rFonts w:ascii="Corbel" w:hAnsi="Corbel" w:cs="Segoe UI"/>
          <w:sz w:val="18"/>
          <w:szCs w:val="18"/>
        </w:rPr>
      </w:pPr>
    </w:p>
    <w:p w14:paraId="305A4BDB" w14:textId="52B56383" w:rsidR="00F849CA" w:rsidRPr="009312F4" w:rsidRDefault="000C1524" w:rsidP="009312F4">
      <w:pPr>
        <w:pStyle w:val="Default"/>
        <w:numPr>
          <w:ilvl w:val="1"/>
          <w:numId w:val="26"/>
        </w:numPr>
        <w:spacing w:after="240"/>
        <w:jc w:val="both"/>
        <w:rPr>
          <w:rFonts w:ascii="Corbel" w:hAnsi="Corbel" w:cs="Segoe UI"/>
          <w:b/>
          <w:bCs/>
          <w:i/>
          <w:iCs/>
          <w:color w:val="auto"/>
          <w:sz w:val="18"/>
          <w:szCs w:val="18"/>
          <w:u w:val="single"/>
          <w:lang w:eastAsia="cs-CZ"/>
        </w:rPr>
      </w:pPr>
      <w:r w:rsidRPr="00A15E71">
        <w:rPr>
          <w:rFonts w:ascii="Corbel" w:hAnsi="Corbel" w:cs="Segoe UI"/>
          <w:b/>
          <w:bCs/>
          <w:i/>
          <w:iCs/>
          <w:color w:val="auto"/>
          <w:sz w:val="18"/>
          <w:szCs w:val="18"/>
          <w:u w:val="single"/>
          <w:lang w:eastAsia="cs-CZ"/>
        </w:rPr>
        <w:t>Spoločn</w:t>
      </w:r>
      <w:r w:rsidR="008E1320" w:rsidRPr="00A15E71">
        <w:rPr>
          <w:rFonts w:ascii="Corbel" w:hAnsi="Corbel" w:cs="Segoe UI"/>
          <w:b/>
          <w:bCs/>
          <w:i/>
          <w:iCs/>
          <w:color w:val="auto"/>
          <w:sz w:val="18"/>
          <w:szCs w:val="18"/>
          <w:u w:val="single"/>
          <w:lang w:eastAsia="cs-CZ"/>
        </w:rPr>
        <w:t xml:space="preserve">é ustanovenia pre podmienky účasti podľa </w:t>
      </w:r>
      <w:r w:rsidR="007C081D" w:rsidRPr="00A15E71">
        <w:rPr>
          <w:rFonts w:ascii="Corbel" w:hAnsi="Corbel" w:cs="Segoe UI"/>
          <w:b/>
          <w:bCs/>
          <w:i/>
          <w:iCs/>
          <w:color w:val="auto"/>
          <w:sz w:val="18"/>
          <w:szCs w:val="18"/>
          <w:u w:val="single"/>
          <w:lang w:eastAsia="cs-CZ"/>
        </w:rPr>
        <w:t>§</w:t>
      </w:r>
      <w:r w:rsidR="008E1320" w:rsidRPr="00A15E71">
        <w:rPr>
          <w:rFonts w:ascii="Corbel" w:hAnsi="Corbel" w:cs="Segoe UI"/>
          <w:b/>
          <w:bCs/>
          <w:i/>
          <w:iCs/>
          <w:color w:val="auto"/>
          <w:sz w:val="18"/>
          <w:szCs w:val="18"/>
          <w:u w:val="single"/>
          <w:lang w:eastAsia="cs-CZ"/>
        </w:rPr>
        <w:t> 34 zákona</w:t>
      </w:r>
    </w:p>
    <w:p w14:paraId="0140EADD" w14:textId="77777777" w:rsidR="00A50857" w:rsidRDefault="007676EE" w:rsidP="00FB335F">
      <w:pPr>
        <w:pStyle w:val="Default"/>
        <w:numPr>
          <w:ilvl w:val="0"/>
          <w:numId w:val="21"/>
        </w:numPr>
        <w:spacing w:after="240"/>
        <w:jc w:val="both"/>
        <w:rPr>
          <w:rFonts w:ascii="Corbel" w:hAnsi="Corbel" w:cs="Segoe UI"/>
          <w:sz w:val="18"/>
          <w:szCs w:val="18"/>
        </w:rPr>
      </w:pPr>
      <w:r w:rsidRPr="00A15E71">
        <w:rPr>
          <w:rFonts w:ascii="Corbel" w:hAnsi="Corbel" w:cs="Segoe UI"/>
          <w:sz w:val="18"/>
          <w:szCs w:val="18"/>
        </w:rPr>
        <w:t xml:space="preserve">§ 34 ods. 3 zákona uchádzač môže na preukázanie technickej spôsobilosti alebo odbornej spôsobilosti využiť technické a odborné kapacity inej osoby, bez ohľadu na ich právny vzťah. V takomto prípade musí uchádzač verejnému obstarávateľovi preukázať, že pri plnení zmluvy alebo koncesnej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uchádzačovi poskytnuté. </w:t>
      </w:r>
    </w:p>
    <w:p w14:paraId="5318BE87" w14:textId="2C9C3F9B" w:rsidR="007676EE" w:rsidRPr="00A15E71" w:rsidRDefault="007676EE" w:rsidP="00FB335F">
      <w:pPr>
        <w:pStyle w:val="Default"/>
        <w:numPr>
          <w:ilvl w:val="0"/>
          <w:numId w:val="21"/>
        </w:numPr>
        <w:spacing w:after="240"/>
        <w:jc w:val="both"/>
        <w:rPr>
          <w:rFonts w:ascii="Corbel" w:hAnsi="Corbel" w:cs="Segoe UI"/>
          <w:sz w:val="18"/>
          <w:szCs w:val="18"/>
        </w:rPr>
      </w:pPr>
      <w:r w:rsidRPr="00A15E71">
        <w:rPr>
          <w:rFonts w:ascii="Corbel" w:hAnsi="Corbel" w:cs="Segoe UI"/>
          <w:sz w:val="18"/>
          <w:szCs w:val="18"/>
        </w:rPr>
        <w:t>Ak ide o požiadavku súvisiacu so vzdelaním, odbornou kvalifikáciou alebo relevantnými odbornými skúsenosťami najmä podľa odseku 1 písm. g), uchádzač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F950E8" w:rsidRPr="00A15E71">
        <w:rPr>
          <w:rFonts w:ascii="Corbel" w:hAnsi="Corbel" w:cs="Segoe UI"/>
          <w:sz w:val="18"/>
          <w:szCs w:val="18"/>
        </w:rPr>
        <w:t xml:space="preserve"> zákona.</w:t>
      </w:r>
    </w:p>
    <w:p w14:paraId="14A871D1" w14:textId="3C5BF917" w:rsidR="007C081D" w:rsidRPr="00A15E71" w:rsidRDefault="007C081D" w:rsidP="00FB335F">
      <w:pPr>
        <w:pStyle w:val="Default"/>
        <w:numPr>
          <w:ilvl w:val="0"/>
          <w:numId w:val="20"/>
        </w:numPr>
        <w:spacing w:after="240"/>
        <w:jc w:val="both"/>
        <w:rPr>
          <w:rFonts w:ascii="Corbel" w:hAnsi="Corbel" w:cs="Segoe UI"/>
          <w:sz w:val="18"/>
          <w:szCs w:val="18"/>
        </w:rPr>
      </w:pPr>
      <w:r w:rsidRPr="00A15E71">
        <w:rPr>
          <w:rFonts w:ascii="Corbel" w:hAnsi="Corbel"/>
          <w:color w:val="auto"/>
          <w:sz w:val="18"/>
          <w:szCs w:val="18"/>
        </w:rPr>
        <w:t>Skupina dodávateľov preukazuje splnenie podmienok účasti vo verejnom obstarávaní týkajúce sa splnenia podmienok účasti technickej spôsobilosti a odbornej spôsobilosti.</w:t>
      </w:r>
    </w:p>
    <w:p w14:paraId="71271C3D" w14:textId="4E0B8FEB" w:rsidR="000540F4" w:rsidRPr="00CA5418" w:rsidRDefault="0007604A" w:rsidP="00FB335F">
      <w:pPr>
        <w:pStyle w:val="Default"/>
        <w:numPr>
          <w:ilvl w:val="0"/>
          <w:numId w:val="20"/>
        </w:numPr>
        <w:spacing w:after="240"/>
        <w:jc w:val="both"/>
        <w:rPr>
          <w:rFonts w:ascii="Corbel" w:hAnsi="Corbel" w:cs="Segoe UI"/>
          <w:sz w:val="18"/>
          <w:szCs w:val="18"/>
        </w:rPr>
      </w:pPr>
      <w:r w:rsidRPr="00A15E71">
        <w:rPr>
          <w:rFonts w:ascii="Corbel" w:hAnsi="Corbel" w:cs="Segoe UI"/>
          <w:sz w:val="18"/>
          <w:szCs w:val="18"/>
        </w:rPr>
        <w:t xml:space="preserve">Doklady, ktorými uchádzač preukazuje splnenie podmienok účasti, ktoré sú vyjadrené v inej mene ako </w:t>
      </w:r>
      <w:r w:rsidR="00E31202" w:rsidRPr="00A15E71">
        <w:rPr>
          <w:rFonts w:ascii="Corbel" w:hAnsi="Corbel" w:cs="Segoe UI"/>
          <w:sz w:val="18"/>
          <w:szCs w:val="18"/>
        </w:rPr>
        <w:t>E</w:t>
      </w:r>
      <w:r w:rsidRPr="00A15E71">
        <w:rPr>
          <w:rFonts w:ascii="Corbel" w:hAnsi="Corbel" w:cs="Segoe UI"/>
          <w:sz w:val="18"/>
          <w:szCs w:val="18"/>
        </w:rPr>
        <w:t xml:space="preserve">uro, uchádzač predloží v pôvodnej mene a v prepočte na menu </w:t>
      </w:r>
      <w:r w:rsidR="00E31202" w:rsidRPr="00A15E71">
        <w:rPr>
          <w:rFonts w:ascii="Corbel" w:hAnsi="Corbel" w:cs="Segoe UI"/>
          <w:sz w:val="18"/>
          <w:szCs w:val="18"/>
        </w:rPr>
        <w:t>E</w:t>
      </w:r>
      <w:r w:rsidRPr="00A15E71">
        <w:rPr>
          <w:rFonts w:ascii="Corbel" w:hAnsi="Corbel" w:cs="Segoe UI"/>
          <w:sz w:val="18"/>
          <w:szCs w:val="18"/>
        </w:rPr>
        <w:t>uro. Na prepočet ostatnej meny sa prepočítajú ceny na EUR podľa priemerného ročného kurzu ECB (Európskej centrálnej banky) za príslušný kalendárny rok. Za rok 202</w:t>
      </w:r>
      <w:r w:rsidR="00197409">
        <w:rPr>
          <w:rFonts w:ascii="Corbel" w:hAnsi="Corbel" w:cs="Segoe UI"/>
          <w:sz w:val="18"/>
          <w:szCs w:val="18"/>
        </w:rPr>
        <w:t>5</w:t>
      </w:r>
      <w:r w:rsidRPr="00A15E71">
        <w:rPr>
          <w:rFonts w:ascii="Corbel" w:hAnsi="Corbel" w:cs="Segoe UI"/>
          <w:sz w:val="18"/>
          <w:szCs w:val="18"/>
        </w:rPr>
        <w:t xml:space="preserve"> kurzom ECB ku dňu vyhlásenia oznámenia v Úradnom vestníku EÚ.</w:t>
      </w:r>
      <w:r w:rsidR="00E740B6" w:rsidRPr="00A15E71">
        <w:rPr>
          <w:rFonts w:ascii="Corbel" w:hAnsi="Corbel" w:cs="Segoe UI"/>
          <w:sz w:val="18"/>
          <w:szCs w:val="18"/>
        </w:rPr>
        <w:t xml:space="preserve"> Uchádzač je povinný v ponuke podrobne zdokumentovať prepočítavací postup pri každom doklade, v ktorom sa prepočet meny vykonal.</w:t>
      </w:r>
    </w:p>
    <w:p w14:paraId="635FFD98" w14:textId="125F501C" w:rsidR="00BC2F3D" w:rsidRPr="00A15E71" w:rsidRDefault="00BC2F3D" w:rsidP="00FB335F">
      <w:pPr>
        <w:pStyle w:val="Default"/>
        <w:numPr>
          <w:ilvl w:val="1"/>
          <w:numId w:val="26"/>
        </w:numPr>
        <w:spacing w:after="240"/>
        <w:jc w:val="both"/>
        <w:rPr>
          <w:rFonts w:ascii="Corbel" w:hAnsi="Corbel" w:cs="Segoe UI"/>
          <w:b/>
          <w:bCs/>
          <w:i/>
          <w:iCs/>
          <w:sz w:val="18"/>
          <w:szCs w:val="18"/>
          <w:u w:val="single"/>
        </w:rPr>
      </w:pPr>
      <w:r w:rsidRPr="00A15E71">
        <w:rPr>
          <w:rFonts w:ascii="Corbel" w:hAnsi="Corbel" w:cs="Segoe UI"/>
          <w:b/>
          <w:bCs/>
          <w:i/>
          <w:iCs/>
          <w:sz w:val="18"/>
          <w:szCs w:val="18"/>
          <w:u w:val="single"/>
        </w:rPr>
        <w:t>Všeobecne k preukazovaniu splnenia podmienok účasti</w:t>
      </w:r>
    </w:p>
    <w:p w14:paraId="74909212" w14:textId="337B702B" w:rsidR="00BC2F3D" w:rsidRPr="00A15E71" w:rsidRDefault="00BC2F3D" w:rsidP="00FB335F">
      <w:pPr>
        <w:pStyle w:val="Default"/>
        <w:numPr>
          <w:ilvl w:val="0"/>
          <w:numId w:val="20"/>
        </w:numPr>
        <w:jc w:val="both"/>
        <w:rPr>
          <w:rFonts w:ascii="Corbel" w:hAnsi="Corbel"/>
          <w:sz w:val="18"/>
          <w:szCs w:val="18"/>
        </w:rPr>
      </w:pPr>
      <w:r w:rsidRPr="00A15E71">
        <w:rPr>
          <w:rFonts w:ascii="Corbel" w:hAnsi="Corbel"/>
          <w:b/>
          <w:bCs/>
          <w:sz w:val="18"/>
          <w:szCs w:val="18"/>
        </w:rPr>
        <w:t xml:space="preserve">Splnenie podmienok účasti </w:t>
      </w:r>
      <w:r w:rsidRPr="00A15E71">
        <w:rPr>
          <w:rFonts w:ascii="Corbel" w:hAnsi="Corbel"/>
          <w:sz w:val="18"/>
          <w:szCs w:val="18"/>
        </w:rPr>
        <w:t xml:space="preserve">(všetkých podmienok účasti) </w:t>
      </w:r>
      <w:r w:rsidRPr="00A15E71">
        <w:rPr>
          <w:rFonts w:ascii="Corbel" w:hAnsi="Corbel"/>
          <w:b/>
          <w:bCs/>
          <w:sz w:val="18"/>
          <w:szCs w:val="18"/>
        </w:rPr>
        <w:t xml:space="preserve">môže uchádzač preukázať vyplneným jednotným európskym dokumentom (ďalej aj "JED") </w:t>
      </w:r>
      <w:r w:rsidRPr="00A15E71">
        <w:rPr>
          <w:rFonts w:ascii="Corbel" w:hAnsi="Corbel"/>
          <w:sz w:val="18"/>
          <w:szCs w:val="18"/>
        </w:rPr>
        <w:t>podľa § 39 ods. 1 zákona, pričom z uchádzačom predloženého predmetného dokumentu musí byť jednoznačne zrejmé, že rozsahom a obsahom spĺňa podmienky účasti požadované verejným obstarávateľom, ku dňu predkladania ponúk a je schopný túto skutočnosť preukázať</w:t>
      </w:r>
      <w:r w:rsidR="004460C1" w:rsidRPr="00A15E71">
        <w:rPr>
          <w:rFonts w:ascii="Corbel" w:hAnsi="Corbel"/>
          <w:sz w:val="18"/>
          <w:szCs w:val="18"/>
        </w:rPr>
        <w:t>.</w:t>
      </w:r>
    </w:p>
    <w:p w14:paraId="749F071E" w14:textId="77777777" w:rsidR="00E740B6" w:rsidRPr="00A15E71" w:rsidRDefault="00E740B6" w:rsidP="00E740B6">
      <w:pPr>
        <w:pStyle w:val="Default"/>
        <w:ind w:left="720"/>
        <w:jc w:val="both"/>
        <w:rPr>
          <w:rFonts w:ascii="Corbel" w:hAnsi="Corbel"/>
          <w:sz w:val="18"/>
          <w:szCs w:val="18"/>
        </w:rPr>
      </w:pPr>
    </w:p>
    <w:p w14:paraId="6940C548" w14:textId="104A2100" w:rsidR="00BC2F3D" w:rsidRPr="00A15E71" w:rsidRDefault="00BC2F3D" w:rsidP="00FB335F">
      <w:pPr>
        <w:pStyle w:val="Default"/>
        <w:numPr>
          <w:ilvl w:val="0"/>
          <w:numId w:val="20"/>
        </w:numPr>
        <w:jc w:val="both"/>
        <w:rPr>
          <w:rFonts w:ascii="Corbel" w:hAnsi="Corbel"/>
          <w:sz w:val="18"/>
          <w:szCs w:val="18"/>
        </w:rPr>
      </w:pPr>
      <w:r w:rsidRPr="00A15E71">
        <w:rPr>
          <w:rFonts w:ascii="Corbel" w:hAnsi="Corbel"/>
          <w:sz w:val="18"/>
          <w:szCs w:val="18"/>
        </w:rPr>
        <w:t>V prípade uplatnenia formulára JED uchádzač, ktorý na preukázanie podmienok účasti využíva kapacity iných osôb (podľa § 34 ods. 3 zákona) musí zabezpečiť a predložiť JED za seba, ako aj za každý zo subjektov, ktorého kapacity využíva. Ak ponuku predkladá skupina dodávateľov a chce preukazovať splnenie podmienok účasti formulárom JED, formulár JED predloží každý člen skupiny</w:t>
      </w:r>
      <w:r w:rsidR="004460C1" w:rsidRPr="00A15E71">
        <w:rPr>
          <w:rFonts w:ascii="Corbel" w:hAnsi="Corbel"/>
          <w:sz w:val="18"/>
          <w:szCs w:val="18"/>
        </w:rPr>
        <w:t>.</w:t>
      </w:r>
    </w:p>
    <w:p w14:paraId="6416A06F" w14:textId="77777777" w:rsidR="00A02CCD" w:rsidRPr="00A15E71" w:rsidRDefault="00A02CCD" w:rsidP="00A02CCD">
      <w:pPr>
        <w:pStyle w:val="Default"/>
        <w:jc w:val="both"/>
        <w:rPr>
          <w:rFonts w:ascii="Corbel" w:hAnsi="Corbel"/>
          <w:sz w:val="18"/>
          <w:szCs w:val="18"/>
        </w:rPr>
      </w:pPr>
    </w:p>
    <w:p w14:paraId="1F0A18B1" w14:textId="2000739C" w:rsidR="00BC2F3D" w:rsidRPr="00A15E71" w:rsidRDefault="00BC2F3D" w:rsidP="00FB335F">
      <w:pPr>
        <w:pStyle w:val="Default"/>
        <w:numPr>
          <w:ilvl w:val="0"/>
          <w:numId w:val="20"/>
        </w:numPr>
        <w:jc w:val="both"/>
        <w:rPr>
          <w:rFonts w:ascii="Corbel" w:hAnsi="Corbel"/>
          <w:sz w:val="18"/>
          <w:szCs w:val="18"/>
        </w:rPr>
      </w:pPr>
      <w:r w:rsidRPr="00A15E71">
        <w:rPr>
          <w:rFonts w:ascii="Corbel" w:hAnsi="Corbel"/>
          <w:sz w:val="18"/>
          <w:szCs w:val="18"/>
        </w:rPr>
        <w:t xml:space="preserve">JED je pre uchádzačov dostupný na webovej adrese Úradu pre verejné obstarávanie </w:t>
      </w:r>
      <w:r w:rsidRPr="00A15E71">
        <w:rPr>
          <w:rFonts w:ascii="Corbel" w:hAnsi="Corbel"/>
          <w:color w:val="0000FF"/>
          <w:sz w:val="18"/>
          <w:szCs w:val="18"/>
        </w:rPr>
        <w:t>https://www.uvo.gov.sk/jednotny-europsky-dokument-pre-verejne-obstaravanie</w:t>
      </w:r>
      <w:r w:rsidRPr="00A15E71">
        <w:rPr>
          <w:rFonts w:ascii="Corbel" w:hAnsi="Corbel"/>
          <w:sz w:val="18"/>
          <w:szCs w:val="18"/>
        </w:rPr>
        <w:t xml:space="preserve">, kde sa nachádza aj manuál </w:t>
      </w:r>
      <w:r w:rsidR="00085E82">
        <w:rPr>
          <w:rFonts w:ascii="Corbel" w:hAnsi="Corbel"/>
          <w:sz w:val="18"/>
          <w:szCs w:val="18"/>
        </w:rPr>
        <w:t xml:space="preserve">          </w:t>
      </w:r>
      <w:r w:rsidRPr="00A15E71">
        <w:rPr>
          <w:rFonts w:ascii="Corbel" w:hAnsi="Corbel"/>
          <w:sz w:val="18"/>
          <w:szCs w:val="18"/>
        </w:rPr>
        <w:t>k jeho vyplneniu</w:t>
      </w:r>
      <w:r w:rsidR="004460C1" w:rsidRPr="00A15E71">
        <w:rPr>
          <w:rFonts w:ascii="Corbel" w:hAnsi="Corbel"/>
          <w:sz w:val="18"/>
          <w:szCs w:val="18"/>
        </w:rPr>
        <w:t>.</w:t>
      </w:r>
    </w:p>
    <w:p w14:paraId="15F5E20C" w14:textId="77777777" w:rsidR="00A02CCD" w:rsidRPr="00A15E71" w:rsidRDefault="00A02CCD" w:rsidP="00A02CCD">
      <w:pPr>
        <w:pStyle w:val="Default"/>
        <w:jc w:val="both"/>
        <w:rPr>
          <w:rFonts w:ascii="Corbel" w:hAnsi="Corbel"/>
          <w:sz w:val="18"/>
          <w:szCs w:val="18"/>
        </w:rPr>
      </w:pPr>
    </w:p>
    <w:p w14:paraId="6407F2C2" w14:textId="3E401C07" w:rsidR="00672398" w:rsidRPr="00A15E71" w:rsidRDefault="00BC2F3D" w:rsidP="00FB335F">
      <w:pPr>
        <w:pStyle w:val="Default"/>
        <w:numPr>
          <w:ilvl w:val="0"/>
          <w:numId w:val="20"/>
        </w:numPr>
        <w:jc w:val="both"/>
        <w:rPr>
          <w:rFonts w:ascii="Corbel" w:hAnsi="Corbel"/>
          <w:sz w:val="18"/>
          <w:szCs w:val="18"/>
        </w:rPr>
      </w:pPr>
      <w:r w:rsidRPr="00A15E71">
        <w:rPr>
          <w:rFonts w:ascii="Corbel" w:hAnsi="Corbel"/>
          <w:sz w:val="18"/>
          <w:szCs w:val="18"/>
        </w:rPr>
        <w:t>Verejný obstarávateľ pripúšťa vyplnenie Globálneho</w:t>
      </w:r>
      <w:r w:rsidRPr="007706BC">
        <w:rPr>
          <w:rFonts w:ascii="Corbel" w:hAnsi="Corbel"/>
          <w:sz w:val="18"/>
          <w:szCs w:val="18"/>
        </w:rPr>
        <w:t xml:space="preserve"> údaju pre podmienky účasti </w:t>
      </w:r>
      <w:r w:rsidRPr="00A15E71">
        <w:rPr>
          <w:rFonts w:ascii="Corbel" w:hAnsi="Corbel"/>
          <w:sz w:val="18"/>
          <w:szCs w:val="18"/>
        </w:rPr>
        <w:t>v časti IV: Podmienky účasti JED-u. Ak uchádzač vyplní oddiel α časti IV JED-u, nemusí vyplniť iné oddiely časti IV. JED-</w:t>
      </w:r>
      <w:r w:rsidR="00AD47A6" w:rsidRPr="00A15E71">
        <w:rPr>
          <w:rFonts w:ascii="Corbel" w:hAnsi="Corbel"/>
          <w:sz w:val="18"/>
          <w:szCs w:val="18"/>
        </w:rPr>
        <w:t xml:space="preserve">u. </w:t>
      </w:r>
      <w:r w:rsidRPr="00A15E71">
        <w:rPr>
          <w:rFonts w:ascii="Corbel" w:hAnsi="Corbel"/>
          <w:sz w:val="18"/>
          <w:szCs w:val="18"/>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w:t>
      </w:r>
      <w:r w:rsidR="004F2ED7" w:rsidRPr="00A15E71">
        <w:rPr>
          <w:rFonts w:ascii="Corbel" w:hAnsi="Corbel"/>
          <w:sz w:val="18"/>
          <w:szCs w:val="18"/>
        </w:rPr>
        <w:t>.</w:t>
      </w:r>
    </w:p>
    <w:p w14:paraId="3EA31F77" w14:textId="77777777" w:rsidR="005E181A" w:rsidRPr="00A15E71" w:rsidRDefault="005E181A" w:rsidP="006C0F10">
      <w:pPr>
        <w:pStyle w:val="Default"/>
        <w:spacing w:after="240"/>
        <w:jc w:val="both"/>
        <w:rPr>
          <w:rFonts w:ascii="Corbel" w:hAnsi="Corbel" w:cs="Segoe UI"/>
          <w:sz w:val="18"/>
          <w:szCs w:val="18"/>
        </w:rPr>
      </w:pPr>
    </w:p>
    <w:p w14:paraId="0526DBF1" w14:textId="77777777" w:rsidR="00DF56DA" w:rsidRPr="00A15E71" w:rsidRDefault="00DF56DA" w:rsidP="006C0F10">
      <w:pPr>
        <w:pStyle w:val="Default"/>
        <w:spacing w:after="240"/>
        <w:jc w:val="both"/>
        <w:rPr>
          <w:rFonts w:ascii="Corbel" w:hAnsi="Corbel" w:cs="Segoe UI"/>
          <w:sz w:val="18"/>
          <w:szCs w:val="18"/>
        </w:rPr>
      </w:pPr>
    </w:p>
    <w:p w14:paraId="43F80CE5" w14:textId="77777777" w:rsidR="00DF56DA" w:rsidRPr="00A15E71" w:rsidRDefault="00DF56DA" w:rsidP="006C0F10">
      <w:pPr>
        <w:pStyle w:val="Default"/>
        <w:spacing w:after="240"/>
        <w:jc w:val="both"/>
        <w:rPr>
          <w:rFonts w:ascii="Corbel" w:hAnsi="Corbel" w:cs="Segoe UI"/>
          <w:sz w:val="18"/>
          <w:szCs w:val="18"/>
        </w:rPr>
      </w:pPr>
    </w:p>
    <w:p w14:paraId="48F2D353" w14:textId="77777777" w:rsidR="00670502" w:rsidRDefault="00670502" w:rsidP="006C0F10">
      <w:pPr>
        <w:pStyle w:val="Default"/>
        <w:spacing w:after="240"/>
        <w:jc w:val="both"/>
        <w:rPr>
          <w:rFonts w:ascii="Corbel" w:hAnsi="Corbel" w:cs="Segoe UI"/>
          <w:sz w:val="18"/>
          <w:szCs w:val="18"/>
        </w:rPr>
      </w:pPr>
    </w:p>
    <w:p w14:paraId="367958DA" w14:textId="77777777" w:rsidR="00AE09B6" w:rsidRDefault="00AE09B6" w:rsidP="006C0F10">
      <w:pPr>
        <w:pStyle w:val="Default"/>
        <w:spacing w:after="240"/>
        <w:jc w:val="both"/>
        <w:rPr>
          <w:rFonts w:ascii="Corbel" w:hAnsi="Corbel" w:cs="Segoe UI"/>
          <w:sz w:val="18"/>
          <w:szCs w:val="18"/>
        </w:rPr>
      </w:pPr>
    </w:p>
    <w:p w14:paraId="3A6EE574" w14:textId="37EA1603" w:rsidR="00C838F6" w:rsidRPr="00A15E71" w:rsidRDefault="00F372F1" w:rsidP="0013113E">
      <w:pPr>
        <w:pStyle w:val="Nadpis2SP"/>
        <w:spacing w:after="0" w:line="240" w:lineRule="auto"/>
        <w:rPr>
          <w:rFonts w:ascii="Corbel" w:hAnsi="Corbel"/>
          <w:sz w:val="18"/>
          <w:szCs w:val="18"/>
        </w:rPr>
      </w:pPr>
      <w:bookmarkStart w:id="65" w:name="_Toc170200498"/>
      <w:bookmarkEnd w:id="35"/>
      <w:r w:rsidRPr="00A15E71">
        <w:rPr>
          <w:rFonts w:ascii="Corbel" w:hAnsi="Corbel"/>
          <w:b w:val="0"/>
          <w:sz w:val="18"/>
          <w:szCs w:val="18"/>
        </w:rPr>
        <w:lastRenderedPageBreak/>
        <w:t xml:space="preserve">Časť </w:t>
      </w:r>
      <w:r w:rsidR="00203188" w:rsidRPr="00A15E71">
        <w:rPr>
          <w:rFonts w:ascii="Corbel" w:hAnsi="Corbel"/>
          <w:b w:val="0"/>
          <w:sz w:val="18"/>
          <w:szCs w:val="18"/>
        </w:rPr>
        <w:t>I</w:t>
      </w:r>
      <w:r w:rsidRPr="00A15E71">
        <w:rPr>
          <w:rFonts w:ascii="Corbel" w:hAnsi="Corbel"/>
          <w:b w:val="0"/>
          <w:sz w:val="18"/>
          <w:szCs w:val="18"/>
        </w:rPr>
        <w:t>V.</w:t>
      </w:r>
      <w:r w:rsidR="00203188" w:rsidRPr="00A15E71">
        <w:rPr>
          <w:rFonts w:ascii="Corbel" w:hAnsi="Corbel"/>
          <w:sz w:val="18"/>
          <w:szCs w:val="18"/>
        </w:rPr>
        <w:t>OTVÁRANIE A VYHODNOTENIE PONÚK</w:t>
      </w:r>
      <w:bookmarkEnd w:id="65"/>
    </w:p>
    <w:p w14:paraId="7CD0212A" w14:textId="77777777" w:rsidR="00F372F1" w:rsidRPr="00A15E71" w:rsidRDefault="00F372F1" w:rsidP="006C0F10">
      <w:pPr>
        <w:pStyle w:val="Nadpis2SP"/>
        <w:spacing w:after="0" w:line="240" w:lineRule="auto"/>
        <w:rPr>
          <w:rFonts w:ascii="Corbel" w:hAnsi="Corbel"/>
          <w:sz w:val="18"/>
          <w:szCs w:val="18"/>
        </w:rPr>
      </w:pPr>
    </w:p>
    <w:p w14:paraId="107513CC" w14:textId="77777777" w:rsidR="003024EC" w:rsidRDefault="00F372F1" w:rsidP="00FD47CC">
      <w:pPr>
        <w:pStyle w:val="Nadpis5"/>
        <w:numPr>
          <w:ilvl w:val="0"/>
          <w:numId w:val="0"/>
        </w:numPr>
        <w:ind w:left="1009" w:hanging="1009"/>
      </w:pPr>
      <w:bookmarkStart w:id="66" w:name="_Toc170200499"/>
      <w:r w:rsidRPr="00A15E71">
        <w:t>2</w:t>
      </w:r>
      <w:r w:rsidR="00C838F6" w:rsidRPr="00A15E71">
        <w:t>2</w:t>
      </w:r>
      <w:r w:rsidRPr="00A15E71">
        <w:t xml:space="preserve">. </w:t>
      </w:r>
      <w:r w:rsidR="004B4190" w:rsidRPr="00A15E71">
        <w:t>OTVÁRANIE A VYHODNOTENIE PONÚK</w:t>
      </w:r>
      <w:bookmarkEnd w:id="66"/>
      <w:r w:rsidRPr="00A15E71">
        <w:t xml:space="preserve"> </w:t>
      </w:r>
    </w:p>
    <w:p w14:paraId="4B219C31" w14:textId="68ABAFC0" w:rsidR="00620F60" w:rsidRDefault="003E438F" w:rsidP="00FB335F">
      <w:pPr>
        <w:pStyle w:val="Nadpis5"/>
        <w:numPr>
          <w:ilvl w:val="1"/>
          <w:numId w:val="49"/>
        </w:numPr>
        <w:rPr>
          <w:b w:val="0"/>
          <w:bCs/>
        </w:rPr>
      </w:pPr>
      <w:r w:rsidRPr="00D07032">
        <w:rPr>
          <w:b w:val="0"/>
          <w:bCs/>
        </w:rPr>
        <w:t xml:space="preserve">Otváranie ponúk sa uskutoční </w:t>
      </w:r>
      <w:r w:rsidR="006600A2" w:rsidRPr="00D07032">
        <w:rPr>
          <w:b w:val="0"/>
          <w:bCs/>
        </w:rPr>
        <w:t>v čase uvedenom v </w:t>
      </w:r>
      <w:r w:rsidR="00EC41E9" w:rsidRPr="00D07032">
        <w:rPr>
          <w:b w:val="0"/>
          <w:bCs/>
        </w:rPr>
        <w:t xml:space="preserve"> Oznámení</w:t>
      </w:r>
      <w:r w:rsidR="00026FC7" w:rsidRPr="00D07032">
        <w:rPr>
          <w:b w:val="0"/>
          <w:bCs/>
        </w:rPr>
        <w:t xml:space="preserve"> o vyhlásení verejného obstarávania</w:t>
      </w:r>
      <w:r w:rsidR="006600A2" w:rsidRPr="00D07032">
        <w:rPr>
          <w:b w:val="0"/>
          <w:bCs/>
        </w:rPr>
        <w:t>.</w:t>
      </w:r>
    </w:p>
    <w:p w14:paraId="16F89AA9" w14:textId="501B5D33" w:rsidR="006E0897" w:rsidRDefault="006E0897" w:rsidP="00FB335F">
      <w:pPr>
        <w:numPr>
          <w:ilvl w:val="1"/>
          <w:numId w:val="49"/>
        </w:numPr>
        <w:spacing w:after="120"/>
        <w:ind w:left="357" w:hanging="357"/>
        <w:jc w:val="both"/>
        <w:rPr>
          <w:rFonts w:ascii="Corbel" w:eastAsia="Corbel" w:hAnsi="Corbel" w:cs="Corbel"/>
          <w:color w:val="000000" w:themeColor="text1"/>
          <w:sz w:val="18"/>
          <w:szCs w:val="18"/>
        </w:rPr>
      </w:pPr>
      <w:r w:rsidRPr="00A15E71">
        <w:rPr>
          <w:rFonts w:ascii="Corbel" w:hAnsi="Corbel" w:cs="Segoe UI"/>
          <w:color w:val="000000" w:themeColor="text1"/>
          <w:sz w:val="18"/>
          <w:szCs w:val="18"/>
          <w:lang w:eastAsia="sk-SK"/>
        </w:rPr>
        <w:t xml:space="preserve">Otváranie ponúk sa uskutoční elektronicky. Miestom sprístupnenia ponúk je webová adresa </w:t>
      </w:r>
      <w:hyperlink r:id="rId26">
        <w:r w:rsidRPr="00A15E71">
          <w:rPr>
            <w:rFonts w:ascii="Corbel" w:hAnsi="Corbel" w:cs="Segoe UI"/>
            <w:color w:val="000000" w:themeColor="text1"/>
            <w:sz w:val="18"/>
            <w:szCs w:val="18"/>
            <w:lang w:eastAsia="sk-SK"/>
          </w:rPr>
          <w:t>https://josephine.proebiz.com/</w:t>
        </w:r>
      </w:hyperlink>
      <w:r w:rsidRPr="00A15E71">
        <w:rPr>
          <w:rFonts w:ascii="Corbel" w:hAnsi="Corbel" w:cs="Segoe UI"/>
          <w:color w:val="000000" w:themeColor="text1"/>
          <w:sz w:val="18"/>
          <w:szCs w:val="18"/>
          <w:lang w:eastAsia="sk-SK"/>
        </w:rPr>
        <w:t xml:space="preserve"> a totožná záložka ako pri predkladaní ponúk. Otváranie ponúk bude sprístupnené podľa </w:t>
      </w:r>
      <w:hyperlink r:id="rId27" w:anchor=":~:text=Verejn%C3%BD%20obstar%C3%A1vate%C4%BE%20a%20obstar%C3%A1vate%C4%BE%20s%C3%BA%20povinn%C3%AD%20umo%C5%BEni%C5%A5,a%20to%20v%20rozsahu%20pod%C4%BEa%20predch%C3%A1dzaj%C3%BAcej%20vety.">
        <w:r w:rsidRPr="00A15E71">
          <w:rPr>
            <w:rFonts w:ascii="Corbel" w:hAnsi="Corbel" w:cs="Segoe UI"/>
            <w:color w:val="000000" w:themeColor="text1"/>
            <w:sz w:val="18"/>
            <w:szCs w:val="18"/>
            <w:lang w:eastAsia="sk-SK"/>
          </w:rPr>
          <w:t>§ 52 ods. 2</w:t>
        </w:r>
      </w:hyperlink>
      <w:r w:rsidRPr="6F53AA60">
        <w:rPr>
          <w:rFonts w:ascii="Corbel" w:hAnsi="Corbel" w:cs="Segoe UI"/>
          <w:color w:val="000000" w:themeColor="text1"/>
          <w:sz w:val="18"/>
          <w:szCs w:val="18"/>
          <w:lang w:eastAsia="sk-SK"/>
        </w:rPr>
        <w:t xml:space="preserve"> zákona pre všetkých uchádzačov, ktorí predložili ponuku v lehote na predkladanie ponúk. Umožnením účasti na otváraní ponúk sa rozumie ich sprístupnenie prostredníctvom funkcionality informačného systému </w:t>
      </w:r>
      <w:proofErr w:type="spellStart"/>
      <w:r w:rsidRPr="6F53AA60">
        <w:rPr>
          <w:rFonts w:ascii="Corbel" w:hAnsi="Corbel" w:cs="Segoe UI"/>
          <w:color w:val="000000" w:themeColor="text1"/>
          <w:sz w:val="18"/>
          <w:szCs w:val="18"/>
          <w:lang w:eastAsia="sk-SK"/>
        </w:rPr>
        <w:t>Josephine</w:t>
      </w:r>
      <w:proofErr w:type="spellEnd"/>
      <w:r w:rsidRPr="6F53AA60">
        <w:rPr>
          <w:rFonts w:ascii="Corbel" w:hAnsi="Corbel" w:cs="Segoe UI"/>
          <w:color w:val="000000" w:themeColor="text1"/>
          <w:sz w:val="18"/>
          <w:szCs w:val="18"/>
          <w:lang w:eastAsia="sk-SK"/>
        </w:rPr>
        <w:t xml:space="preserve"> všetkým uchádzačom, ktorí predložili ponuku určeným spôsobom, tzn. že v okamihu otvorenia ponúk systém </w:t>
      </w:r>
      <w:proofErr w:type="spellStart"/>
      <w:r w:rsidRPr="6F53AA60">
        <w:rPr>
          <w:rFonts w:ascii="Corbel" w:hAnsi="Corbel" w:cs="Segoe UI"/>
          <w:color w:val="000000" w:themeColor="text1"/>
          <w:sz w:val="18"/>
          <w:szCs w:val="18"/>
          <w:lang w:eastAsia="sk-SK"/>
        </w:rPr>
        <w:t>Josephine</w:t>
      </w:r>
      <w:proofErr w:type="spellEnd"/>
      <w:r w:rsidRPr="6F53AA60">
        <w:rPr>
          <w:rFonts w:ascii="Corbel" w:hAnsi="Corbel" w:cs="Segoe UI"/>
          <w:color w:val="000000" w:themeColor="text1"/>
          <w:sz w:val="18"/>
          <w:szCs w:val="18"/>
          <w:lang w:eastAsia="sk-SK"/>
        </w:rPr>
        <w:t xml:space="preserve"> vygeneruje a odošle zápisnicu z otvárania ponúk všetkým uchádzačom, ktorí predložili ponuku v lehote na predkladanie ponúk. Odoslaná zápisnica bude obsahovať počet predložených ponúk a  návrhy na plnenie kritérií, ktoré sa dajú vyjadriť číslom. Ostatné údaje uvedené v ponuke vrátane obchodného mena alebo názvu, sídla, miesta podnikania alebo adresy pobytu všetkých uchádzačov sa nezverejňujú.</w:t>
      </w:r>
    </w:p>
    <w:p w14:paraId="048B28F5" w14:textId="299DFF3C" w:rsidR="006E0897" w:rsidRPr="00C00F6D" w:rsidRDefault="006E0897" w:rsidP="00FB335F">
      <w:pPr>
        <w:numPr>
          <w:ilvl w:val="1"/>
          <w:numId w:val="49"/>
        </w:numPr>
        <w:spacing w:after="120"/>
        <w:ind w:left="357" w:hanging="357"/>
        <w:jc w:val="both"/>
        <w:rPr>
          <w:rFonts w:ascii="Corbel" w:eastAsia="Corbel" w:hAnsi="Corbel" w:cs="Corbel"/>
          <w:color w:val="000000" w:themeColor="text1"/>
          <w:sz w:val="18"/>
          <w:szCs w:val="18"/>
        </w:rPr>
      </w:pPr>
      <w:r w:rsidRPr="00C00F6D">
        <w:rPr>
          <w:rFonts w:ascii="Corbel" w:hAnsi="Corbel" w:cs="Segoe UI"/>
          <w:color w:val="000000"/>
          <w:sz w:val="18"/>
          <w:szCs w:val="18"/>
          <w:lang w:eastAsia="sk-SK"/>
        </w:rPr>
        <w:t>Vyhodnotenie ponúk je neverejné. Ponuky uchádzačov sa budú vyhodnocovať podľa kritéri</w:t>
      </w:r>
      <w:r w:rsidR="00333EA6" w:rsidRPr="00C00F6D">
        <w:rPr>
          <w:rFonts w:ascii="Corbel" w:hAnsi="Corbel" w:cs="Segoe UI"/>
          <w:color w:val="000000"/>
          <w:sz w:val="18"/>
          <w:szCs w:val="18"/>
          <w:lang w:eastAsia="sk-SK"/>
        </w:rPr>
        <w:t>í</w:t>
      </w:r>
      <w:r w:rsidRPr="00C00F6D">
        <w:rPr>
          <w:rFonts w:ascii="Corbel" w:hAnsi="Corbel" w:cs="Segoe UI"/>
          <w:color w:val="000000"/>
          <w:sz w:val="18"/>
          <w:szCs w:val="18"/>
          <w:lang w:eastAsia="sk-SK"/>
        </w:rPr>
        <w:t xml:space="preserve"> na vyhodnotenie ponúk určen</w:t>
      </w:r>
      <w:r w:rsidR="00333EA6" w:rsidRPr="00C00F6D">
        <w:rPr>
          <w:rFonts w:ascii="Corbel" w:hAnsi="Corbel" w:cs="Segoe UI"/>
          <w:color w:val="000000"/>
          <w:sz w:val="18"/>
          <w:szCs w:val="18"/>
          <w:lang w:eastAsia="sk-SK"/>
        </w:rPr>
        <w:t>ých</w:t>
      </w:r>
      <w:r w:rsidRPr="00C00F6D">
        <w:rPr>
          <w:rFonts w:ascii="Corbel" w:hAnsi="Corbel" w:cs="Segoe UI"/>
          <w:color w:val="000000"/>
          <w:sz w:val="18"/>
          <w:szCs w:val="18"/>
          <w:lang w:eastAsia="sk-SK"/>
        </w:rPr>
        <w:t xml:space="preserve"> v </w:t>
      </w:r>
      <w:r w:rsidR="004F465D" w:rsidRPr="00C00F6D">
        <w:rPr>
          <w:rFonts w:ascii="Corbel" w:hAnsi="Corbel" w:cs="Segoe UI"/>
          <w:color w:val="000000"/>
          <w:sz w:val="18"/>
          <w:szCs w:val="18"/>
          <w:lang w:eastAsia="sk-SK"/>
        </w:rPr>
        <w:t>O</w:t>
      </w:r>
      <w:r w:rsidRPr="00C00F6D">
        <w:rPr>
          <w:rFonts w:ascii="Corbel" w:hAnsi="Corbel" w:cs="Segoe UI"/>
          <w:color w:val="000000"/>
          <w:sz w:val="18"/>
          <w:szCs w:val="18"/>
          <w:lang w:eastAsia="sk-SK"/>
        </w:rPr>
        <w:t>známení o vyhlásení verejného obstarávania a v týchto súťažných podkladoch.</w:t>
      </w:r>
    </w:p>
    <w:p w14:paraId="514B1FC4" w14:textId="31014D26" w:rsidR="0009718F" w:rsidRPr="00D50CBB" w:rsidRDefault="0009718F" w:rsidP="00FB335F">
      <w:pPr>
        <w:numPr>
          <w:ilvl w:val="1"/>
          <w:numId w:val="49"/>
        </w:numPr>
        <w:spacing w:after="120"/>
        <w:ind w:left="357" w:hanging="357"/>
        <w:jc w:val="both"/>
        <w:rPr>
          <w:rFonts w:ascii="Corbel" w:eastAsia="Corbel" w:hAnsi="Corbel" w:cs="Corbel"/>
          <w:color w:val="000000" w:themeColor="text1"/>
          <w:sz w:val="18"/>
          <w:szCs w:val="18"/>
        </w:rPr>
      </w:pPr>
      <w:r w:rsidRPr="00C00F6D">
        <w:rPr>
          <w:rFonts w:ascii="Corbel" w:hAnsi="Corbel" w:cstheme="minorBidi"/>
          <w:sz w:val="18"/>
          <w:szCs w:val="18"/>
        </w:rPr>
        <w:t>V</w:t>
      </w:r>
      <w:r w:rsidR="003A5D2F" w:rsidRPr="00C00F6D">
        <w:rPr>
          <w:rFonts w:ascii="Corbel" w:hAnsi="Corbel" w:cstheme="minorBidi"/>
          <w:sz w:val="18"/>
          <w:szCs w:val="18"/>
        </w:rPr>
        <w:t xml:space="preserve"> prípade, ak z ponuky uchádzača vyplýva viac rôznych návrhov na plnenie toho istého kritéria na vyhodnotenie ponúk, verejný obstarávateľ bude pri vyhodnocovaní ponuky obsahujúcej viac návrhov na plnenie toho </w:t>
      </w:r>
      <w:r w:rsidR="009F2E6B" w:rsidRPr="00C00F6D">
        <w:rPr>
          <w:rFonts w:ascii="Corbel" w:hAnsi="Corbel" w:cstheme="minorBidi"/>
          <w:sz w:val="18"/>
          <w:szCs w:val="18"/>
        </w:rPr>
        <w:t>istého kritéria na vyhodnotenie ponúk postupovať v zmysle Výkladového stanoviska č. 1/2021 Úradu pre verejné obstarávanie, ktorým sa mení Výkladové stanovisko č. 5/2016 Úradu pre verejné obstarávanie.</w:t>
      </w:r>
    </w:p>
    <w:p w14:paraId="63185FFD" w14:textId="77777777" w:rsidR="00D50CBB" w:rsidRPr="00C00F6D" w:rsidRDefault="00D50CBB" w:rsidP="00D50CBB">
      <w:pPr>
        <w:spacing w:after="120"/>
        <w:ind w:left="357"/>
        <w:jc w:val="both"/>
        <w:rPr>
          <w:rFonts w:ascii="Corbel" w:eastAsia="Corbel" w:hAnsi="Corbel" w:cs="Corbel"/>
          <w:color w:val="000000" w:themeColor="text1"/>
          <w:sz w:val="18"/>
          <w:szCs w:val="18"/>
        </w:rPr>
      </w:pPr>
    </w:p>
    <w:p w14:paraId="03DD44FF" w14:textId="3AB1FBB0" w:rsidR="00F372F1" w:rsidRPr="00A15E71" w:rsidRDefault="00B155B1" w:rsidP="001561CF">
      <w:pPr>
        <w:pStyle w:val="Nadpis5"/>
        <w:numPr>
          <w:ilvl w:val="0"/>
          <w:numId w:val="0"/>
        </w:numPr>
        <w:ind w:left="1008" w:hanging="1008"/>
      </w:pPr>
      <w:bookmarkStart w:id="67" w:name="_Toc170200500"/>
      <w:r w:rsidRPr="00A15E71">
        <w:t>2</w:t>
      </w:r>
      <w:r w:rsidR="00C838F6" w:rsidRPr="00A15E71">
        <w:t>3</w:t>
      </w:r>
      <w:r w:rsidRPr="00A15E71">
        <w:t>. PRIJATIE PONUKY A UZAVRETIE ZMLUVY</w:t>
      </w:r>
      <w:bookmarkEnd w:id="67"/>
    </w:p>
    <w:p w14:paraId="66EDF33F" w14:textId="4A9D23B7" w:rsidR="00142FCA" w:rsidRPr="00D50CBB" w:rsidRDefault="00B155B1" w:rsidP="00FB335F">
      <w:pPr>
        <w:numPr>
          <w:ilvl w:val="1"/>
          <w:numId w:val="50"/>
        </w:numPr>
        <w:spacing w:after="240"/>
        <w:jc w:val="both"/>
        <w:rPr>
          <w:rFonts w:ascii="Corbel" w:hAnsi="Corbel"/>
          <w:sz w:val="18"/>
          <w:szCs w:val="18"/>
          <w:lang w:eastAsia="sk-SK"/>
        </w:rPr>
      </w:pPr>
      <w:r w:rsidRPr="00D50CBB">
        <w:rPr>
          <w:rFonts w:ascii="Corbel" w:hAnsi="Corbel"/>
          <w:sz w:val="18"/>
          <w:szCs w:val="18"/>
          <w:lang w:eastAsia="sk-SK"/>
        </w:rPr>
        <w:t>Úspešná ponuka je tá, ktorá sa umiestni na prvom mieste</w:t>
      </w:r>
      <w:r w:rsidR="00142FCA" w:rsidRPr="00D50CBB">
        <w:rPr>
          <w:rFonts w:ascii="Corbel" w:hAnsi="Corbel"/>
          <w:sz w:val="18"/>
          <w:szCs w:val="18"/>
          <w:lang w:eastAsia="sk-SK"/>
        </w:rPr>
        <w:t xml:space="preserve"> (</w:t>
      </w:r>
      <w:r w:rsidR="00E14D38" w:rsidRPr="00D50CBB">
        <w:rPr>
          <w:rFonts w:ascii="Corbel" w:hAnsi="Corbel"/>
          <w:sz w:val="18"/>
          <w:szCs w:val="18"/>
          <w:lang w:eastAsia="sk-SK"/>
        </w:rPr>
        <w:t xml:space="preserve">podľa </w:t>
      </w:r>
      <w:r w:rsidR="00142FCA" w:rsidRPr="00D50CBB">
        <w:rPr>
          <w:rFonts w:ascii="Corbel" w:hAnsi="Corbel"/>
          <w:sz w:val="18"/>
          <w:szCs w:val="18"/>
          <w:lang w:eastAsia="sk-SK"/>
        </w:rPr>
        <w:t>kritéri</w:t>
      </w:r>
      <w:r w:rsidR="00E14D38" w:rsidRPr="00D50CBB">
        <w:rPr>
          <w:rFonts w:ascii="Corbel" w:hAnsi="Corbel"/>
          <w:sz w:val="18"/>
          <w:szCs w:val="18"/>
          <w:lang w:eastAsia="sk-SK"/>
        </w:rPr>
        <w:t>í</w:t>
      </w:r>
      <w:r w:rsidR="00142FCA" w:rsidRPr="00D50CBB">
        <w:rPr>
          <w:rFonts w:ascii="Corbel" w:hAnsi="Corbel"/>
          <w:sz w:val="18"/>
          <w:szCs w:val="18"/>
          <w:lang w:eastAsia="sk-SK"/>
        </w:rPr>
        <w:t xml:space="preserve"> na vyhodnotenie ponúk)</w:t>
      </w:r>
      <w:r w:rsidR="00057B7F" w:rsidRPr="00D50CBB">
        <w:rPr>
          <w:rFonts w:ascii="Corbel" w:hAnsi="Corbel"/>
          <w:sz w:val="18"/>
          <w:szCs w:val="18"/>
          <w:lang w:eastAsia="sk-SK"/>
        </w:rPr>
        <w:t xml:space="preserve"> a </w:t>
      </w:r>
      <w:r w:rsidR="00142FCA" w:rsidRPr="00D50CBB">
        <w:rPr>
          <w:rFonts w:ascii="Corbel" w:hAnsi="Corbel"/>
          <w:sz w:val="18"/>
          <w:szCs w:val="18"/>
          <w:lang w:eastAsia="sk-SK"/>
        </w:rPr>
        <w:t>spĺňa všetky podmienky účasti a požiadavky verejného obstarávateľa, ktoré sú presne vymedzené týmito súťažnými podkladmi a</w:t>
      </w:r>
      <w:r w:rsidR="006664F3" w:rsidRPr="00D50CBB">
        <w:rPr>
          <w:rFonts w:ascii="Corbel" w:hAnsi="Corbel"/>
          <w:sz w:val="18"/>
          <w:szCs w:val="18"/>
          <w:lang w:eastAsia="sk-SK"/>
        </w:rPr>
        <w:t> </w:t>
      </w:r>
      <w:r w:rsidR="00026FC7" w:rsidRPr="00D50CBB">
        <w:rPr>
          <w:rFonts w:ascii="Corbel" w:hAnsi="Corbel"/>
          <w:sz w:val="18"/>
          <w:szCs w:val="18"/>
          <w:lang w:eastAsia="sk-SK"/>
        </w:rPr>
        <w:t>Oznámením o vyhlásení verejného obstarávania</w:t>
      </w:r>
      <w:r w:rsidR="00142FCA" w:rsidRPr="00D50CBB">
        <w:rPr>
          <w:rFonts w:ascii="Corbel" w:hAnsi="Corbel"/>
          <w:sz w:val="18"/>
          <w:szCs w:val="18"/>
          <w:lang w:eastAsia="sk-SK"/>
        </w:rPr>
        <w:t>.</w:t>
      </w:r>
    </w:p>
    <w:p w14:paraId="2AF8732F" w14:textId="4BAD4C6A" w:rsidR="00F372F1" w:rsidRPr="00D50CBB" w:rsidRDefault="0003102A" w:rsidP="00FB335F">
      <w:pPr>
        <w:numPr>
          <w:ilvl w:val="1"/>
          <w:numId w:val="50"/>
        </w:numPr>
        <w:spacing w:after="240"/>
        <w:jc w:val="both"/>
        <w:rPr>
          <w:rFonts w:ascii="Corbel" w:hAnsi="Corbel"/>
          <w:sz w:val="18"/>
          <w:szCs w:val="18"/>
          <w:lang w:eastAsia="sk-SK"/>
        </w:rPr>
      </w:pPr>
      <w:r w:rsidRPr="00D50CBB">
        <w:rPr>
          <w:rFonts w:ascii="Corbel" w:hAnsi="Corbel"/>
          <w:sz w:val="18"/>
          <w:szCs w:val="18"/>
          <w:lang w:eastAsia="sk-SK"/>
        </w:rPr>
        <w:t>Verejný obstarávateľ je povinný po vyhodnotení ponúk bezodkladne písomne oznámiť všetkým</w:t>
      </w:r>
      <w:r w:rsidR="00B70312" w:rsidRPr="00D50CBB">
        <w:rPr>
          <w:rFonts w:ascii="Corbel" w:hAnsi="Corbel"/>
          <w:sz w:val="18"/>
          <w:szCs w:val="18"/>
          <w:lang w:eastAsia="sk-SK"/>
        </w:rPr>
        <w:t xml:space="preserve"> dotknutým</w:t>
      </w:r>
      <w:r w:rsidRPr="00D50CBB">
        <w:rPr>
          <w:rFonts w:ascii="Corbel" w:hAnsi="Corbel"/>
          <w:sz w:val="18"/>
          <w:szCs w:val="18"/>
          <w:lang w:eastAsia="sk-SK"/>
        </w:rPr>
        <w:t xml:space="preserve"> uchádzačom, ktorých ponuky sa vyhodnocovali, výsledok vyhodnotenia ponúk vrátane poradia uchádzačov a súčasne uverejniť informáciu o výsledku vyhodnotenia ponúk a por</w:t>
      </w:r>
      <w:r w:rsidR="2D908C36" w:rsidRPr="00D50CBB">
        <w:rPr>
          <w:rFonts w:ascii="Corbel" w:hAnsi="Corbel"/>
          <w:sz w:val="18"/>
          <w:szCs w:val="18"/>
          <w:lang w:eastAsia="sk-SK"/>
        </w:rPr>
        <w:t>adie</w:t>
      </w:r>
      <w:r w:rsidRPr="00D50CBB">
        <w:rPr>
          <w:rFonts w:ascii="Corbel" w:hAnsi="Corbel"/>
          <w:sz w:val="18"/>
          <w:szCs w:val="18"/>
          <w:lang w:eastAsia="sk-SK"/>
        </w:rPr>
        <w:t xml:space="preserve"> uchádzačov vo svojom profile vedenom Úradom pre verejné obstarávanie.</w:t>
      </w:r>
      <w:r w:rsidR="00A30170" w:rsidRPr="00D50CBB">
        <w:rPr>
          <w:rFonts w:ascii="Corbel" w:hAnsi="Corbel"/>
          <w:sz w:val="18"/>
          <w:szCs w:val="18"/>
          <w:lang w:eastAsia="sk-SK"/>
        </w:rPr>
        <w:t xml:space="preserve"> </w:t>
      </w:r>
      <w:r w:rsidR="7457C4DB" w:rsidRPr="00D50CBB">
        <w:rPr>
          <w:rFonts w:ascii="Corbel" w:hAnsi="Corbel" w:cs="Segoe UI"/>
          <w:color w:val="000000" w:themeColor="text1"/>
          <w:sz w:val="18"/>
          <w:szCs w:val="18"/>
          <w:lang w:eastAsia="sk-SK"/>
        </w:rPr>
        <w:t>Uzavret</w:t>
      </w:r>
      <w:r w:rsidR="00B07755" w:rsidRPr="00D50CBB">
        <w:rPr>
          <w:rFonts w:ascii="Corbel" w:hAnsi="Corbel" w:cs="Segoe UI"/>
          <w:color w:val="000000" w:themeColor="text1"/>
          <w:sz w:val="18"/>
          <w:szCs w:val="18"/>
          <w:lang w:eastAsia="sk-SK"/>
        </w:rPr>
        <w:t>á zmluva</w:t>
      </w:r>
      <w:r w:rsidR="003B718E" w:rsidRPr="00D50CBB">
        <w:rPr>
          <w:rFonts w:ascii="Corbel" w:hAnsi="Corbel" w:cs="Segoe UI"/>
          <w:color w:val="000000" w:themeColor="text1"/>
          <w:sz w:val="18"/>
          <w:szCs w:val="18"/>
          <w:lang w:eastAsia="sk-SK"/>
        </w:rPr>
        <w:t xml:space="preserve"> </w:t>
      </w:r>
      <w:r w:rsidR="7457C4DB" w:rsidRPr="00D50CBB">
        <w:rPr>
          <w:rFonts w:ascii="Corbel" w:hAnsi="Corbel" w:cs="Segoe UI"/>
          <w:color w:val="000000" w:themeColor="text1"/>
          <w:sz w:val="18"/>
          <w:szCs w:val="18"/>
          <w:lang w:eastAsia="sk-SK"/>
        </w:rPr>
        <w:t>nesm</w:t>
      </w:r>
      <w:r w:rsidR="00B07755" w:rsidRPr="00D50CBB">
        <w:rPr>
          <w:rFonts w:ascii="Corbel" w:hAnsi="Corbel" w:cs="Segoe UI"/>
          <w:color w:val="000000" w:themeColor="text1"/>
          <w:sz w:val="18"/>
          <w:szCs w:val="18"/>
          <w:lang w:eastAsia="sk-SK"/>
        </w:rPr>
        <w:t>ie</w:t>
      </w:r>
      <w:r w:rsidR="7457C4DB" w:rsidRPr="00D50CBB">
        <w:rPr>
          <w:rFonts w:ascii="Corbel" w:hAnsi="Corbel" w:cs="Segoe UI"/>
          <w:color w:val="000000" w:themeColor="text1"/>
          <w:sz w:val="18"/>
          <w:szCs w:val="18"/>
          <w:lang w:eastAsia="sk-SK"/>
        </w:rPr>
        <w:t xml:space="preserve"> byť v rozpore so súťažnými podkladmi a s ponukou predloženou úspešným uchádzačom.</w:t>
      </w:r>
    </w:p>
    <w:p w14:paraId="6D44FB24" w14:textId="5B0B2FC9" w:rsidR="00C063BA" w:rsidRPr="00D50CBB" w:rsidRDefault="1B408645" w:rsidP="00FB335F">
      <w:pPr>
        <w:numPr>
          <w:ilvl w:val="1"/>
          <w:numId w:val="50"/>
        </w:numPr>
        <w:spacing w:after="240"/>
        <w:jc w:val="both"/>
        <w:rPr>
          <w:rFonts w:ascii="Corbel" w:hAnsi="Corbel"/>
          <w:sz w:val="18"/>
          <w:szCs w:val="18"/>
          <w:lang w:eastAsia="sk-SK"/>
        </w:rPr>
      </w:pPr>
      <w:r w:rsidRPr="00D50CBB">
        <w:rPr>
          <w:rFonts w:ascii="Corbel" w:hAnsi="Corbel" w:cs="Segoe UI"/>
          <w:color w:val="000000" w:themeColor="text1"/>
          <w:sz w:val="18"/>
          <w:szCs w:val="18"/>
          <w:lang w:eastAsia="sk-SK"/>
        </w:rPr>
        <w:t>Zmluv</w:t>
      </w:r>
      <w:r w:rsidR="00E437B7" w:rsidRPr="00D50CBB">
        <w:rPr>
          <w:rFonts w:ascii="Corbel" w:hAnsi="Corbel" w:cs="Segoe UI"/>
          <w:color w:val="000000" w:themeColor="text1"/>
          <w:sz w:val="18"/>
          <w:szCs w:val="18"/>
          <w:lang w:eastAsia="sk-SK"/>
        </w:rPr>
        <w:t>a</w:t>
      </w:r>
      <w:r w:rsidR="52899ED7" w:rsidRPr="00D50CBB">
        <w:rPr>
          <w:rFonts w:ascii="Corbel" w:hAnsi="Corbel" w:cs="Segoe UI"/>
          <w:color w:val="000000" w:themeColor="text1"/>
          <w:sz w:val="18"/>
          <w:szCs w:val="18"/>
          <w:lang w:eastAsia="sk-SK"/>
        </w:rPr>
        <w:t xml:space="preserve"> s úspešným uchádzačom, ktor</w:t>
      </w:r>
      <w:r w:rsidR="00E437B7" w:rsidRPr="00D50CBB">
        <w:rPr>
          <w:rFonts w:ascii="Corbel" w:hAnsi="Corbel" w:cs="Segoe UI"/>
          <w:color w:val="000000" w:themeColor="text1"/>
          <w:sz w:val="18"/>
          <w:szCs w:val="18"/>
          <w:lang w:eastAsia="sk-SK"/>
        </w:rPr>
        <w:t>ého ponuka</w:t>
      </w:r>
      <w:r w:rsidR="52899ED7" w:rsidRPr="00D50CBB">
        <w:rPr>
          <w:rFonts w:ascii="Corbel" w:hAnsi="Corbel" w:cs="Segoe UI"/>
          <w:color w:val="000000" w:themeColor="text1"/>
          <w:sz w:val="18"/>
          <w:szCs w:val="18"/>
          <w:lang w:eastAsia="sk-SK"/>
        </w:rPr>
        <w:t xml:space="preserve"> b</w:t>
      </w:r>
      <w:r w:rsidR="005B1E58" w:rsidRPr="00D50CBB">
        <w:rPr>
          <w:rFonts w:ascii="Corbel" w:hAnsi="Corbel" w:cs="Segoe UI"/>
          <w:color w:val="000000" w:themeColor="text1"/>
          <w:sz w:val="18"/>
          <w:szCs w:val="18"/>
          <w:lang w:eastAsia="sk-SK"/>
        </w:rPr>
        <w:t>ud</w:t>
      </w:r>
      <w:r w:rsidR="00E437B7" w:rsidRPr="00D50CBB">
        <w:rPr>
          <w:rFonts w:ascii="Corbel" w:hAnsi="Corbel" w:cs="Segoe UI"/>
          <w:color w:val="000000" w:themeColor="text1"/>
          <w:sz w:val="18"/>
          <w:szCs w:val="18"/>
          <w:lang w:eastAsia="sk-SK"/>
        </w:rPr>
        <w:t>e</w:t>
      </w:r>
      <w:r w:rsidR="52899ED7" w:rsidRPr="00D50CBB">
        <w:rPr>
          <w:rFonts w:ascii="Corbel" w:hAnsi="Corbel" w:cs="Segoe UI"/>
          <w:color w:val="000000" w:themeColor="text1"/>
          <w:sz w:val="18"/>
          <w:szCs w:val="18"/>
          <w:lang w:eastAsia="sk-SK"/>
        </w:rPr>
        <w:t xml:space="preserve"> prijatá, bud</w:t>
      </w:r>
      <w:r w:rsidR="00E437B7" w:rsidRPr="00D50CBB">
        <w:rPr>
          <w:rFonts w:ascii="Corbel" w:hAnsi="Corbel" w:cs="Segoe UI"/>
          <w:color w:val="000000" w:themeColor="text1"/>
          <w:sz w:val="18"/>
          <w:szCs w:val="18"/>
          <w:lang w:eastAsia="sk-SK"/>
        </w:rPr>
        <w:t>e</w:t>
      </w:r>
      <w:r w:rsidR="52899ED7" w:rsidRPr="00D50CBB">
        <w:rPr>
          <w:rFonts w:ascii="Corbel" w:hAnsi="Corbel" w:cs="Segoe UI"/>
          <w:color w:val="000000" w:themeColor="text1"/>
          <w:sz w:val="18"/>
          <w:szCs w:val="18"/>
          <w:lang w:eastAsia="sk-SK"/>
        </w:rPr>
        <w:t xml:space="preserve"> uzavret</w:t>
      </w:r>
      <w:r w:rsidR="00E437B7" w:rsidRPr="00D50CBB">
        <w:rPr>
          <w:rFonts w:ascii="Corbel" w:hAnsi="Corbel" w:cs="Segoe UI"/>
          <w:color w:val="000000" w:themeColor="text1"/>
          <w:sz w:val="18"/>
          <w:szCs w:val="18"/>
          <w:lang w:eastAsia="sk-SK"/>
        </w:rPr>
        <w:t>á</w:t>
      </w:r>
      <w:r w:rsidR="52899ED7" w:rsidRPr="00D50CBB">
        <w:rPr>
          <w:rFonts w:ascii="Corbel" w:hAnsi="Corbel" w:cs="Segoe UI"/>
          <w:color w:val="000000" w:themeColor="text1"/>
          <w:sz w:val="18"/>
          <w:szCs w:val="18"/>
          <w:lang w:eastAsia="sk-SK"/>
        </w:rPr>
        <w:t xml:space="preserve"> v lehote viazanosti ponúk</w:t>
      </w:r>
      <w:r w:rsidR="00DA6B4B" w:rsidRPr="00D50CBB">
        <w:rPr>
          <w:rFonts w:ascii="Corbel" w:hAnsi="Corbel" w:cs="Segoe UI"/>
          <w:color w:val="000000" w:themeColor="text1"/>
          <w:sz w:val="18"/>
          <w:szCs w:val="18"/>
          <w:lang w:eastAsia="sk-SK"/>
        </w:rPr>
        <w:t>,</w:t>
      </w:r>
      <w:r w:rsidR="52899ED7" w:rsidRPr="00D50CBB">
        <w:rPr>
          <w:rFonts w:ascii="Corbel" w:hAnsi="Corbel" w:cs="Segoe UI"/>
          <w:color w:val="000000" w:themeColor="text1"/>
          <w:sz w:val="18"/>
          <w:szCs w:val="18"/>
          <w:lang w:eastAsia="sk-SK"/>
        </w:rPr>
        <w:t xml:space="preserve"> a to najskôr </w:t>
      </w:r>
      <w:r w:rsidR="4C50E7FF" w:rsidRPr="00D50CBB">
        <w:rPr>
          <w:rFonts w:ascii="Corbel" w:hAnsi="Corbel" w:cs="Segoe UI"/>
          <w:color w:val="000000" w:themeColor="text1"/>
          <w:sz w:val="18"/>
          <w:szCs w:val="18"/>
          <w:lang w:eastAsia="sk-SK"/>
        </w:rPr>
        <w:t>jedenásty</w:t>
      </w:r>
      <w:r w:rsidR="52899ED7" w:rsidRPr="00D50CBB">
        <w:rPr>
          <w:rFonts w:ascii="Corbel" w:hAnsi="Corbel" w:cs="Segoe UI"/>
          <w:color w:val="000000" w:themeColor="text1"/>
          <w:sz w:val="18"/>
          <w:szCs w:val="18"/>
          <w:lang w:eastAsia="sk-SK"/>
        </w:rPr>
        <w:t xml:space="preserve"> deň odo dňa odoslania </w:t>
      </w:r>
      <w:r w:rsidR="00F728E7" w:rsidRPr="00D50CBB">
        <w:rPr>
          <w:rFonts w:ascii="Corbel" w:hAnsi="Corbel" w:cs="Segoe UI"/>
          <w:color w:val="000000" w:themeColor="text1"/>
          <w:sz w:val="18"/>
          <w:szCs w:val="18"/>
          <w:lang w:eastAsia="sk-SK"/>
        </w:rPr>
        <w:t>informácie</w:t>
      </w:r>
      <w:r w:rsidR="52899ED7" w:rsidRPr="00D50CBB">
        <w:rPr>
          <w:rFonts w:ascii="Corbel" w:hAnsi="Corbel" w:cs="Segoe UI"/>
          <w:color w:val="000000" w:themeColor="text1"/>
          <w:sz w:val="18"/>
          <w:szCs w:val="18"/>
          <w:lang w:eastAsia="sk-SK"/>
        </w:rPr>
        <w:t xml:space="preserve"> o výsledku vyhodnotenia ponúk, ak neboli uplatnené revízne postupy. </w:t>
      </w:r>
      <w:r w:rsidRPr="00D50CBB">
        <w:rPr>
          <w:rFonts w:ascii="Corbel" w:eastAsia="Corbel" w:hAnsi="Corbel" w:cs="Corbel"/>
          <w:color w:val="000000" w:themeColor="text1"/>
          <w:sz w:val="18"/>
          <w:szCs w:val="18"/>
        </w:rPr>
        <w:t>Zmluv</w:t>
      </w:r>
      <w:r w:rsidR="00E437B7" w:rsidRPr="00D50CBB">
        <w:rPr>
          <w:rFonts w:ascii="Corbel" w:eastAsia="Corbel" w:hAnsi="Corbel" w:cs="Corbel"/>
          <w:color w:val="000000" w:themeColor="text1"/>
          <w:sz w:val="18"/>
          <w:szCs w:val="18"/>
        </w:rPr>
        <w:t>a</w:t>
      </w:r>
      <w:r w:rsidR="52899ED7" w:rsidRPr="00D50CBB">
        <w:rPr>
          <w:rFonts w:ascii="Corbel" w:eastAsia="Corbel" w:hAnsi="Corbel" w:cs="Corbel"/>
          <w:color w:val="000000" w:themeColor="text1"/>
          <w:sz w:val="18"/>
          <w:szCs w:val="18"/>
        </w:rPr>
        <w:t xml:space="preserve"> nadob</w:t>
      </w:r>
      <w:r w:rsidR="37C4B99E" w:rsidRPr="00D50CBB">
        <w:rPr>
          <w:rFonts w:ascii="Corbel" w:eastAsia="Corbel" w:hAnsi="Corbel" w:cs="Corbel"/>
          <w:color w:val="000000" w:themeColor="text1"/>
          <w:sz w:val="18"/>
          <w:szCs w:val="18"/>
        </w:rPr>
        <w:t>udn</w:t>
      </w:r>
      <w:r w:rsidR="00E437B7" w:rsidRPr="00D50CBB">
        <w:rPr>
          <w:rFonts w:ascii="Corbel" w:eastAsia="Corbel" w:hAnsi="Corbel" w:cs="Corbel"/>
          <w:color w:val="000000" w:themeColor="text1"/>
          <w:sz w:val="18"/>
          <w:szCs w:val="18"/>
        </w:rPr>
        <w:t>e</w:t>
      </w:r>
      <w:r w:rsidR="52899ED7" w:rsidRPr="00D50CBB">
        <w:rPr>
          <w:rFonts w:ascii="Corbel" w:eastAsia="Corbel" w:hAnsi="Corbel" w:cs="Corbel"/>
          <w:color w:val="000000" w:themeColor="text1"/>
          <w:sz w:val="18"/>
          <w:szCs w:val="18"/>
        </w:rPr>
        <w:t xml:space="preserve"> účinnosť deň nasledujúci po dni </w:t>
      </w:r>
      <w:r w:rsidR="00E437B7" w:rsidRPr="00D50CBB">
        <w:rPr>
          <w:rFonts w:ascii="Corbel" w:eastAsia="Corbel" w:hAnsi="Corbel" w:cs="Corbel"/>
          <w:color w:val="000000" w:themeColor="text1"/>
          <w:sz w:val="18"/>
          <w:szCs w:val="18"/>
        </w:rPr>
        <w:t>jej</w:t>
      </w:r>
      <w:r w:rsidR="52899ED7" w:rsidRPr="00D50CBB">
        <w:rPr>
          <w:rFonts w:ascii="Corbel" w:eastAsia="Corbel" w:hAnsi="Corbel" w:cs="Corbel"/>
          <w:color w:val="000000" w:themeColor="text1"/>
          <w:sz w:val="18"/>
          <w:szCs w:val="18"/>
        </w:rPr>
        <w:t xml:space="preserve"> zverejnenia</w:t>
      </w:r>
      <w:r w:rsidR="003B17B0" w:rsidRPr="00D50CBB">
        <w:rPr>
          <w:rFonts w:ascii="Corbel" w:eastAsia="Corbel" w:hAnsi="Corbel" w:cs="Corbel"/>
          <w:color w:val="000000" w:themeColor="text1"/>
          <w:sz w:val="18"/>
          <w:szCs w:val="18"/>
        </w:rPr>
        <w:t xml:space="preserve"> v Centrálnom registri zmlúv vedenom Úradom vlády SR.</w:t>
      </w:r>
    </w:p>
    <w:p w14:paraId="146D9035" w14:textId="48ED48EA" w:rsidR="00076EA2" w:rsidRPr="00A46848" w:rsidRDefault="00C063BA">
      <w:pPr>
        <w:numPr>
          <w:ilvl w:val="2"/>
          <w:numId w:val="50"/>
        </w:numPr>
        <w:spacing w:after="120"/>
        <w:ind w:left="709" w:hanging="709"/>
        <w:jc w:val="both"/>
        <w:rPr>
          <w:rFonts w:ascii="Corbel" w:hAnsi="Corbel"/>
          <w:b/>
          <w:sz w:val="18"/>
          <w:szCs w:val="18"/>
          <w:lang w:eastAsia="sk-SK"/>
        </w:rPr>
      </w:pPr>
      <w:r w:rsidRPr="00D50CBB">
        <w:rPr>
          <w:rFonts w:ascii="Corbel" w:hAnsi="Corbel" w:cs="Segoe UI"/>
          <w:color w:val="000000" w:themeColor="text1"/>
          <w:sz w:val="18"/>
          <w:szCs w:val="18"/>
          <w:lang w:eastAsia="sk-SK"/>
        </w:rPr>
        <w:t>Úspešný uchádzač alebo uchádzači sú povinní poskytnúť verejnému obstarávateľovi riadnu súčinnosť potrebnú na uzavretie zmluvy</w:t>
      </w:r>
      <w:r w:rsidR="00822A84" w:rsidRPr="00D50CBB">
        <w:rPr>
          <w:rFonts w:ascii="Corbel" w:hAnsi="Corbel" w:cs="Segoe UI"/>
          <w:color w:val="000000" w:themeColor="text1"/>
          <w:sz w:val="18"/>
          <w:szCs w:val="18"/>
          <w:lang w:eastAsia="sk-SK"/>
        </w:rPr>
        <w:t xml:space="preserve"> (v opačnom prípade to bude verejný obstarávateľ požadovať za neposkytnutie riadnej súčinnosti)</w:t>
      </w:r>
      <w:r w:rsidRPr="00D50CBB">
        <w:rPr>
          <w:rFonts w:ascii="Corbel" w:hAnsi="Corbel" w:cs="Segoe UI"/>
          <w:color w:val="000000" w:themeColor="text1"/>
          <w:sz w:val="18"/>
          <w:szCs w:val="18"/>
          <w:lang w:eastAsia="sk-SK"/>
        </w:rPr>
        <w:t>:</w:t>
      </w:r>
      <w:r w:rsidRPr="00A46848">
        <w:rPr>
          <w:rFonts w:ascii="Corbel" w:hAnsi="Corbel"/>
          <w:sz w:val="18"/>
          <w:szCs w:val="18"/>
          <w:lang w:eastAsia="sk-SK"/>
        </w:rPr>
        <w:t xml:space="preserve">Úspešný uchádzač alebo uchádzači sú povinní najneskôr v lehote stanovenej vo výzve na poskytnutie súčinnosti pred uzatvorením </w:t>
      </w:r>
      <w:r w:rsidR="0016464E" w:rsidRPr="00A46848">
        <w:rPr>
          <w:rFonts w:ascii="Corbel" w:hAnsi="Corbel"/>
          <w:sz w:val="18"/>
          <w:szCs w:val="18"/>
          <w:lang w:eastAsia="sk-SK"/>
        </w:rPr>
        <w:t>zmluvy</w:t>
      </w:r>
      <w:r w:rsidRPr="00A46848">
        <w:rPr>
          <w:rFonts w:ascii="Corbel" w:hAnsi="Corbel"/>
          <w:sz w:val="18"/>
          <w:szCs w:val="18"/>
          <w:lang w:eastAsia="sk-SK"/>
        </w:rPr>
        <w:t xml:space="preserve"> predložiť verejnému obstarávateľovi podpísan</w:t>
      </w:r>
      <w:r w:rsidR="00E819B8" w:rsidRPr="00A46848">
        <w:rPr>
          <w:rFonts w:ascii="Corbel" w:hAnsi="Corbel"/>
          <w:sz w:val="18"/>
          <w:szCs w:val="18"/>
          <w:lang w:eastAsia="sk-SK"/>
        </w:rPr>
        <w:t>é</w:t>
      </w:r>
      <w:r w:rsidRPr="00A46848">
        <w:rPr>
          <w:rFonts w:ascii="Corbel" w:hAnsi="Corbel"/>
          <w:sz w:val="18"/>
          <w:szCs w:val="18"/>
          <w:lang w:eastAsia="sk-SK"/>
        </w:rPr>
        <w:t xml:space="preserve"> </w:t>
      </w:r>
      <w:r w:rsidR="000B4A3B" w:rsidRPr="00A46848">
        <w:rPr>
          <w:rFonts w:ascii="Corbel" w:hAnsi="Corbel"/>
          <w:sz w:val="18"/>
          <w:szCs w:val="18"/>
          <w:lang w:eastAsia="sk-SK"/>
        </w:rPr>
        <w:t>zmluvy –</w:t>
      </w:r>
      <w:r w:rsidR="000B4A3B" w:rsidRPr="00A46848">
        <w:rPr>
          <w:rFonts w:ascii="Corbel" w:hAnsi="Corbel"/>
          <w:b/>
          <w:sz w:val="18"/>
          <w:szCs w:val="18"/>
          <w:lang w:eastAsia="sk-SK"/>
        </w:rPr>
        <w:t xml:space="preserve"> Prílohy č. 3a</w:t>
      </w:r>
      <w:r w:rsidR="00746577" w:rsidRPr="00A46848">
        <w:rPr>
          <w:rFonts w:ascii="Corbel" w:hAnsi="Corbel"/>
          <w:b/>
          <w:sz w:val="18"/>
          <w:szCs w:val="18"/>
          <w:lang w:eastAsia="sk-SK"/>
        </w:rPr>
        <w:t xml:space="preserve"> a </w:t>
      </w:r>
      <w:r w:rsidR="000B4A3B" w:rsidRPr="00A46848">
        <w:rPr>
          <w:rFonts w:ascii="Corbel" w:hAnsi="Corbel"/>
          <w:b/>
          <w:sz w:val="18"/>
          <w:szCs w:val="18"/>
          <w:lang w:eastAsia="sk-SK"/>
        </w:rPr>
        <w:t>3</w:t>
      </w:r>
      <w:r w:rsidR="00746577" w:rsidRPr="00A46848">
        <w:rPr>
          <w:rFonts w:ascii="Corbel" w:hAnsi="Corbel"/>
          <w:b/>
          <w:sz w:val="18"/>
          <w:szCs w:val="18"/>
          <w:lang w:eastAsia="sk-SK"/>
        </w:rPr>
        <w:t>c</w:t>
      </w:r>
      <w:r w:rsidR="00096969" w:rsidRPr="00A46848">
        <w:rPr>
          <w:rFonts w:ascii="Corbel" w:hAnsi="Corbel"/>
          <w:b/>
          <w:sz w:val="18"/>
          <w:szCs w:val="18"/>
          <w:lang w:eastAsia="sk-SK"/>
        </w:rPr>
        <w:t xml:space="preserve"> týchto súťažných podkladov</w:t>
      </w:r>
      <w:r w:rsidR="00096969" w:rsidRPr="00A46848">
        <w:rPr>
          <w:rFonts w:ascii="Corbel" w:hAnsi="Corbel"/>
          <w:sz w:val="18"/>
          <w:szCs w:val="18"/>
          <w:lang w:eastAsia="sk-SK"/>
        </w:rPr>
        <w:t xml:space="preserve">, </w:t>
      </w:r>
      <w:r w:rsidRPr="00A46848">
        <w:rPr>
          <w:rFonts w:ascii="Corbel" w:hAnsi="Corbel"/>
          <w:sz w:val="18"/>
          <w:szCs w:val="18"/>
          <w:lang w:eastAsia="sk-SK"/>
        </w:rPr>
        <w:t>doplnen</w:t>
      </w:r>
      <w:r w:rsidR="00B70C4F" w:rsidRPr="00A46848">
        <w:rPr>
          <w:rFonts w:ascii="Corbel" w:hAnsi="Corbel"/>
          <w:sz w:val="18"/>
          <w:szCs w:val="18"/>
          <w:lang w:eastAsia="sk-SK"/>
        </w:rPr>
        <w:t>é</w:t>
      </w:r>
      <w:r w:rsidRPr="00A46848">
        <w:rPr>
          <w:rFonts w:ascii="Corbel" w:hAnsi="Corbel"/>
          <w:sz w:val="18"/>
          <w:szCs w:val="18"/>
          <w:lang w:eastAsia="sk-SK"/>
        </w:rPr>
        <w:t xml:space="preserve"> v súlade s ponukou, vrátane všetkých ich príloh. Pri predkladaní zml</w:t>
      </w:r>
      <w:r w:rsidR="00B70C4F" w:rsidRPr="00A46848">
        <w:rPr>
          <w:rFonts w:ascii="Corbel" w:hAnsi="Corbel"/>
          <w:sz w:val="18"/>
          <w:szCs w:val="18"/>
          <w:lang w:eastAsia="sk-SK"/>
        </w:rPr>
        <w:t>úv</w:t>
      </w:r>
      <w:r w:rsidR="00AD2986" w:rsidRPr="00A46848">
        <w:rPr>
          <w:rFonts w:ascii="Corbel" w:hAnsi="Corbel"/>
          <w:sz w:val="18"/>
          <w:szCs w:val="18"/>
          <w:lang w:eastAsia="sk-SK"/>
        </w:rPr>
        <w:t xml:space="preserve"> </w:t>
      </w:r>
      <w:r w:rsidR="00E23B9A">
        <w:rPr>
          <w:rFonts w:ascii="Corbel" w:hAnsi="Corbel"/>
          <w:sz w:val="18"/>
          <w:szCs w:val="18"/>
          <w:lang w:eastAsia="sk-SK"/>
        </w:rPr>
        <w:t xml:space="preserve">        </w:t>
      </w:r>
      <w:r w:rsidRPr="00A46848">
        <w:rPr>
          <w:rFonts w:ascii="Corbel" w:hAnsi="Corbel"/>
          <w:sz w:val="18"/>
          <w:szCs w:val="18"/>
          <w:lang w:eastAsia="sk-SK"/>
        </w:rPr>
        <w:t xml:space="preserve">v listinnej podobe je uchádzač povinný predložiť </w:t>
      </w:r>
      <w:r w:rsidR="00024FEF" w:rsidRPr="00A46848">
        <w:rPr>
          <w:rFonts w:ascii="Corbel" w:hAnsi="Corbel"/>
          <w:sz w:val="18"/>
          <w:szCs w:val="18"/>
          <w:lang w:eastAsia="sk-SK"/>
        </w:rPr>
        <w:t xml:space="preserve">počet rovnopisov podľa počtov uvedených </w:t>
      </w:r>
      <w:r w:rsidR="00A434EA" w:rsidRPr="00A46848">
        <w:rPr>
          <w:rFonts w:ascii="Corbel" w:hAnsi="Corbel"/>
          <w:sz w:val="18"/>
          <w:szCs w:val="18"/>
          <w:lang w:eastAsia="sk-SK"/>
        </w:rPr>
        <w:t xml:space="preserve">v jednotlivých zneniach zmlúv. </w:t>
      </w:r>
      <w:r w:rsidRPr="00A46848">
        <w:rPr>
          <w:rFonts w:ascii="Corbel" w:hAnsi="Corbel"/>
          <w:sz w:val="18"/>
          <w:szCs w:val="18"/>
          <w:lang w:eastAsia="sk-SK"/>
        </w:rPr>
        <w:t>Návrh</w:t>
      </w:r>
      <w:r w:rsidR="00A434EA" w:rsidRPr="00A46848">
        <w:rPr>
          <w:rFonts w:ascii="Corbel" w:hAnsi="Corbel"/>
          <w:sz w:val="18"/>
          <w:szCs w:val="18"/>
          <w:lang w:eastAsia="sk-SK"/>
        </w:rPr>
        <w:t>y</w:t>
      </w:r>
      <w:r w:rsidRPr="00A46848">
        <w:rPr>
          <w:rFonts w:ascii="Corbel" w:hAnsi="Corbel"/>
          <w:sz w:val="18"/>
          <w:szCs w:val="18"/>
          <w:lang w:eastAsia="sk-SK"/>
        </w:rPr>
        <w:t xml:space="preserve"> zml</w:t>
      </w:r>
      <w:r w:rsidR="00A434EA" w:rsidRPr="00A46848">
        <w:rPr>
          <w:rFonts w:ascii="Corbel" w:hAnsi="Corbel"/>
          <w:sz w:val="18"/>
          <w:szCs w:val="18"/>
          <w:lang w:eastAsia="sk-SK"/>
        </w:rPr>
        <w:t>úv</w:t>
      </w:r>
      <w:r w:rsidRPr="00A46848">
        <w:rPr>
          <w:rFonts w:ascii="Corbel" w:hAnsi="Corbel"/>
          <w:sz w:val="18"/>
          <w:szCs w:val="18"/>
          <w:lang w:eastAsia="sk-SK"/>
        </w:rPr>
        <w:t>, ktor</w:t>
      </w:r>
      <w:r w:rsidR="00A434EA" w:rsidRPr="00A46848">
        <w:rPr>
          <w:rFonts w:ascii="Corbel" w:hAnsi="Corbel"/>
          <w:sz w:val="18"/>
          <w:szCs w:val="18"/>
          <w:lang w:eastAsia="sk-SK"/>
        </w:rPr>
        <w:t>é</w:t>
      </w:r>
      <w:r w:rsidRPr="00A46848">
        <w:rPr>
          <w:rFonts w:ascii="Corbel" w:hAnsi="Corbel"/>
          <w:sz w:val="18"/>
          <w:szCs w:val="18"/>
          <w:lang w:eastAsia="sk-SK"/>
        </w:rPr>
        <w:t xml:space="preserve"> </w:t>
      </w:r>
      <w:r w:rsidR="00A434EA" w:rsidRPr="00A46848">
        <w:rPr>
          <w:rFonts w:ascii="Corbel" w:hAnsi="Corbel"/>
          <w:sz w:val="18"/>
          <w:szCs w:val="18"/>
          <w:lang w:eastAsia="sk-SK"/>
        </w:rPr>
        <w:t>sú</w:t>
      </w:r>
      <w:r w:rsidRPr="00A46848">
        <w:rPr>
          <w:rFonts w:ascii="Corbel" w:hAnsi="Corbel"/>
          <w:sz w:val="18"/>
          <w:szCs w:val="18"/>
          <w:lang w:eastAsia="sk-SK"/>
        </w:rPr>
        <w:t xml:space="preserve"> súčasťou súťažných podkladov, </w:t>
      </w:r>
      <w:r w:rsidR="00A434EA" w:rsidRPr="00A46848">
        <w:rPr>
          <w:rFonts w:ascii="Corbel" w:hAnsi="Corbel"/>
          <w:sz w:val="18"/>
          <w:szCs w:val="18"/>
          <w:lang w:eastAsia="sk-SK"/>
        </w:rPr>
        <w:t>sú</w:t>
      </w:r>
      <w:r w:rsidRPr="00A46848">
        <w:rPr>
          <w:rFonts w:ascii="Corbel" w:hAnsi="Corbel"/>
          <w:sz w:val="18"/>
          <w:szCs w:val="18"/>
          <w:lang w:eastAsia="sk-SK"/>
        </w:rPr>
        <w:t xml:space="preserve"> záväzn</w:t>
      </w:r>
      <w:r w:rsidR="00A434EA" w:rsidRPr="00A46848">
        <w:rPr>
          <w:rFonts w:ascii="Corbel" w:hAnsi="Corbel"/>
          <w:sz w:val="18"/>
          <w:szCs w:val="18"/>
          <w:lang w:eastAsia="sk-SK"/>
        </w:rPr>
        <w:t>é</w:t>
      </w:r>
      <w:r w:rsidRPr="00A46848">
        <w:rPr>
          <w:rFonts w:ascii="Corbel" w:hAnsi="Corbel"/>
          <w:sz w:val="18"/>
          <w:szCs w:val="18"/>
          <w:lang w:eastAsia="sk-SK"/>
        </w:rPr>
        <w:t xml:space="preserve"> a nie je možné </w:t>
      </w:r>
      <w:r w:rsidR="00A434EA" w:rsidRPr="00A46848">
        <w:rPr>
          <w:rFonts w:ascii="Corbel" w:hAnsi="Corbel"/>
          <w:sz w:val="18"/>
          <w:szCs w:val="18"/>
          <w:lang w:eastAsia="sk-SK"/>
        </w:rPr>
        <w:t>ich</w:t>
      </w:r>
      <w:r w:rsidRPr="00A46848">
        <w:rPr>
          <w:rFonts w:ascii="Corbel" w:hAnsi="Corbel"/>
          <w:sz w:val="18"/>
          <w:szCs w:val="18"/>
          <w:lang w:eastAsia="sk-SK"/>
        </w:rPr>
        <w:t xml:space="preserve"> nijako meniť. To neplatí pre úpravy chýb v písaní, ktoré nijako nemenia význam konkrétnych ustanovení. </w:t>
      </w:r>
      <w:r w:rsidR="00746577" w:rsidRPr="00A46848">
        <w:rPr>
          <w:rFonts w:ascii="Corbel" w:hAnsi="Corbel"/>
          <w:b/>
          <w:sz w:val="18"/>
          <w:szCs w:val="18"/>
          <w:lang w:eastAsia="sk-SK"/>
        </w:rPr>
        <w:t xml:space="preserve">Príloha č. </w:t>
      </w:r>
      <w:r w:rsidR="00746577" w:rsidRPr="00A46848">
        <w:rPr>
          <w:rFonts w:ascii="Corbel" w:hAnsi="Corbel"/>
          <w:b/>
          <w:bCs/>
          <w:sz w:val="18"/>
          <w:szCs w:val="18"/>
          <w:lang w:eastAsia="sk-SK"/>
        </w:rPr>
        <w:t>3</w:t>
      </w:r>
      <w:r w:rsidR="00F07C24" w:rsidRPr="00A46848">
        <w:rPr>
          <w:rFonts w:ascii="Corbel" w:hAnsi="Corbel"/>
          <w:b/>
          <w:bCs/>
          <w:sz w:val="18"/>
          <w:szCs w:val="18"/>
          <w:lang w:eastAsia="sk-SK"/>
        </w:rPr>
        <w:t>b</w:t>
      </w:r>
      <w:r w:rsidR="00746577" w:rsidRPr="00A46848">
        <w:rPr>
          <w:rFonts w:ascii="Corbel" w:hAnsi="Corbel"/>
          <w:b/>
          <w:sz w:val="18"/>
          <w:szCs w:val="18"/>
          <w:lang w:eastAsia="sk-SK"/>
        </w:rPr>
        <w:t xml:space="preserve"> týchto súťažných </w:t>
      </w:r>
      <w:r w:rsidR="00746577" w:rsidRPr="00A46848">
        <w:rPr>
          <w:rFonts w:ascii="Corbel" w:hAnsi="Corbel"/>
          <w:sz w:val="18"/>
          <w:szCs w:val="18"/>
          <w:lang w:eastAsia="sk-SK"/>
        </w:rPr>
        <w:t>podkladov</w:t>
      </w:r>
      <w:r w:rsidR="00390F4E" w:rsidRPr="00A46848">
        <w:rPr>
          <w:rFonts w:ascii="Corbel" w:hAnsi="Corbel"/>
          <w:sz w:val="18"/>
          <w:szCs w:val="18"/>
          <w:lang w:eastAsia="sk-SK"/>
        </w:rPr>
        <w:t xml:space="preserve"> bude </w:t>
      </w:r>
      <w:r w:rsidR="00344631" w:rsidRPr="00A46848">
        <w:rPr>
          <w:rFonts w:ascii="Corbel" w:hAnsi="Corbel"/>
          <w:sz w:val="18"/>
          <w:szCs w:val="18"/>
          <w:lang w:eastAsia="sk-SK"/>
        </w:rPr>
        <w:t xml:space="preserve">dodatočne podpísaná, </w:t>
      </w:r>
      <w:r w:rsidR="00B20C21" w:rsidRPr="00A46848">
        <w:rPr>
          <w:rFonts w:ascii="Corbel" w:hAnsi="Corbel"/>
          <w:sz w:val="18"/>
          <w:szCs w:val="18"/>
          <w:lang w:eastAsia="sk-SK"/>
        </w:rPr>
        <w:t>po ukončení implementácie prvej etapy v súlade s Harmonogramom nasadenia uvedeným v </w:t>
      </w:r>
      <w:r w:rsidR="002D2683">
        <w:rPr>
          <w:rFonts w:ascii="Corbel" w:hAnsi="Corbel"/>
          <w:sz w:val="18"/>
          <w:szCs w:val="18"/>
          <w:lang w:eastAsia="sk-SK"/>
        </w:rPr>
        <w:t>P</w:t>
      </w:r>
      <w:r w:rsidR="00B20C21" w:rsidRPr="00A46848">
        <w:rPr>
          <w:rFonts w:ascii="Corbel" w:hAnsi="Corbel"/>
          <w:sz w:val="18"/>
          <w:szCs w:val="18"/>
          <w:lang w:eastAsia="sk-SK"/>
        </w:rPr>
        <w:t>rílohe č. 1a týchto súťažných podkladov.</w:t>
      </w:r>
    </w:p>
    <w:p w14:paraId="4E47D978" w14:textId="0E4F549C" w:rsidR="00C063BA" w:rsidRDefault="00C063BA" w:rsidP="009C654B">
      <w:pPr>
        <w:pStyle w:val="Nadpis2"/>
        <w:numPr>
          <w:ilvl w:val="2"/>
          <w:numId w:val="50"/>
        </w:numPr>
        <w:spacing w:after="120"/>
        <w:ind w:left="709" w:hanging="709"/>
        <w:jc w:val="both"/>
        <w:rPr>
          <w:rFonts w:ascii="Corbel" w:hAnsi="Corbel" w:cs="Segoe UI"/>
          <w:color w:val="000000" w:themeColor="text1"/>
          <w:sz w:val="18"/>
          <w:szCs w:val="18"/>
          <w:lang w:eastAsia="sk-SK"/>
        </w:rPr>
      </w:pPr>
      <w:r w:rsidRPr="00076EA2">
        <w:rPr>
          <w:rFonts w:ascii="Corbel" w:hAnsi="Corbel" w:cs="Segoe UI"/>
          <w:color w:val="000000" w:themeColor="text1"/>
          <w:sz w:val="18"/>
          <w:szCs w:val="18"/>
          <w:lang w:eastAsia="sk-SK"/>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zmlúv byť zapísaní v registri partnerov verejného sektora a musia mať v registri partnerov verejného sektora zapísaných konečných užívateľov výhod. </w:t>
      </w:r>
      <w:r w:rsidR="00CD4F8C" w:rsidRPr="00076EA2">
        <w:rPr>
          <w:rFonts w:ascii="Corbel" w:hAnsi="Corbel" w:cs="Segoe UI"/>
          <w:color w:val="000000" w:themeColor="text1"/>
          <w:sz w:val="18"/>
          <w:szCs w:val="18"/>
          <w:lang w:eastAsia="sk-SK"/>
        </w:rPr>
        <w:t>Partner verejného sektora musí byť zapísaný</w:t>
      </w:r>
      <w:r w:rsidR="003D7A16" w:rsidRPr="00076EA2">
        <w:rPr>
          <w:rFonts w:ascii="Corbel" w:hAnsi="Corbel" w:cs="Segoe UI"/>
          <w:color w:val="000000" w:themeColor="text1"/>
          <w:sz w:val="18"/>
          <w:szCs w:val="18"/>
          <w:lang w:eastAsia="sk-SK"/>
        </w:rPr>
        <w:t xml:space="preserve"> v registri aspoň po dobu trvania zmluvy.</w:t>
      </w:r>
      <w:r w:rsidR="0034392B" w:rsidRPr="00076EA2">
        <w:rPr>
          <w:rFonts w:ascii="Corbel" w:hAnsi="Corbel" w:cs="Segoe UI"/>
          <w:color w:val="000000" w:themeColor="text1"/>
          <w:sz w:val="18"/>
          <w:szCs w:val="18"/>
          <w:lang w:eastAsia="sk-SK"/>
        </w:rPr>
        <w:t xml:space="preserve"> </w:t>
      </w:r>
    </w:p>
    <w:p w14:paraId="2E1EE5C5" w14:textId="377E9ADC" w:rsidR="008529D1" w:rsidRPr="00BE3396" w:rsidRDefault="00C063BA" w:rsidP="00FB335F">
      <w:pPr>
        <w:pStyle w:val="Nadpis1"/>
        <w:numPr>
          <w:ilvl w:val="2"/>
          <w:numId w:val="50"/>
        </w:numPr>
        <w:ind w:left="709"/>
        <w:jc w:val="both"/>
        <w:rPr>
          <w:rFonts w:ascii="Corbel" w:hAnsi="Corbel"/>
          <w:b w:val="0"/>
          <w:bCs w:val="0"/>
          <w:sz w:val="18"/>
          <w:szCs w:val="18"/>
          <w:lang w:eastAsia="sk-SK"/>
        </w:rPr>
      </w:pPr>
      <w:r w:rsidRPr="007D24EB">
        <w:rPr>
          <w:rFonts w:ascii="Corbel" w:hAnsi="Corbel"/>
          <w:b w:val="0"/>
          <w:bCs w:val="0"/>
          <w:sz w:val="18"/>
          <w:szCs w:val="18"/>
          <w:lang w:eastAsia="sk-SK"/>
        </w:rPr>
        <w:t xml:space="preserve">Verejný obstarávateľ nevyžaduje v ponuke uviesť zoznam subdodávateľov, ktorí sú uchádzačovi známi v čase predkladania ponuky. V rámci súčinnosti na uzatvorenie zmluvy, ktorá je výsledkom tohto verejného obstarávania, predloží úspešný uchádzač verejnému obstarávateľovi na odsúhlasenie zoznam všetkých subdodávateľov, ktorí sa budú podieľať na plnení zmluvy a požadované údaje o nich. Po jeho odsúhlasení bude zoznam známych </w:t>
      </w:r>
      <w:r w:rsidRPr="007D24EB">
        <w:rPr>
          <w:rFonts w:ascii="Corbel" w:hAnsi="Corbel"/>
          <w:b w:val="0"/>
          <w:bCs w:val="0"/>
          <w:sz w:val="18"/>
          <w:szCs w:val="18"/>
          <w:lang w:eastAsia="sk-SK"/>
        </w:rPr>
        <w:lastRenderedPageBreak/>
        <w:t>subdodávateľov tvoriť prílohu zml</w:t>
      </w:r>
      <w:r w:rsidR="00EF78E8">
        <w:rPr>
          <w:rFonts w:ascii="Corbel" w:hAnsi="Corbel"/>
          <w:b w:val="0"/>
          <w:bCs w:val="0"/>
          <w:sz w:val="18"/>
          <w:szCs w:val="18"/>
          <w:lang w:eastAsia="sk-SK"/>
        </w:rPr>
        <w:t>úv</w:t>
      </w:r>
      <w:r w:rsidR="00A0701F">
        <w:rPr>
          <w:rFonts w:ascii="Corbel" w:hAnsi="Corbel"/>
          <w:b w:val="0"/>
          <w:bCs w:val="0"/>
          <w:sz w:val="18"/>
          <w:szCs w:val="18"/>
          <w:lang w:eastAsia="sk-SK"/>
        </w:rPr>
        <w:t xml:space="preserve"> </w:t>
      </w:r>
      <w:r w:rsidRPr="007D24EB">
        <w:rPr>
          <w:rFonts w:ascii="Corbel" w:hAnsi="Corbel"/>
          <w:b w:val="0"/>
          <w:bCs w:val="0"/>
          <w:sz w:val="18"/>
          <w:szCs w:val="18"/>
          <w:lang w:eastAsia="sk-SK"/>
        </w:rPr>
        <w:t>a je potrebné v ňom uviesť požadované údaje</w:t>
      </w:r>
      <w:r w:rsidR="00C108D9" w:rsidRPr="007D24EB">
        <w:rPr>
          <w:rFonts w:ascii="Corbel" w:hAnsi="Corbel"/>
          <w:b w:val="0"/>
          <w:bCs w:val="0"/>
          <w:sz w:val="18"/>
          <w:szCs w:val="18"/>
          <w:lang w:eastAsia="sk-SK"/>
        </w:rPr>
        <w:t xml:space="preserve"> </w:t>
      </w:r>
      <w:r w:rsidRPr="007D24EB">
        <w:rPr>
          <w:rFonts w:ascii="Corbel" w:hAnsi="Corbel"/>
          <w:b w:val="0"/>
          <w:bCs w:val="0"/>
          <w:sz w:val="18"/>
          <w:szCs w:val="18"/>
          <w:lang w:eastAsia="sk-SK"/>
        </w:rPr>
        <w:t xml:space="preserve">o subdodávateľoch. Verejný obstarávateľ nevyžaduje tieto údaje o dodávateľoch tovarov, ktoré úspešný uchádzač použije na plnenie zmlúv. </w:t>
      </w:r>
    </w:p>
    <w:p w14:paraId="01796837" w14:textId="0F07C257" w:rsidR="00C063BA" w:rsidRPr="005B768F" w:rsidRDefault="00C063BA" w:rsidP="005B768F">
      <w:pPr>
        <w:pStyle w:val="Nadpis1"/>
        <w:numPr>
          <w:ilvl w:val="2"/>
          <w:numId w:val="50"/>
        </w:numPr>
        <w:ind w:left="709"/>
        <w:rPr>
          <w:rFonts w:ascii="Corbel" w:hAnsi="Corbel"/>
          <w:b w:val="0"/>
          <w:bCs w:val="0"/>
          <w:sz w:val="18"/>
          <w:szCs w:val="18"/>
          <w:lang w:eastAsia="sk-SK"/>
        </w:rPr>
      </w:pPr>
      <w:r w:rsidRPr="00BE3396">
        <w:rPr>
          <w:rFonts w:ascii="Corbel" w:hAnsi="Corbel"/>
          <w:b w:val="0"/>
          <w:bCs w:val="0"/>
          <w:sz w:val="18"/>
          <w:szCs w:val="18"/>
          <w:lang w:eastAsia="sk-SK"/>
        </w:rPr>
        <w:t xml:space="preserve">Úspešný uchádzač  je povinný doložiť podpísanú a vyplnenú </w:t>
      </w:r>
      <w:r w:rsidR="007E71BE" w:rsidRPr="00BE3396">
        <w:rPr>
          <w:rFonts w:ascii="Corbel" w:hAnsi="Corbel"/>
          <w:b w:val="0"/>
          <w:bCs w:val="0"/>
          <w:sz w:val="18"/>
          <w:szCs w:val="18"/>
          <w:lang w:eastAsia="sk-SK"/>
        </w:rPr>
        <w:t>P</w:t>
      </w:r>
      <w:r w:rsidRPr="00BE3396">
        <w:rPr>
          <w:rFonts w:ascii="Corbel" w:hAnsi="Corbel"/>
          <w:b w:val="0"/>
          <w:bCs w:val="0"/>
          <w:sz w:val="18"/>
          <w:szCs w:val="18"/>
          <w:lang w:eastAsia="sk-SK"/>
        </w:rPr>
        <w:t xml:space="preserve">rílohu č. </w:t>
      </w:r>
      <w:r w:rsidR="00A0701F">
        <w:rPr>
          <w:rFonts w:ascii="Corbel" w:hAnsi="Corbel"/>
          <w:b w:val="0"/>
          <w:bCs w:val="0"/>
          <w:sz w:val="18"/>
          <w:szCs w:val="18"/>
          <w:lang w:eastAsia="sk-SK"/>
        </w:rPr>
        <w:t>5</w:t>
      </w:r>
      <w:r w:rsidRPr="00BE3396">
        <w:rPr>
          <w:rFonts w:ascii="Corbel" w:hAnsi="Corbel"/>
          <w:b w:val="0"/>
          <w:bCs w:val="0"/>
          <w:sz w:val="18"/>
          <w:szCs w:val="18"/>
          <w:lang w:eastAsia="sk-SK"/>
        </w:rPr>
        <w:t xml:space="preserve"> týchto súťažných podkladov.</w:t>
      </w:r>
    </w:p>
    <w:p w14:paraId="07DA496C" w14:textId="1AC708DA" w:rsidR="007F5E23" w:rsidRDefault="007F5E23" w:rsidP="00A23D48">
      <w:pPr>
        <w:pStyle w:val="Nadpis1"/>
        <w:numPr>
          <w:ilvl w:val="0"/>
          <w:numId w:val="0"/>
        </w:numPr>
        <w:ind w:left="709"/>
        <w:rPr>
          <w:rFonts w:ascii="Corbel" w:hAnsi="Corbel"/>
          <w:b w:val="0"/>
          <w:bCs w:val="0"/>
          <w:sz w:val="18"/>
          <w:szCs w:val="18"/>
          <w:lang w:eastAsia="sk-SK"/>
        </w:rPr>
      </w:pPr>
    </w:p>
    <w:p w14:paraId="1CB4B691" w14:textId="77777777" w:rsidR="00A23D48" w:rsidRDefault="00A23D48" w:rsidP="00A23D48">
      <w:pPr>
        <w:rPr>
          <w:lang w:eastAsia="sk-SK"/>
        </w:rPr>
      </w:pPr>
    </w:p>
    <w:p w14:paraId="2DC51EDD" w14:textId="77777777" w:rsidR="00A23D48" w:rsidRDefault="00A23D48" w:rsidP="00A23D48">
      <w:pPr>
        <w:rPr>
          <w:lang w:eastAsia="sk-SK"/>
        </w:rPr>
      </w:pPr>
    </w:p>
    <w:p w14:paraId="2368C6DD" w14:textId="77777777" w:rsidR="00A23D48" w:rsidRDefault="00A23D48" w:rsidP="00A23D48">
      <w:pPr>
        <w:rPr>
          <w:lang w:eastAsia="sk-SK"/>
        </w:rPr>
      </w:pPr>
    </w:p>
    <w:p w14:paraId="2C544A56" w14:textId="77777777" w:rsidR="00A23D48" w:rsidRDefault="00A23D48" w:rsidP="00A23D48">
      <w:pPr>
        <w:rPr>
          <w:lang w:eastAsia="sk-SK"/>
        </w:rPr>
      </w:pPr>
    </w:p>
    <w:p w14:paraId="02F48991" w14:textId="77777777" w:rsidR="00A23D48" w:rsidRDefault="00A23D48" w:rsidP="00A23D48">
      <w:pPr>
        <w:rPr>
          <w:lang w:eastAsia="sk-SK"/>
        </w:rPr>
      </w:pPr>
    </w:p>
    <w:p w14:paraId="231EC717" w14:textId="77777777" w:rsidR="00A23D48" w:rsidRDefault="00A23D48" w:rsidP="00A23D48">
      <w:pPr>
        <w:rPr>
          <w:lang w:eastAsia="sk-SK"/>
        </w:rPr>
      </w:pPr>
    </w:p>
    <w:p w14:paraId="1AFF28A8" w14:textId="77777777" w:rsidR="00A23D48" w:rsidRDefault="00A23D48" w:rsidP="00A23D48">
      <w:pPr>
        <w:rPr>
          <w:lang w:eastAsia="sk-SK"/>
        </w:rPr>
      </w:pPr>
    </w:p>
    <w:p w14:paraId="03EF7EA9" w14:textId="77777777" w:rsidR="00A23D48" w:rsidRDefault="00A23D48" w:rsidP="00A23D48">
      <w:pPr>
        <w:rPr>
          <w:lang w:eastAsia="sk-SK"/>
        </w:rPr>
      </w:pPr>
    </w:p>
    <w:p w14:paraId="0323B905" w14:textId="77777777" w:rsidR="00A23D48" w:rsidRDefault="00A23D48" w:rsidP="00A23D48">
      <w:pPr>
        <w:rPr>
          <w:lang w:eastAsia="sk-SK"/>
        </w:rPr>
      </w:pPr>
    </w:p>
    <w:p w14:paraId="4AC82144" w14:textId="77777777" w:rsidR="00A23D48" w:rsidRDefault="00A23D48" w:rsidP="00670502">
      <w:pPr>
        <w:rPr>
          <w:lang w:eastAsia="sk-SK"/>
        </w:rPr>
      </w:pPr>
    </w:p>
    <w:p w14:paraId="2A294798" w14:textId="77777777" w:rsidR="00670502" w:rsidRDefault="00670502" w:rsidP="00670502">
      <w:pPr>
        <w:rPr>
          <w:lang w:eastAsia="sk-SK"/>
        </w:rPr>
      </w:pPr>
    </w:p>
    <w:p w14:paraId="7838ADB5" w14:textId="77777777" w:rsidR="00670502" w:rsidRDefault="00670502" w:rsidP="00670502">
      <w:pPr>
        <w:rPr>
          <w:lang w:eastAsia="sk-SK"/>
        </w:rPr>
      </w:pPr>
    </w:p>
    <w:p w14:paraId="39B7C1DC" w14:textId="77777777" w:rsidR="00670502" w:rsidRDefault="00670502" w:rsidP="00670502">
      <w:pPr>
        <w:rPr>
          <w:lang w:eastAsia="sk-SK"/>
        </w:rPr>
      </w:pPr>
    </w:p>
    <w:p w14:paraId="3FB2B65E" w14:textId="77777777" w:rsidR="00670502" w:rsidRDefault="00670502" w:rsidP="00670502">
      <w:pPr>
        <w:rPr>
          <w:lang w:eastAsia="sk-SK"/>
        </w:rPr>
      </w:pPr>
    </w:p>
    <w:p w14:paraId="31F64B24" w14:textId="77777777" w:rsidR="00670502" w:rsidRDefault="00670502" w:rsidP="00670502">
      <w:pPr>
        <w:rPr>
          <w:lang w:eastAsia="sk-SK"/>
        </w:rPr>
      </w:pPr>
    </w:p>
    <w:p w14:paraId="2B9C0858" w14:textId="77777777" w:rsidR="00670502" w:rsidRDefault="00670502" w:rsidP="00670502">
      <w:pPr>
        <w:rPr>
          <w:lang w:eastAsia="sk-SK"/>
        </w:rPr>
      </w:pPr>
    </w:p>
    <w:p w14:paraId="21F7F158" w14:textId="77777777" w:rsidR="00944297" w:rsidRDefault="00944297" w:rsidP="00670502">
      <w:pPr>
        <w:rPr>
          <w:lang w:eastAsia="sk-SK"/>
        </w:rPr>
      </w:pPr>
    </w:p>
    <w:p w14:paraId="548B432B" w14:textId="77777777" w:rsidR="00944297" w:rsidRDefault="00944297" w:rsidP="00670502">
      <w:pPr>
        <w:rPr>
          <w:lang w:eastAsia="sk-SK"/>
        </w:rPr>
      </w:pPr>
    </w:p>
    <w:p w14:paraId="7FA0BD0D" w14:textId="77777777" w:rsidR="00944297" w:rsidRDefault="00944297" w:rsidP="00670502">
      <w:pPr>
        <w:rPr>
          <w:lang w:eastAsia="sk-SK"/>
        </w:rPr>
      </w:pPr>
    </w:p>
    <w:p w14:paraId="0867C5F5" w14:textId="77777777" w:rsidR="00944297" w:rsidRDefault="00944297" w:rsidP="00670502">
      <w:pPr>
        <w:rPr>
          <w:lang w:eastAsia="sk-SK"/>
        </w:rPr>
      </w:pPr>
    </w:p>
    <w:p w14:paraId="00D3A537" w14:textId="77777777" w:rsidR="00944297" w:rsidRDefault="00944297" w:rsidP="00670502">
      <w:pPr>
        <w:rPr>
          <w:lang w:eastAsia="sk-SK"/>
        </w:rPr>
      </w:pPr>
    </w:p>
    <w:p w14:paraId="104F4ABD" w14:textId="77777777" w:rsidR="00944297" w:rsidRDefault="00944297" w:rsidP="00670502">
      <w:pPr>
        <w:rPr>
          <w:lang w:eastAsia="sk-SK"/>
        </w:rPr>
      </w:pPr>
    </w:p>
    <w:p w14:paraId="204FBAE7" w14:textId="77777777" w:rsidR="00944297" w:rsidRDefault="00944297" w:rsidP="00670502">
      <w:pPr>
        <w:rPr>
          <w:lang w:eastAsia="sk-SK"/>
        </w:rPr>
      </w:pPr>
    </w:p>
    <w:p w14:paraId="05178A85" w14:textId="77777777" w:rsidR="00944297" w:rsidRDefault="00944297" w:rsidP="00670502">
      <w:pPr>
        <w:rPr>
          <w:lang w:eastAsia="sk-SK"/>
        </w:rPr>
      </w:pPr>
    </w:p>
    <w:p w14:paraId="22942814" w14:textId="77777777" w:rsidR="00944297" w:rsidRDefault="00944297" w:rsidP="00670502">
      <w:pPr>
        <w:rPr>
          <w:lang w:eastAsia="sk-SK"/>
        </w:rPr>
      </w:pPr>
    </w:p>
    <w:p w14:paraId="25FBC77D" w14:textId="77777777" w:rsidR="00944297" w:rsidRDefault="00944297" w:rsidP="00670502">
      <w:pPr>
        <w:rPr>
          <w:lang w:eastAsia="sk-SK"/>
        </w:rPr>
      </w:pPr>
    </w:p>
    <w:p w14:paraId="4FAA3290" w14:textId="77777777" w:rsidR="00944297" w:rsidRDefault="00944297" w:rsidP="00670502">
      <w:pPr>
        <w:rPr>
          <w:lang w:eastAsia="sk-SK"/>
        </w:rPr>
      </w:pPr>
    </w:p>
    <w:p w14:paraId="17C6BB90" w14:textId="77777777" w:rsidR="00944297" w:rsidRDefault="00944297" w:rsidP="00670502">
      <w:pPr>
        <w:rPr>
          <w:lang w:eastAsia="sk-SK"/>
        </w:rPr>
      </w:pPr>
    </w:p>
    <w:p w14:paraId="765A6861" w14:textId="77777777" w:rsidR="00944297" w:rsidRDefault="00944297" w:rsidP="00670502">
      <w:pPr>
        <w:rPr>
          <w:lang w:eastAsia="sk-SK"/>
        </w:rPr>
      </w:pPr>
    </w:p>
    <w:p w14:paraId="4B1ED17E" w14:textId="77777777" w:rsidR="00944297" w:rsidRDefault="00944297" w:rsidP="00670502">
      <w:pPr>
        <w:rPr>
          <w:lang w:eastAsia="sk-SK"/>
        </w:rPr>
      </w:pPr>
    </w:p>
    <w:p w14:paraId="54E10CBC" w14:textId="77777777" w:rsidR="00944297" w:rsidRDefault="00944297" w:rsidP="00670502">
      <w:pPr>
        <w:rPr>
          <w:lang w:eastAsia="sk-SK"/>
        </w:rPr>
      </w:pPr>
    </w:p>
    <w:p w14:paraId="4E4EEBAE" w14:textId="77777777" w:rsidR="00944297" w:rsidRDefault="00944297" w:rsidP="00670502">
      <w:pPr>
        <w:rPr>
          <w:lang w:eastAsia="sk-SK"/>
        </w:rPr>
      </w:pPr>
    </w:p>
    <w:p w14:paraId="54325C41" w14:textId="77777777" w:rsidR="00944297" w:rsidRDefault="00944297" w:rsidP="00670502">
      <w:pPr>
        <w:rPr>
          <w:lang w:eastAsia="sk-SK"/>
        </w:rPr>
      </w:pPr>
    </w:p>
    <w:p w14:paraId="3D5DE658" w14:textId="77777777" w:rsidR="00944297" w:rsidRDefault="00944297" w:rsidP="00670502">
      <w:pPr>
        <w:rPr>
          <w:lang w:eastAsia="sk-SK"/>
        </w:rPr>
      </w:pPr>
    </w:p>
    <w:p w14:paraId="6ABE460B" w14:textId="77777777" w:rsidR="00944297" w:rsidRDefault="00944297" w:rsidP="00670502">
      <w:pPr>
        <w:rPr>
          <w:lang w:eastAsia="sk-SK"/>
        </w:rPr>
      </w:pPr>
    </w:p>
    <w:p w14:paraId="1DA80B04" w14:textId="77777777" w:rsidR="00944297" w:rsidRDefault="00944297" w:rsidP="00670502">
      <w:pPr>
        <w:rPr>
          <w:lang w:eastAsia="sk-SK"/>
        </w:rPr>
      </w:pPr>
    </w:p>
    <w:p w14:paraId="7617BE3C" w14:textId="77777777" w:rsidR="00944297" w:rsidRDefault="00944297" w:rsidP="00670502">
      <w:pPr>
        <w:rPr>
          <w:lang w:eastAsia="sk-SK"/>
        </w:rPr>
      </w:pPr>
    </w:p>
    <w:p w14:paraId="352A2275" w14:textId="77777777" w:rsidR="00944297" w:rsidRDefault="00944297" w:rsidP="00670502">
      <w:pPr>
        <w:rPr>
          <w:lang w:eastAsia="sk-SK"/>
        </w:rPr>
      </w:pPr>
    </w:p>
    <w:p w14:paraId="2EF82C7A" w14:textId="77777777" w:rsidR="00944297" w:rsidRDefault="00944297" w:rsidP="00670502">
      <w:pPr>
        <w:rPr>
          <w:lang w:eastAsia="sk-SK"/>
        </w:rPr>
      </w:pPr>
    </w:p>
    <w:p w14:paraId="01E47B26" w14:textId="77777777" w:rsidR="00944297" w:rsidRDefault="00944297" w:rsidP="00670502">
      <w:pPr>
        <w:rPr>
          <w:lang w:eastAsia="sk-SK"/>
        </w:rPr>
      </w:pPr>
    </w:p>
    <w:p w14:paraId="1ADB63A2" w14:textId="77777777" w:rsidR="00944297" w:rsidRDefault="00944297" w:rsidP="00670502">
      <w:pPr>
        <w:rPr>
          <w:lang w:eastAsia="sk-SK"/>
        </w:rPr>
      </w:pPr>
    </w:p>
    <w:p w14:paraId="610FE8C5" w14:textId="77777777" w:rsidR="00944297" w:rsidRDefault="00944297" w:rsidP="00670502">
      <w:pPr>
        <w:rPr>
          <w:lang w:eastAsia="sk-SK"/>
        </w:rPr>
      </w:pPr>
    </w:p>
    <w:p w14:paraId="53486572" w14:textId="77777777" w:rsidR="00944297" w:rsidRDefault="00944297" w:rsidP="00670502">
      <w:pPr>
        <w:rPr>
          <w:lang w:eastAsia="sk-SK"/>
        </w:rPr>
      </w:pPr>
    </w:p>
    <w:p w14:paraId="6286F221" w14:textId="77777777" w:rsidR="00F12342" w:rsidRDefault="00F12342" w:rsidP="00670502">
      <w:pPr>
        <w:rPr>
          <w:lang w:eastAsia="sk-SK"/>
        </w:rPr>
      </w:pPr>
    </w:p>
    <w:p w14:paraId="70DBC337" w14:textId="77777777" w:rsidR="00F12342" w:rsidRDefault="00F12342" w:rsidP="00670502">
      <w:pPr>
        <w:rPr>
          <w:lang w:eastAsia="sk-SK"/>
        </w:rPr>
      </w:pPr>
    </w:p>
    <w:p w14:paraId="7FE0C055" w14:textId="77777777" w:rsidR="00F12342" w:rsidRDefault="00F12342" w:rsidP="00670502">
      <w:pPr>
        <w:rPr>
          <w:lang w:eastAsia="sk-SK"/>
        </w:rPr>
      </w:pPr>
    </w:p>
    <w:p w14:paraId="44F6FE62" w14:textId="77777777" w:rsidR="00F12342" w:rsidRDefault="00F12342" w:rsidP="00670502">
      <w:pPr>
        <w:rPr>
          <w:lang w:eastAsia="sk-SK"/>
        </w:rPr>
      </w:pPr>
    </w:p>
    <w:p w14:paraId="72472154" w14:textId="77777777" w:rsidR="00F12342" w:rsidRDefault="00F12342" w:rsidP="00670502">
      <w:pPr>
        <w:rPr>
          <w:lang w:eastAsia="sk-SK"/>
        </w:rPr>
      </w:pPr>
    </w:p>
    <w:p w14:paraId="09DA22FC" w14:textId="77777777" w:rsidR="00F12342" w:rsidRDefault="00F12342" w:rsidP="00670502">
      <w:pPr>
        <w:rPr>
          <w:lang w:eastAsia="sk-SK"/>
        </w:rPr>
      </w:pPr>
    </w:p>
    <w:p w14:paraId="078396C1" w14:textId="77777777" w:rsidR="00F12342" w:rsidRDefault="00F12342" w:rsidP="00670502">
      <w:pPr>
        <w:rPr>
          <w:lang w:eastAsia="sk-SK"/>
        </w:rPr>
      </w:pPr>
    </w:p>
    <w:p w14:paraId="166D1FEC" w14:textId="77777777" w:rsidR="00F12342" w:rsidRDefault="00F12342" w:rsidP="00670502">
      <w:pPr>
        <w:rPr>
          <w:lang w:eastAsia="sk-SK"/>
        </w:rPr>
      </w:pPr>
    </w:p>
    <w:p w14:paraId="750AA576" w14:textId="77777777" w:rsidR="00F12342" w:rsidRDefault="00F12342" w:rsidP="00670502">
      <w:pPr>
        <w:rPr>
          <w:lang w:eastAsia="sk-SK"/>
        </w:rPr>
      </w:pPr>
    </w:p>
    <w:p w14:paraId="4B2048A8" w14:textId="77777777" w:rsidR="00F12342" w:rsidRDefault="00F12342" w:rsidP="00670502">
      <w:pPr>
        <w:rPr>
          <w:lang w:eastAsia="sk-SK"/>
        </w:rPr>
      </w:pPr>
    </w:p>
    <w:p w14:paraId="795FBD25" w14:textId="77777777" w:rsidR="00F12342" w:rsidRDefault="00F12342" w:rsidP="00670502">
      <w:pPr>
        <w:rPr>
          <w:lang w:eastAsia="sk-SK"/>
        </w:rPr>
      </w:pPr>
    </w:p>
    <w:p w14:paraId="11F9CA4E" w14:textId="77777777" w:rsidR="00F12342" w:rsidRDefault="00F12342" w:rsidP="00670502">
      <w:pPr>
        <w:rPr>
          <w:lang w:eastAsia="sk-SK"/>
        </w:rPr>
      </w:pPr>
    </w:p>
    <w:p w14:paraId="1495B75B" w14:textId="77777777" w:rsidR="00752A7C" w:rsidRPr="00A15E71" w:rsidRDefault="00752A7C" w:rsidP="008C4CC6">
      <w:pPr>
        <w:pStyle w:val="Nadpis2SP"/>
        <w:spacing w:after="0" w:line="240" w:lineRule="auto"/>
        <w:jc w:val="left"/>
        <w:rPr>
          <w:rFonts w:ascii="Corbel" w:hAnsi="Corbel"/>
          <w:b w:val="0"/>
          <w:sz w:val="18"/>
          <w:szCs w:val="18"/>
        </w:rPr>
      </w:pPr>
    </w:p>
    <w:p w14:paraId="2DA5D00C" w14:textId="2F78162B" w:rsidR="00913C00" w:rsidRDefault="007D3B01" w:rsidP="00A6239B">
      <w:pPr>
        <w:pStyle w:val="Nadpis2SP"/>
        <w:spacing w:line="240" w:lineRule="auto"/>
        <w:rPr>
          <w:rFonts w:ascii="Corbel" w:hAnsi="Corbel"/>
          <w:sz w:val="18"/>
          <w:szCs w:val="18"/>
        </w:rPr>
      </w:pPr>
      <w:bookmarkStart w:id="68" w:name="_Toc170200501"/>
      <w:r w:rsidRPr="00A15E71">
        <w:rPr>
          <w:rFonts w:ascii="Corbel" w:hAnsi="Corbel"/>
          <w:b w:val="0"/>
          <w:sz w:val="18"/>
          <w:szCs w:val="18"/>
        </w:rPr>
        <w:lastRenderedPageBreak/>
        <w:t xml:space="preserve">ČASŤ V. </w:t>
      </w:r>
      <w:r w:rsidR="00CD0D16" w:rsidRPr="00A15E71">
        <w:rPr>
          <w:rFonts w:ascii="Corbel" w:hAnsi="Corbel"/>
          <w:sz w:val="18"/>
          <w:szCs w:val="18"/>
        </w:rPr>
        <w:t>KRITÉRI</w:t>
      </w:r>
      <w:r w:rsidR="007C16EC" w:rsidRPr="00A15E71">
        <w:rPr>
          <w:rFonts w:ascii="Corbel" w:hAnsi="Corbel"/>
          <w:sz w:val="18"/>
          <w:szCs w:val="18"/>
        </w:rPr>
        <w:t>A</w:t>
      </w:r>
      <w:r w:rsidR="00CD0D16" w:rsidRPr="00A15E71">
        <w:rPr>
          <w:rFonts w:ascii="Corbel" w:hAnsi="Corbel"/>
          <w:sz w:val="18"/>
          <w:szCs w:val="18"/>
        </w:rPr>
        <w:t xml:space="preserve"> NA VYHODNOTENIE PONÚK</w:t>
      </w:r>
      <w:r w:rsidR="00DA05F2" w:rsidRPr="00A15E71">
        <w:rPr>
          <w:rFonts w:ascii="Corbel" w:hAnsi="Corbel"/>
          <w:sz w:val="18"/>
          <w:szCs w:val="18"/>
        </w:rPr>
        <w:t xml:space="preserve"> </w:t>
      </w:r>
      <w:r w:rsidR="00742240" w:rsidRPr="00A15E71">
        <w:rPr>
          <w:rFonts w:ascii="Corbel" w:hAnsi="Corbel"/>
          <w:sz w:val="18"/>
          <w:szCs w:val="18"/>
        </w:rPr>
        <w:t xml:space="preserve">A PRAVIDLÁ </w:t>
      </w:r>
      <w:r w:rsidR="007C16EC" w:rsidRPr="00A15E71">
        <w:rPr>
          <w:rFonts w:ascii="Corbel" w:hAnsi="Corbel"/>
          <w:sz w:val="18"/>
          <w:szCs w:val="18"/>
        </w:rPr>
        <w:t xml:space="preserve">ICH </w:t>
      </w:r>
      <w:r w:rsidR="00742240" w:rsidRPr="00A15E71">
        <w:rPr>
          <w:rFonts w:ascii="Corbel" w:hAnsi="Corbel"/>
          <w:sz w:val="18"/>
          <w:szCs w:val="18"/>
        </w:rPr>
        <w:t>UPLATNENIA</w:t>
      </w:r>
      <w:bookmarkEnd w:id="68"/>
    </w:p>
    <w:p w14:paraId="5B40A883" w14:textId="77777777" w:rsidR="00DF517F" w:rsidRPr="00A15E71" w:rsidRDefault="00DF517F" w:rsidP="00A6239B">
      <w:pPr>
        <w:pStyle w:val="Nadpis2SP"/>
        <w:spacing w:line="240" w:lineRule="auto"/>
        <w:rPr>
          <w:rFonts w:ascii="Corbel" w:hAnsi="Corbel"/>
          <w:sz w:val="18"/>
          <w:szCs w:val="18"/>
        </w:rPr>
      </w:pPr>
    </w:p>
    <w:p w14:paraId="5DD454FC" w14:textId="77777777" w:rsidR="00DF517F" w:rsidRPr="00DF517F" w:rsidRDefault="00DF517F" w:rsidP="00DF517F">
      <w:pPr>
        <w:pStyle w:val="Odsekzoznamu"/>
        <w:numPr>
          <w:ilvl w:val="0"/>
          <w:numId w:val="50"/>
        </w:numPr>
        <w:spacing w:after="240"/>
        <w:jc w:val="both"/>
        <w:rPr>
          <w:rFonts w:ascii="Corbel" w:hAnsi="Corbel"/>
          <w:vanish/>
          <w:sz w:val="18"/>
          <w:szCs w:val="18"/>
          <w:lang w:eastAsia="sk-SK"/>
        </w:rPr>
      </w:pPr>
      <w:bookmarkStart w:id="69" w:name="_Toc170200502"/>
    </w:p>
    <w:p w14:paraId="512B37C5" w14:textId="3AFED8EA" w:rsidR="00805BB5" w:rsidRPr="003433FD" w:rsidRDefault="007C16EC" w:rsidP="00DF517F">
      <w:pPr>
        <w:numPr>
          <w:ilvl w:val="1"/>
          <w:numId w:val="50"/>
        </w:numPr>
        <w:spacing w:after="240"/>
        <w:jc w:val="both"/>
        <w:rPr>
          <w:rFonts w:ascii="Corbel" w:hAnsi="Corbel"/>
          <w:sz w:val="18"/>
          <w:szCs w:val="18"/>
          <w:lang w:eastAsia="sk-SK"/>
        </w:rPr>
      </w:pPr>
      <w:r w:rsidRPr="003433FD">
        <w:rPr>
          <w:rFonts w:ascii="Corbel" w:hAnsi="Corbel"/>
          <w:sz w:val="18"/>
          <w:szCs w:val="18"/>
          <w:lang w:eastAsia="sk-SK"/>
        </w:rPr>
        <w:t>Kritéria na vyhodnotenie ponúk</w:t>
      </w:r>
      <w:bookmarkEnd w:id="69"/>
    </w:p>
    <w:p w14:paraId="3DEC3B1B" w14:textId="7F932D86" w:rsidR="00C81CAD" w:rsidRPr="004D48F8" w:rsidRDefault="00742240" w:rsidP="006C0F10">
      <w:pPr>
        <w:tabs>
          <w:tab w:val="clear" w:pos="2160"/>
          <w:tab w:val="clear" w:pos="2880"/>
          <w:tab w:val="clear" w:pos="4500"/>
        </w:tabs>
        <w:autoSpaceDE w:val="0"/>
        <w:autoSpaceDN w:val="0"/>
        <w:adjustRightInd w:val="0"/>
        <w:jc w:val="both"/>
        <w:rPr>
          <w:rFonts w:ascii="Corbel" w:eastAsia="SimSun" w:hAnsi="Corbel" w:cs="Times New Roman"/>
          <w:color w:val="000000"/>
          <w:sz w:val="18"/>
          <w:szCs w:val="18"/>
          <w:lang w:eastAsia="en-US"/>
        </w:rPr>
      </w:pPr>
      <w:r w:rsidRPr="00A15E71">
        <w:rPr>
          <w:rFonts w:ascii="Corbel" w:eastAsia="SimSun" w:hAnsi="Corbel" w:cs="Times New Roman"/>
          <w:color w:val="000000" w:themeColor="text1"/>
          <w:sz w:val="18"/>
          <w:szCs w:val="18"/>
          <w:lang w:eastAsia="en-US"/>
        </w:rPr>
        <w:t xml:space="preserve">Verejný obstarávateľ zvolil pre vyhodnotenie ponúk </w:t>
      </w:r>
      <w:r w:rsidR="007A73A7" w:rsidRPr="00A15E71">
        <w:rPr>
          <w:rFonts w:ascii="Corbel" w:eastAsia="SimSun" w:hAnsi="Corbel" w:cs="Times New Roman"/>
          <w:color w:val="000000" w:themeColor="text1"/>
          <w:sz w:val="18"/>
          <w:szCs w:val="18"/>
          <w:lang w:eastAsia="en-US"/>
        </w:rPr>
        <w:t>v súlade s § 4</w:t>
      </w:r>
      <w:r w:rsidR="00D20A6F" w:rsidRPr="00A15E71">
        <w:rPr>
          <w:rFonts w:ascii="Corbel" w:eastAsia="SimSun" w:hAnsi="Corbel" w:cs="Times New Roman"/>
          <w:color w:val="000000" w:themeColor="text1"/>
          <w:sz w:val="18"/>
          <w:szCs w:val="18"/>
          <w:lang w:eastAsia="en-US"/>
        </w:rPr>
        <w:t xml:space="preserve">4 ods. 3 písm. </w:t>
      </w:r>
      <w:r w:rsidR="006F61CC">
        <w:rPr>
          <w:rFonts w:ascii="Corbel" w:eastAsia="SimSun" w:hAnsi="Corbel" w:cs="Times New Roman"/>
          <w:color w:val="000000" w:themeColor="text1"/>
          <w:sz w:val="18"/>
          <w:szCs w:val="18"/>
          <w:lang w:eastAsia="en-US"/>
        </w:rPr>
        <w:t>a</w:t>
      </w:r>
      <w:r w:rsidR="00D20A6F" w:rsidRPr="00A15E71">
        <w:rPr>
          <w:rFonts w:ascii="Corbel" w:eastAsia="SimSun" w:hAnsi="Corbel" w:cs="Times New Roman"/>
          <w:color w:val="000000" w:themeColor="text1"/>
          <w:sz w:val="18"/>
          <w:szCs w:val="18"/>
          <w:lang w:eastAsia="en-US"/>
        </w:rPr>
        <w:t xml:space="preserve">) zákona kritérium, ktorým je </w:t>
      </w:r>
      <w:r w:rsidR="003D3010">
        <w:rPr>
          <w:rFonts w:ascii="Corbel" w:eastAsia="SimSun" w:hAnsi="Corbel" w:cs="Times New Roman"/>
          <w:b/>
          <w:bCs/>
          <w:color w:val="000000" w:themeColor="text1"/>
          <w:sz w:val="18"/>
          <w:szCs w:val="18"/>
          <w:lang w:eastAsia="en-US"/>
        </w:rPr>
        <w:t>najlepší pomer ceny a kvality.</w:t>
      </w:r>
    </w:p>
    <w:p w14:paraId="57CBAF08" w14:textId="22516540" w:rsidR="00742240" w:rsidRDefault="00742240" w:rsidP="00FB335F">
      <w:pPr>
        <w:pStyle w:val="Nadpis1"/>
        <w:numPr>
          <w:ilvl w:val="1"/>
          <w:numId w:val="50"/>
        </w:numPr>
        <w:rPr>
          <w:rFonts w:ascii="Corbel" w:eastAsia="SimSun" w:hAnsi="Corbel"/>
          <w:b w:val="0"/>
          <w:sz w:val="18"/>
          <w:szCs w:val="18"/>
          <w:lang w:eastAsia="en-US"/>
        </w:rPr>
      </w:pPr>
      <w:r w:rsidRPr="003225D5">
        <w:rPr>
          <w:rFonts w:ascii="Corbel" w:eastAsia="SimSun" w:hAnsi="Corbel"/>
          <w:b w:val="0"/>
          <w:bCs w:val="0"/>
          <w:sz w:val="18"/>
          <w:szCs w:val="18"/>
          <w:lang w:eastAsia="en-US"/>
        </w:rPr>
        <w:t>Určenie kritéri</w:t>
      </w:r>
      <w:r w:rsidR="00F70D35" w:rsidRPr="003225D5">
        <w:rPr>
          <w:rFonts w:ascii="Corbel" w:eastAsia="SimSun" w:hAnsi="Corbel"/>
          <w:b w:val="0"/>
          <w:bCs w:val="0"/>
          <w:sz w:val="18"/>
          <w:szCs w:val="18"/>
          <w:lang w:eastAsia="en-US"/>
        </w:rPr>
        <w:t>í</w:t>
      </w:r>
      <w:r w:rsidR="00D26307">
        <w:rPr>
          <w:rFonts w:ascii="Corbel" w:eastAsia="SimSun" w:hAnsi="Corbel"/>
          <w:b w:val="0"/>
          <w:bCs w:val="0"/>
          <w:sz w:val="18"/>
          <w:szCs w:val="18"/>
          <w:lang w:eastAsia="en-US"/>
        </w:rPr>
        <w:t xml:space="preserve">, </w:t>
      </w:r>
      <w:r w:rsidRPr="003225D5">
        <w:rPr>
          <w:rFonts w:ascii="Corbel" w:eastAsia="SimSun" w:hAnsi="Corbel"/>
          <w:b w:val="0"/>
          <w:bCs w:val="0"/>
          <w:sz w:val="18"/>
          <w:szCs w:val="18"/>
          <w:lang w:eastAsia="en-US"/>
        </w:rPr>
        <w:t xml:space="preserve">pravidlá </w:t>
      </w:r>
      <w:r w:rsidR="00955D55" w:rsidRPr="003225D5">
        <w:rPr>
          <w:rFonts w:ascii="Corbel" w:eastAsia="SimSun" w:hAnsi="Corbel"/>
          <w:b w:val="0"/>
          <w:bCs w:val="0"/>
          <w:sz w:val="18"/>
          <w:szCs w:val="18"/>
          <w:lang w:eastAsia="en-US"/>
        </w:rPr>
        <w:t>ich</w:t>
      </w:r>
      <w:r w:rsidRPr="003225D5">
        <w:rPr>
          <w:rFonts w:ascii="Corbel" w:eastAsia="SimSun" w:hAnsi="Corbel"/>
          <w:b w:val="0"/>
          <w:bCs w:val="0"/>
          <w:sz w:val="18"/>
          <w:szCs w:val="18"/>
          <w:lang w:eastAsia="en-US"/>
        </w:rPr>
        <w:t xml:space="preserve"> </w:t>
      </w:r>
      <w:r w:rsidR="00DA3056" w:rsidRPr="003225D5">
        <w:rPr>
          <w:rFonts w:ascii="Corbel" w:eastAsia="SimSun" w:hAnsi="Corbel"/>
          <w:b w:val="0"/>
          <w:bCs w:val="0"/>
          <w:sz w:val="18"/>
          <w:szCs w:val="18"/>
          <w:lang w:eastAsia="en-US"/>
        </w:rPr>
        <w:t>výpočtu</w:t>
      </w:r>
      <w:r w:rsidR="00D26307">
        <w:rPr>
          <w:rFonts w:ascii="Corbel" w:eastAsia="SimSun" w:hAnsi="Corbel"/>
          <w:b w:val="0"/>
          <w:bCs w:val="0"/>
          <w:sz w:val="18"/>
          <w:szCs w:val="18"/>
          <w:lang w:eastAsia="en-US"/>
        </w:rPr>
        <w:t xml:space="preserve"> a ich relatívna váha</w:t>
      </w:r>
      <w:r w:rsidRPr="003225D5">
        <w:rPr>
          <w:rFonts w:ascii="Corbel" w:eastAsia="SimSun" w:hAnsi="Corbel"/>
          <w:b w:val="0"/>
          <w:bCs w:val="0"/>
          <w:sz w:val="18"/>
          <w:szCs w:val="18"/>
          <w:lang w:eastAsia="en-US"/>
        </w:rPr>
        <w:t xml:space="preserve">: </w:t>
      </w:r>
    </w:p>
    <w:p w14:paraId="33C17478" w14:textId="263E3424" w:rsidR="00E51D81" w:rsidRPr="00012B66" w:rsidRDefault="008D6475" w:rsidP="00012B66">
      <w:pPr>
        <w:pStyle w:val="Nadpis1"/>
        <w:numPr>
          <w:ilvl w:val="0"/>
          <w:numId w:val="0"/>
        </w:numPr>
        <w:spacing w:after="0"/>
        <w:ind w:left="360"/>
        <w:rPr>
          <w:rFonts w:ascii="Corbel" w:eastAsia="SimSun" w:hAnsi="Corbel" w:cs="Times New Roman"/>
          <w:b w:val="0"/>
          <w:bCs w:val="0"/>
          <w:color w:val="000000" w:themeColor="text1"/>
          <w:kern w:val="0"/>
          <w:sz w:val="18"/>
          <w:szCs w:val="18"/>
          <w:lang w:eastAsia="en-US"/>
        </w:rPr>
      </w:pPr>
      <w:r w:rsidRPr="00012B66">
        <w:rPr>
          <w:rFonts w:ascii="Corbel" w:eastAsia="SimSun" w:hAnsi="Corbel" w:cs="Times New Roman"/>
          <w:b w:val="0"/>
          <w:bCs w:val="0"/>
          <w:color w:val="000000" w:themeColor="text1"/>
          <w:kern w:val="0"/>
          <w:sz w:val="18"/>
          <w:szCs w:val="18"/>
          <w:lang w:eastAsia="en-US"/>
        </w:rPr>
        <w:t>Kritérium č. 1</w:t>
      </w:r>
      <w:r w:rsidR="003B7B7F">
        <w:rPr>
          <w:rFonts w:ascii="Corbel" w:eastAsia="SimSun" w:hAnsi="Corbel" w:cs="Times New Roman"/>
          <w:b w:val="0"/>
          <w:bCs w:val="0"/>
          <w:color w:val="000000" w:themeColor="text1"/>
          <w:kern w:val="0"/>
          <w:sz w:val="18"/>
          <w:szCs w:val="18"/>
          <w:lang w:eastAsia="en-US"/>
        </w:rPr>
        <w:t xml:space="preserve"> -  </w:t>
      </w:r>
      <w:r w:rsidRPr="00012B66">
        <w:rPr>
          <w:rFonts w:ascii="Corbel" w:eastAsia="SimSun" w:hAnsi="Corbel" w:cs="Times New Roman"/>
          <w:b w:val="0"/>
          <w:bCs w:val="0"/>
          <w:color w:val="000000" w:themeColor="text1"/>
          <w:kern w:val="0"/>
          <w:sz w:val="18"/>
          <w:szCs w:val="18"/>
          <w:lang w:eastAsia="en-US"/>
        </w:rPr>
        <w:t>Celková cena v</w:t>
      </w:r>
      <w:r w:rsidR="00303684" w:rsidRPr="00012B66">
        <w:rPr>
          <w:rFonts w:ascii="Corbel" w:eastAsia="SimSun" w:hAnsi="Corbel" w:cs="Times New Roman"/>
          <w:b w:val="0"/>
          <w:bCs w:val="0"/>
          <w:color w:val="000000" w:themeColor="text1"/>
          <w:kern w:val="0"/>
          <w:sz w:val="18"/>
          <w:szCs w:val="18"/>
          <w:lang w:eastAsia="en-US"/>
        </w:rPr>
        <w:t> E</w:t>
      </w:r>
      <w:r w:rsidR="00E211E2">
        <w:rPr>
          <w:rFonts w:ascii="Corbel" w:eastAsia="SimSun" w:hAnsi="Corbel" w:cs="Times New Roman"/>
          <w:b w:val="0"/>
          <w:bCs w:val="0"/>
          <w:color w:val="000000" w:themeColor="text1"/>
          <w:kern w:val="0"/>
          <w:sz w:val="18"/>
          <w:szCs w:val="18"/>
          <w:lang w:eastAsia="en-US"/>
        </w:rPr>
        <w:t>ur</w:t>
      </w:r>
      <w:r w:rsidR="00303684" w:rsidRPr="00012B66">
        <w:rPr>
          <w:rFonts w:ascii="Corbel" w:eastAsia="SimSun" w:hAnsi="Corbel" w:cs="Times New Roman"/>
          <w:b w:val="0"/>
          <w:bCs w:val="0"/>
          <w:color w:val="000000" w:themeColor="text1"/>
          <w:kern w:val="0"/>
          <w:sz w:val="18"/>
          <w:szCs w:val="18"/>
          <w:lang w:eastAsia="en-US"/>
        </w:rPr>
        <w:t xml:space="preserve"> bez DPH</w:t>
      </w:r>
      <w:r w:rsidRPr="00012B66">
        <w:rPr>
          <w:rFonts w:ascii="Corbel" w:eastAsia="SimSun" w:hAnsi="Corbel" w:cs="Times New Roman"/>
          <w:b w:val="0"/>
          <w:bCs w:val="0"/>
          <w:color w:val="000000" w:themeColor="text1"/>
          <w:kern w:val="0"/>
          <w:sz w:val="18"/>
          <w:szCs w:val="18"/>
          <w:lang w:eastAsia="en-US"/>
        </w:rPr>
        <w:t xml:space="preserve"> </w:t>
      </w:r>
    </w:p>
    <w:p w14:paraId="7130F34C" w14:textId="5D44FDF6" w:rsidR="00E51D81" w:rsidRPr="00012B66" w:rsidRDefault="00086843" w:rsidP="00012B66">
      <w:pPr>
        <w:rPr>
          <w:rFonts w:ascii="Corbel" w:eastAsia="SimSun" w:hAnsi="Corbel" w:cs="Times New Roman"/>
          <w:color w:val="000000" w:themeColor="text1"/>
          <w:sz w:val="18"/>
          <w:szCs w:val="18"/>
          <w:lang w:eastAsia="en-US"/>
        </w:rPr>
      </w:pPr>
      <w:r w:rsidRPr="00012B66">
        <w:rPr>
          <w:rFonts w:ascii="Corbel" w:eastAsia="SimSun" w:hAnsi="Corbel" w:cs="Times New Roman"/>
          <w:color w:val="000000" w:themeColor="text1"/>
          <w:sz w:val="18"/>
          <w:szCs w:val="18"/>
          <w:lang w:eastAsia="en-US"/>
        </w:rPr>
        <w:t xml:space="preserve">         </w:t>
      </w:r>
      <w:r w:rsidR="00012B66">
        <w:rPr>
          <w:rFonts w:ascii="Corbel" w:eastAsia="SimSun" w:hAnsi="Corbel" w:cs="Times New Roman"/>
          <w:color w:val="000000" w:themeColor="text1"/>
          <w:sz w:val="18"/>
          <w:szCs w:val="18"/>
          <w:lang w:eastAsia="en-US"/>
        </w:rPr>
        <w:t xml:space="preserve"> </w:t>
      </w:r>
      <w:r w:rsidR="00E51D81" w:rsidRPr="00012B66">
        <w:rPr>
          <w:rFonts w:ascii="Corbel" w:eastAsia="SimSun" w:hAnsi="Corbel" w:cs="Times New Roman"/>
          <w:color w:val="000000" w:themeColor="text1"/>
          <w:sz w:val="18"/>
          <w:szCs w:val="18"/>
          <w:lang w:eastAsia="en-US"/>
        </w:rPr>
        <w:t>Kritérium</w:t>
      </w:r>
      <w:r w:rsidR="00153108" w:rsidRPr="00012B66">
        <w:rPr>
          <w:rFonts w:ascii="Corbel" w:eastAsia="SimSun" w:hAnsi="Corbel" w:cs="Times New Roman"/>
          <w:color w:val="000000" w:themeColor="text1"/>
          <w:sz w:val="18"/>
          <w:szCs w:val="18"/>
          <w:lang w:eastAsia="en-US"/>
        </w:rPr>
        <w:t xml:space="preserve"> č. 2</w:t>
      </w:r>
      <w:r w:rsidR="003B7B7F">
        <w:rPr>
          <w:rFonts w:ascii="Corbel" w:eastAsia="SimSun" w:hAnsi="Corbel" w:cs="Times New Roman"/>
          <w:color w:val="000000" w:themeColor="text1"/>
          <w:sz w:val="18"/>
          <w:szCs w:val="18"/>
          <w:lang w:eastAsia="en-US"/>
        </w:rPr>
        <w:t xml:space="preserve"> - </w:t>
      </w:r>
      <w:r w:rsidR="004361DA" w:rsidRPr="00012B66">
        <w:rPr>
          <w:rFonts w:ascii="Corbel" w:eastAsia="SimSun" w:hAnsi="Corbel" w:cs="Times New Roman"/>
          <w:color w:val="000000" w:themeColor="text1"/>
          <w:sz w:val="18"/>
          <w:szCs w:val="18"/>
          <w:lang w:eastAsia="en-US"/>
        </w:rPr>
        <w:t>Technické riešenie systému</w:t>
      </w:r>
    </w:p>
    <w:p w14:paraId="64CDDFBA" w14:textId="0FEF79AD" w:rsidR="00D810A8" w:rsidRPr="00012B66" w:rsidRDefault="00012B66" w:rsidP="00012B66">
      <w:pPr>
        <w:rPr>
          <w:rFonts w:ascii="Corbel" w:eastAsia="SimSun" w:hAnsi="Corbel" w:cs="Times New Roman"/>
          <w:color w:val="000000" w:themeColor="text1"/>
          <w:sz w:val="18"/>
          <w:szCs w:val="18"/>
          <w:lang w:eastAsia="en-US"/>
        </w:rPr>
      </w:pPr>
      <w:r>
        <w:rPr>
          <w:rFonts w:ascii="Corbel" w:eastAsia="SimSun" w:hAnsi="Corbel" w:cs="Times New Roman"/>
          <w:color w:val="000000" w:themeColor="text1"/>
          <w:sz w:val="18"/>
          <w:szCs w:val="18"/>
          <w:lang w:eastAsia="en-US"/>
        </w:rPr>
        <w:t xml:space="preserve">          </w:t>
      </w:r>
      <w:r w:rsidR="00086843" w:rsidRPr="00012B66">
        <w:rPr>
          <w:rFonts w:ascii="Corbel" w:eastAsia="SimSun" w:hAnsi="Corbel" w:cs="Times New Roman"/>
          <w:color w:val="000000" w:themeColor="text1"/>
          <w:sz w:val="18"/>
          <w:szCs w:val="18"/>
          <w:lang w:eastAsia="en-US"/>
        </w:rPr>
        <w:t>Kritérium č</w:t>
      </w:r>
      <w:r w:rsidR="00951BE5">
        <w:rPr>
          <w:rFonts w:ascii="Corbel" w:eastAsia="SimSun" w:hAnsi="Corbel" w:cs="Times New Roman"/>
          <w:color w:val="000000" w:themeColor="text1"/>
          <w:sz w:val="18"/>
          <w:szCs w:val="18"/>
          <w:lang w:eastAsia="en-US"/>
        </w:rPr>
        <w:t xml:space="preserve">. </w:t>
      </w:r>
      <w:r w:rsidR="00086843" w:rsidRPr="00012B66">
        <w:rPr>
          <w:rFonts w:ascii="Corbel" w:eastAsia="SimSun" w:hAnsi="Corbel" w:cs="Times New Roman"/>
          <w:color w:val="000000" w:themeColor="text1"/>
          <w:sz w:val="18"/>
          <w:szCs w:val="18"/>
          <w:lang w:eastAsia="en-US"/>
        </w:rPr>
        <w:t>3</w:t>
      </w:r>
      <w:r w:rsidR="003B7B7F">
        <w:rPr>
          <w:rFonts w:ascii="Corbel" w:eastAsia="SimSun" w:hAnsi="Corbel" w:cs="Times New Roman"/>
          <w:color w:val="000000" w:themeColor="text1"/>
          <w:sz w:val="18"/>
          <w:szCs w:val="18"/>
          <w:lang w:eastAsia="en-US"/>
        </w:rPr>
        <w:t xml:space="preserve"> </w:t>
      </w:r>
      <w:r w:rsidR="00D26307">
        <w:rPr>
          <w:rFonts w:ascii="Corbel" w:eastAsia="SimSun" w:hAnsi="Corbel" w:cs="Times New Roman"/>
          <w:color w:val="000000" w:themeColor="text1"/>
          <w:sz w:val="18"/>
          <w:szCs w:val="18"/>
          <w:lang w:eastAsia="en-US"/>
        </w:rPr>
        <w:t>–</w:t>
      </w:r>
      <w:r w:rsidR="003B7B7F">
        <w:rPr>
          <w:rFonts w:ascii="Corbel" w:eastAsia="SimSun" w:hAnsi="Corbel" w:cs="Times New Roman"/>
          <w:color w:val="000000" w:themeColor="text1"/>
          <w:sz w:val="18"/>
          <w:szCs w:val="18"/>
          <w:lang w:eastAsia="en-US"/>
        </w:rPr>
        <w:t xml:space="preserve"> </w:t>
      </w:r>
      <w:r w:rsidR="000C0683" w:rsidRPr="00012B66">
        <w:rPr>
          <w:rFonts w:ascii="Corbel" w:eastAsia="SimSun" w:hAnsi="Corbel" w:cs="Times New Roman"/>
          <w:color w:val="000000" w:themeColor="text1"/>
          <w:sz w:val="18"/>
          <w:szCs w:val="18"/>
          <w:lang w:eastAsia="en-US"/>
        </w:rPr>
        <w:t>P</w:t>
      </w:r>
      <w:r w:rsidR="00D26307">
        <w:rPr>
          <w:rFonts w:ascii="Corbel" w:eastAsia="SimSun" w:hAnsi="Corbel" w:cs="Times New Roman"/>
          <w:color w:val="000000" w:themeColor="text1"/>
          <w:sz w:val="18"/>
          <w:szCs w:val="18"/>
          <w:lang w:eastAsia="en-US"/>
        </w:rPr>
        <w:t>očet poskytnutých naviac rokov technickej podpory a údržby prevádzky systému</w:t>
      </w:r>
    </w:p>
    <w:p w14:paraId="475E71B2" w14:textId="77777777" w:rsidR="00D810A8" w:rsidRPr="00A2546A" w:rsidRDefault="00D810A8" w:rsidP="00A2546A">
      <w:pPr>
        <w:rPr>
          <w:rFonts w:ascii="Corbel" w:eastAsia="SimSun" w:hAnsi="Corbel"/>
          <w:b/>
          <w:bCs/>
          <w:lang w:eastAsia="en-US"/>
        </w:rPr>
      </w:pPr>
    </w:p>
    <w:p w14:paraId="2558A922" w14:textId="1BC0DEC2" w:rsidR="00F70D35" w:rsidRPr="00502A38" w:rsidRDefault="00E72772" w:rsidP="006C0F10">
      <w:pPr>
        <w:tabs>
          <w:tab w:val="clear" w:pos="2160"/>
          <w:tab w:val="clear" w:pos="2880"/>
          <w:tab w:val="clear" w:pos="4500"/>
        </w:tabs>
        <w:spacing w:after="160"/>
        <w:jc w:val="both"/>
        <w:rPr>
          <w:rFonts w:ascii="Corbel" w:eastAsia="SimSun" w:hAnsi="Corbel" w:cs="Times New Roman"/>
          <w:i/>
          <w:color w:val="000000" w:themeColor="text1"/>
          <w:sz w:val="22"/>
          <w:szCs w:val="22"/>
          <w:u w:val="single"/>
          <w:lang w:eastAsia="en-US"/>
        </w:rPr>
      </w:pPr>
      <w:r w:rsidRPr="00502A38">
        <w:rPr>
          <w:rFonts w:ascii="Corbel" w:eastAsia="SimSun" w:hAnsi="Corbel" w:cs="Times New Roman"/>
          <w:i/>
          <w:color w:val="000000" w:themeColor="text1"/>
          <w:sz w:val="22"/>
          <w:szCs w:val="22"/>
          <w:u w:val="single"/>
          <w:lang w:eastAsia="en-US"/>
        </w:rPr>
        <w:t>Kritérium č.</w:t>
      </w:r>
      <w:r w:rsidR="00F70D35" w:rsidRPr="00502A38">
        <w:rPr>
          <w:rFonts w:ascii="Corbel" w:eastAsia="SimSun" w:hAnsi="Corbel" w:cs="Times New Roman"/>
          <w:i/>
          <w:color w:val="000000" w:themeColor="text1"/>
          <w:sz w:val="22"/>
          <w:szCs w:val="22"/>
          <w:u w:val="single"/>
          <w:lang w:eastAsia="en-US"/>
        </w:rPr>
        <w:t>1</w:t>
      </w:r>
      <w:r w:rsidR="00741DFB" w:rsidRPr="00502A38">
        <w:rPr>
          <w:rFonts w:ascii="Corbel" w:eastAsia="SimSun" w:hAnsi="Corbel" w:cs="Times New Roman"/>
          <w:i/>
          <w:color w:val="000000" w:themeColor="text1"/>
          <w:sz w:val="22"/>
          <w:szCs w:val="22"/>
          <w:u w:val="single"/>
          <w:lang w:eastAsia="en-US"/>
        </w:rPr>
        <w:t xml:space="preserve"> (K1)</w:t>
      </w:r>
      <w:r w:rsidRPr="00502A38">
        <w:rPr>
          <w:rFonts w:ascii="Corbel" w:eastAsia="SimSun" w:hAnsi="Corbel" w:cs="Times New Roman"/>
          <w:i/>
          <w:color w:val="000000" w:themeColor="text1"/>
          <w:sz w:val="22"/>
          <w:szCs w:val="22"/>
          <w:u w:val="single"/>
          <w:lang w:eastAsia="en-US"/>
        </w:rPr>
        <w:t>:</w:t>
      </w:r>
      <w:r w:rsidR="00F70D35" w:rsidRPr="00502A38">
        <w:rPr>
          <w:rFonts w:ascii="Corbel" w:eastAsia="SimSun" w:hAnsi="Corbel" w:cs="Times New Roman"/>
          <w:i/>
          <w:color w:val="000000" w:themeColor="text1"/>
          <w:sz w:val="22"/>
          <w:szCs w:val="22"/>
          <w:u w:val="single"/>
          <w:lang w:eastAsia="en-US"/>
        </w:rPr>
        <w:t xml:space="preserve"> Celková cena v E</w:t>
      </w:r>
      <w:r w:rsidR="00AB0D8D" w:rsidRPr="00502A38">
        <w:rPr>
          <w:rFonts w:ascii="Corbel" w:eastAsia="SimSun" w:hAnsi="Corbel" w:cs="Times New Roman"/>
          <w:i/>
          <w:color w:val="000000" w:themeColor="text1"/>
          <w:sz w:val="22"/>
          <w:szCs w:val="22"/>
          <w:u w:val="single"/>
          <w:lang w:eastAsia="en-US"/>
        </w:rPr>
        <w:t>ur</w:t>
      </w:r>
      <w:r w:rsidR="00F70D35" w:rsidRPr="00502A38">
        <w:rPr>
          <w:rFonts w:ascii="Corbel" w:eastAsia="SimSun" w:hAnsi="Corbel" w:cs="Times New Roman"/>
          <w:i/>
          <w:color w:val="000000" w:themeColor="text1"/>
          <w:sz w:val="22"/>
          <w:szCs w:val="22"/>
          <w:u w:val="single"/>
          <w:lang w:eastAsia="en-US"/>
        </w:rPr>
        <w:t xml:space="preserve"> bez DPH </w:t>
      </w:r>
      <w:r w:rsidRPr="00502A38">
        <w:rPr>
          <w:rFonts w:ascii="Corbel" w:eastAsia="SimSun" w:hAnsi="Corbel" w:cs="Times New Roman"/>
          <w:i/>
          <w:color w:val="000000" w:themeColor="text1"/>
          <w:sz w:val="22"/>
          <w:szCs w:val="22"/>
          <w:u w:val="single"/>
          <w:lang w:eastAsia="en-US"/>
        </w:rPr>
        <w:t>za</w:t>
      </w:r>
      <w:r w:rsidR="2B602C3B" w:rsidRPr="00502A38">
        <w:rPr>
          <w:rFonts w:ascii="Corbel" w:eastAsia="SimSun" w:hAnsi="Corbel" w:cs="Times New Roman"/>
          <w:i/>
          <w:iCs/>
          <w:color w:val="000000" w:themeColor="text1"/>
          <w:sz w:val="22"/>
          <w:szCs w:val="22"/>
          <w:u w:val="single"/>
          <w:lang w:eastAsia="en-US"/>
        </w:rPr>
        <w:t xml:space="preserve"> </w:t>
      </w:r>
      <w:r w:rsidR="0002712E">
        <w:rPr>
          <w:rFonts w:ascii="Corbel" w:eastAsia="SimSun" w:hAnsi="Corbel" w:cs="Times New Roman"/>
          <w:i/>
          <w:iCs/>
          <w:color w:val="000000" w:themeColor="text1"/>
          <w:sz w:val="22"/>
          <w:szCs w:val="22"/>
          <w:u w:val="single"/>
          <w:lang w:eastAsia="en-US"/>
        </w:rPr>
        <w:t>–</w:t>
      </w:r>
      <w:r w:rsidR="2B602C3B" w:rsidRPr="00502A38">
        <w:rPr>
          <w:rFonts w:ascii="Corbel" w:eastAsia="SimSun" w:hAnsi="Corbel" w:cs="Times New Roman"/>
          <w:i/>
          <w:iCs/>
          <w:color w:val="000000" w:themeColor="text1"/>
          <w:sz w:val="22"/>
          <w:szCs w:val="22"/>
          <w:u w:val="single"/>
          <w:lang w:eastAsia="en-US"/>
        </w:rPr>
        <w:t xml:space="preserve"> </w:t>
      </w:r>
      <w:r w:rsidR="0002712E">
        <w:rPr>
          <w:rFonts w:ascii="Corbel" w:eastAsia="SimSun" w:hAnsi="Corbel" w:cs="Times New Roman"/>
          <w:i/>
          <w:iCs/>
          <w:color w:val="000000" w:themeColor="text1"/>
          <w:sz w:val="22"/>
          <w:szCs w:val="22"/>
          <w:u w:val="single"/>
          <w:lang w:eastAsia="en-US"/>
        </w:rPr>
        <w:t xml:space="preserve">max. </w:t>
      </w:r>
      <w:r w:rsidR="00A36FAF">
        <w:rPr>
          <w:rFonts w:ascii="Corbel" w:eastAsia="SimSun" w:hAnsi="Corbel" w:cs="Times New Roman"/>
          <w:i/>
          <w:iCs/>
          <w:color w:val="000000" w:themeColor="text1"/>
          <w:sz w:val="22"/>
          <w:szCs w:val="22"/>
          <w:u w:val="single"/>
          <w:lang w:eastAsia="en-US"/>
        </w:rPr>
        <w:t>6</w:t>
      </w:r>
      <w:r w:rsidR="2B602C3B" w:rsidRPr="00502A38">
        <w:rPr>
          <w:rFonts w:ascii="Corbel" w:eastAsia="SimSun" w:hAnsi="Corbel" w:cs="Times New Roman"/>
          <w:i/>
          <w:iCs/>
          <w:color w:val="000000" w:themeColor="text1"/>
          <w:sz w:val="22"/>
          <w:szCs w:val="22"/>
          <w:u w:val="single"/>
          <w:lang w:eastAsia="en-US"/>
        </w:rPr>
        <w:t>0 bodov</w:t>
      </w:r>
      <w:r w:rsidR="00E33559" w:rsidRPr="00502A38">
        <w:rPr>
          <w:rFonts w:ascii="Corbel" w:eastAsia="SimSun" w:hAnsi="Corbel" w:cs="Times New Roman"/>
          <w:i/>
          <w:iCs/>
          <w:color w:val="000000" w:themeColor="text1"/>
          <w:sz w:val="22"/>
          <w:szCs w:val="22"/>
          <w:u w:val="single"/>
          <w:lang w:eastAsia="en-US"/>
        </w:rPr>
        <w:t xml:space="preserve"> </w:t>
      </w:r>
      <w:r w:rsidR="004C777E" w:rsidRPr="00502A38">
        <w:rPr>
          <w:rFonts w:ascii="Corbel" w:eastAsia="SimSun" w:hAnsi="Corbel" w:cs="Times New Roman"/>
          <w:i/>
          <w:iCs/>
          <w:color w:val="000000" w:themeColor="text1"/>
          <w:sz w:val="22"/>
          <w:szCs w:val="22"/>
          <w:u w:val="single"/>
          <w:lang w:eastAsia="en-US"/>
        </w:rPr>
        <w:t>(</w:t>
      </w:r>
      <w:proofErr w:type="spellStart"/>
      <w:r w:rsidR="004C777E" w:rsidRPr="00502A38">
        <w:rPr>
          <w:rFonts w:ascii="Corbel" w:eastAsia="SimSun" w:hAnsi="Corbel" w:cs="Times New Roman"/>
          <w:i/>
          <w:iCs/>
          <w:color w:val="000000" w:themeColor="text1"/>
          <w:sz w:val="22"/>
          <w:szCs w:val="22"/>
          <w:u w:val="single"/>
          <w:lang w:eastAsia="en-US"/>
        </w:rPr>
        <w:t>váhovosť</w:t>
      </w:r>
      <w:proofErr w:type="spellEnd"/>
      <w:r w:rsidR="00A64A18" w:rsidRPr="00502A38">
        <w:rPr>
          <w:rFonts w:ascii="Corbel" w:eastAsia="SimSun" w:hAnsi="Corbel" w:cs="Times New Roman"/>
          <w:i/>
          <w:iCs/>
          <w:color w:val="000000" w:themeColor="text1"/>
          <w:sz w:val="22"/>
          <w:szCs w:val="22"/>
          <w:u w:val="single"/>
          <w:lang w:eastAsia="en-US"/>
        </w:rPr>
        <w:t xml:space="preserve"> </w:t>
      </w:r>
      <w:r w:rsidR="00A36FAF">
        <w:rPr>
          <w:rFonts w:ascii="Corbel" w:eastAsia="SimSun" w:hAnsi="Corbel" w:cs="Times New Roman"/>
          <w:i/>
          <w:iCs/>
          <w:color w:val="000000" w:themeColor="text1"/>
          <w:sz w:val="22"/>
          <w:szCs w:val="22"/>
          <w:u w:val="single"/>
          <w:lang w:eastAsia="en-US"/>
        </w:rPr>
        <w:t>6</w:t>
      </w:r>
      <w:r w:rsidR="003D386E" w:rsidRPr="00502A38">
        <w:rPr>
          <w:rFonts w:ascii="Corbel" w:eastAsia="SimSun" w:hAnsi="Corbel" w:cs="Times New Roman"/>
          <w:i/>
          <w:iCs/>
          <w:color w:val="000000" w:themeColor="text1"/>
          <w:sz w:val="22"/>
          <w:szCs w:val="22"/>
          <w:u w:val="single"/>
          <w:lang w:eastAsia="en-US"/>
        </w:rPr>
        <w:t>0%)</w:t>
      </w:r>
    </w:p>
    <w:p w14:paraId="2730E1C2" w14:textId="2693ED20" w:rsidR="00F6231F" w:rsidRPr="00A15E71" w:rsidRDefault="00F6231F" w:rsidP="006C0F10">
      <w:pPr>
        <w:tabs>
          <w:tab w:val="clear" w:pos="2160"/>
          <w:tab w:val="clear" w:pos="2880"/>
          <w:tab w:val="clear" w:pos="4500"/>
        </w:tabs>
        <w:spacing w:after="160"/>
        <w:jc w:val="both"/>
        <w:rPr>
          <w:rFonts w:ascii="Corbel" w:eastAsia="SimSun" w:hAnsi="Corbel" w:cs="Times New Roman"/>
          <w:i/>
          <w:color w:val="000000" w:themeColor="text1"/>
          <w:sz w:val="18"/>
          <w:szCs w:val="18"/>
          <w:lang w:eastAsia="en-US"/>
        </w:rPr>
      </w:pPr>
      <w:r w:rsidRPr="00A15E71">
        <w:rPr>
          <w:rFonts w:ascii="Corbel" w:eastAsia="SimSun" w:hAnsi="Corbel" w:cs="Times New Roman"/>
          <w:i/>
          <w:color w:val="000000" w:themeColor="text1"/>
          <w:sz w:val="18"/>
          <w:szCs w:val="18"/>
          <w:lang w:eastAsia="en-US"/>
        </w:rPr>
        <w:t>Navrhovaná cena uvedená v</w:t>
      </w:r>
      <w:r w:rsidR="00AE56CA">
        <w:rPr>
          <w:rFonts w:ascii="Corbel" w:eastAsia="SimSun" w:hAnsi="Corbel" w:cs="Times New Roman"/>
          <w:i/>
          <w:color w:val="000000" w:themeColor="text1"/>
          <w:sz w:val="18"/>
          <w:szCs w:val="18"/>
          <w:lang w:eastAsia="en-US"/>
        </w:rPr>
        <w:t xml:space="preserve"> Prílohe č. 2 - </w:t>
      </w:r>
      <w:r w:rsidRPr="00A15E71">
        <w:rPr>
          <w:rFonts w:ascii="Corbel" w:eastAsia="SimSun" w:hAnsi="Corbel" w:cs="Times New Roman"/>
          <w:i/>
          <w:color w:val="000000" w:themeColor="text1"/>
          <w:sz w:val="18"/>
          <w:szCs w:val="18"/>
          <w:lang w:eastAsia="en-US"/>
        </w:rPr>
        <w:t>Návrhu na plnenie kritérií na vyhodnotenie ponúk</w:t>
      </w:r>
      <w:r w:rsidR="00511947">
        <w:rPr>
          <w:rFonts w:ascii="Corbel" w:eastAsia="SimSun" w:hAnsi="Corbel" w:cs="Times New Roman"/>
          <w:i/>
          <w:color w:val="000000" w:themeColor="text1"/>
          <w:sz w:val="18"/>
          <w:szCs w:val="18"/>
          <w:lang w:eastAsia="en-US"/>
        </w:rPr>
        <w:t xml:space="preserve">, </w:t>
      </w:r>
      <w:r w:rsidRPr="00A15E71">
        <w:rPr>
          <w:rFonts w:ascii="Corbel" w:eastAsia="SimSun" w:hAnsi="Corbel" w:cs="Times New Roman"/>
          <w:i/>
          <w:color w:val="000000" w:themeColor="text1"/>
          <w:sz w:val="18"/>
          <w:szCs w:val="18"/>
          <w:lang w:eastAsia="en-US"/>
        </w:rPr>
        <w:t xml:space="preserve"> musí zahŕňať všetky náklady, ktoré súvisia, resp. vzniknú v súvislosti s plnením predmetu zákazky.</w:t>
      </w:r>
      <w:r w:rsidR="001501B4">
        <w:rPr>
          <w:rFonts w:ascii="Corbel" w:eastAsia="SimSun" w:hAnsi="Corbel" w:cs="Times New Roman"/>
          <w:i/>
          <w:color w:val="000000" w:themeColor="text1"/>
          <w:sz w:val="18"/>
          <w:szCs w:val="18"/>
          <w:lang w:eastAsia="en-US"/>
        </w:rPr>
        <w:t xml:space="preserve"> </w:t>
      </w:r>
      <w:r w:rsidR="001501B4">
        <w:rPr>
          <w:rFonts w:ascii="Corbel" w:hAnsi="Corbel" w:cs="Arial Narrow"/>
          <w:color w:val="000000" w:themeColor="text1"/>
          <w:sz w:val="18"/>
          <w:szCs w:val="18"/>
        </w:rPr>
        <w:t>Za toto kritérium môže uchádzač získať maximálne 60 bodov.</w:t>
      </w:r>
    </w:p>
    <w:p w14:paraId="356C14CD" w14:textId="0A7838E0" w:rsidR="32072C09" w:rsidRDefault="32072C09" w:rsidP="003914AD">
      <w:pPr>
        <w:tabs>
          <w:tab w:val="left" w:pos="708"/>
        </w:tabs>
        <w:spacing w:after="160"/>
        <w:jc w:val="both"/>
        <w:rPr>
          <w:rFonts w:ascii="Corbel" w:eastAsia="Corbel" w:hAnsi="Corbel" w:cs="Corbel"/>
          <w:i/>
          <w:iCs/>
          <w:color w:val="000000" w:themeColor="text1"/>
          <w:sz w:val="18"/>
          <w:szCs w:val="18"/>
        </w:rPr>
      </w:pPr>
      <w:r w:rsidRPr="6F53AA60">
        <w:rPr>
          <w:rFonts w:ascii="Corbel" w:eastAsia="Corbel" w:hAnsi="Corbel" w:cs="Corbel"/>
          <w:i/>
          <w:iCs/>
          <w:color w:val="000000" w:themeColor="text1"/>
          <w:sz w:val="18"/>
          <w:szCs w:val="18"/>
        </w:rPr>
        <w:t>Spôsob výpočtu:</w:t>
      </w:r>
    </w:p>
    <w:p w14:paraId="62FDC693" w14:textId="4286E24B" w:rsidR="6F53AA60" w:rsidRPr="00B164F7" w:rsidRDefault="32072C09" w:rsidP="00B164F7">
      <w:pPr>
        <w:tabs>
          <w:tab w:val="left" w:pos="708"/>
        </w:tabs>
        <w:spacing w:after="160"/>
        <w:jc w:val="both"/>
        <w:rPr>
          <w:rFonts w:ascii="Corbel" w:eastAsia="Corbel" w:hAnsi="Corbel" w:cs="Corbel"/>
          <w:i/>
          <w:iCs/>
          <w:color w:val="000000" w:themeColor="text1"/>
          <w:sz w:val="18"/>
          <w:szCs w:val="18"/>
        </w:rPr>
      </w:pPr>
      <w:r w:rsidRPr="6F53AA60">
        <w:rPr>
          <w:rFonts w:ascii="Corbel" w:eastAsia="Corbel" w:hAnsi="Corbel" w:cs="Corbel"/>
          <w:i/>
          <w:iCs/>
          <w:color w:val="000000" w:themeColor="text1"/>
          <w:sz w:val="18"/>
          <w:szCs w:val="18"/>
        </w:rPr>
        <w:t>Počet bodov ponuky za toto kritérium sa vypočíta ako pomer medzi najnižšou predloženou ponukou vo vzťahu k tomuto kritériu a vyhodnocovanou ponukou vynásobený váhou kritéria.</w:t>
      </w:r>
    </w:p>
    <w:p w14:paraId="5BE95E23" w14:textId="31E81D25" w:rsidR="00F75A20" w:rsidRPr="00A15E71" w:rsidRDefault="001941D8" w:rsidP="006C0F10">
      <w:pPr>
        <w:tabs>
          <w:tab w:val="clear" w:pos="2160"/>
          <w:tab w:val="clear" w:pos="2880"/>
          <w:tab w:val="clear" w:pos="4500"/>
        </w:tabs>
        <w:spacing w:after="160"/>
        <w:jc w:val="both"/>
        <w:rPr>
          <w:rFonts w:ascii="Corbel" w:eastAsia="SimSun" w:hAnsi="Corbel" w:cs="Times New Roman"/>
          <w:i/>
          <w:color w:val="000000" w:themeColor="text1"/>
          <w:sz w:val="18"/>
          <w:szCs w:val="18"/>
          <w:lang w:eastAsia="en-US"/>
        </w:rPr>
      </w:pPr>
      <w:r w:rsidRPr="00A15E71">
        <w:rPr>
          <w:rFonts w:ascii="Corbel" w:eastAsia="SimSun" w:hAnsi="Corbel" w:cs="Times New Roman"/>
          <w:i/>
          <w:color w:val="000000" w:themeColor="text1"/>
          <w:sz w:val="18"/>
          <w:szCs w:val="18"/>
          <w:lang w:eastAsia="en-US"/>
        </w:rPr>
        <w:t>Počet bodov uchádzača za jeho ponukovú cenu sa určí na základe nasledovného vzorca:</w:t>
      </w:r>
    </w:p>
    <w:p w14:paraId="2A187037" w14:textId="4A21DD33" w:rsidR="007804A2" w:rsidRPr="00A15E71" w:rsidRDefault="00B327AE" w:rsidP="006C0F10">
      <w:pPr>
        <w:autoSpaceDE w:val="0"/>
        <w:autoSpaceDN w:val="0"/>
        <w:adjustRightInd w:val="0"/>
        <w:rPr>
          <w:rFonts w:ascii="Corbel" w:hAnsi="Corbel" w:cs="Arial Narrow"/>
          <w:color w:val="000000"/>
          <w:sz w:val="18"/>
          <w:szCs w:val="18"/>
        </w:rPr>
      </w:pPr>
      <w:r w:rsidRPr="6F53AA60">
        <w:rPr>
          <w:rFonts w:ascii="Corbel" w:hAnsi="Corbel" w:cs="Arial Narrow"/>
          <w:color w:val="000000" w:themeColor="text1"/>
          <w:sz w:val="18"/>
          <w:szCs w:val="18"/>
        </w:rPr>
        <w:t xml:space="preserve">                                   </w:t>
      </w:r>
      <w:r w:rsidR="00B164F7">
        <w:rPr>
          <w:rFonts w:ascii="Corbel" w:hAnsi="Corbel" w:cs="Arial Narrow"/>
          <w:color w:val="000000" w:themeColor="text1"/>
          <w:sz w:val="18"/>
          <w:szCs w:val="18"/>
        </w:rPr>
        <w:t xml:space="preserve">                            </w:t>
      </w:r>
      <w:r w:rsidR="6AD6D466" w:rsidRPr="6F53AA60">
        <w:rPr>
          <w:rFonts w:ascii="Corbel" w:hAnsi="Corbel" w:cs="Arial Narrow"/>
          <w:color w:val="000000" w:themeColor="text1"/>
          <w:sz w:val="18"/>
          <w:szCs w:val="18"/>
        </w:rPr>
        <w:t>najnižšia ponuka</w:t>
      </w:r>
      <w:r w:rsidR="007804A2" w:rsidRPr="6F53AA60">
        <w:rPr>
          <w:rFonts w:ascii="Corbel" w:hAnsi="Corbel" w:cs="Arial Narrow"/>
          <w:color w:val="000000" w:themeColor="text1"/>
          <w:sz w:val="18"/>
          <w:szCs w:val="18"/>
        </w:rPr>
        <w:t xml:space="preserve"> v </w:t>
      </w:r>
      <w:r w:rsidR="00E31202" w:rsidRPr="6F53AA60">
        <w:rPr>
          <w:rFonts w:ascii="Corbel" w:hAnsi="Corbel" w:cs="Arial Narrow"/>
          <w:color w:val="000000" w:themeColor="text1"/>
          <w:sz w:val="18"/>
          <w:szCs w:val="18"/>
        </w:rPr>
        <w:t>E</w:t>
      </w:r>
      <w:r w:rsidR="00A11876">
        <w:rPr>
          <w:rFonts w:ascii="Corbel" w:hAnsi="Corbel" w:cs="Arial Narrow"/>
          <w:color w:val="000000" w:themeColor="text1"/>
          <w:sz w:val="18"/>
          <w:szCs w:val="18"/>
        </w:rPr>
        <w:t>ur</w:t>
      </w:r>
      <w:r w:rsidR="007804A2" w:rsidRPr="6F53AA60">
        <w:rPr>
          <w:rFonts w:ascii="Corbel" w:hAnsi="Corbel" w:cs="Arial Narrow"/>
          <w:color w:val="000000" w:themeColor="text1"/>
          <w:sz w:val="18"/>
          <w:szCs w:val="18"/>
        </w:rPr>
        <w:t xml:space="preserve"> </w:t>
      </w:r>
      <w:r w:rsidR="00E76524" w:rsidRPr="6F53AA60">
        <w:rPr>
          <w:rFonts w:ascii="Corbel" w:hAnsi="Corbel" w:cs="Arial Narrow"/>
          <w:color w:val="000000" w:themeColor="text1"/>
          <w:sz w:val="18"/>
          <w:szCs w:val="18"/>
        </w:rPr>
        <w:t>bez</w:t>
      </w:r>
      <w:r w:rsidR="007804A2" w:rsidRPr="6F53AA60">
        <w:rPr>
          <w:rFonts w:ascii="Corbel" w:hAnsi="Corbel" w:cs="Arial Narrow"/>
          <w:color w:val="000000" w:themeColor="text1"/>
          <w:sz w:val="18"/>
          <w:szCs w:val="18"/>
        </w:rPr>
        <w:t xml:space="preserve"> DPH</w:t>
      </w:r>
    </w:p>
    <w:p w14:paraId="0695B5D7" w14:textId="7CB9A3C4" w:rsidR="007804A2" w:rsidRPr="00A15E71" w:rsidRDefault="00E76524" w:rsidP="006C0F10">
      <w:pPr>
        <w:autoSpaceDE w:val="0"/>
        <w:autoSpaceDN w:val="0"/>
        <w:adjustRightInd w:val="0"/>
        <w:rPr>
          <w:rFonts w:ascii="Corbel" w:hAnsi="Corbel" w:cs="Arial Narrow"/>
          <w:color w:val="000000"/>
          <w:sz w:val="18"/>
          <w:szCs w:val="18"/>
        </w:rPr>
      </w:pPr>
      <w:r w:rsidRPr="00A15E71">
        <w:rPr>
          <w:rFonts w:ascii="Corbel" w:hAnsi="Corbel" w:cs="Arial Narrow"/>
          <w:b/>
          <w:bCs/>
          <w:color w:val="000000"/>
          <w:sz w:val="18"/>
          <w:szCs w:val="18"/>
        </w:rPr>
        <w:t>K1</w:t>
      </w:r>
      <w:r w:rsidR="007804A2" w:rsidRPr="00A15E71">
        <w:rPr>
          <w:rFonts w:ascii="Corbel" w:hAnsi="Corbel" w:cs="Arial Narrow"/>
          <w:b/>
          <w:bCs/>
          <w:color w:val="000000"/>
          <w:sz w:val="18"/>
          <w:szCs w:val="18"/>
        </w:rPr>
        <w:t xml:space="preserve">   </w:t>
      </w:r>
      <w:r w:rsidR="007804A2" w:rsidRPr="00A15E71">
        <w:rPr>
          <w:rFonts w:ascii="Corbel" w:hAnsi="Corbel" w:cs="Arial Narrow"/>
          <w:color w:val="000000"/>
          <w:sz w:val="18"/>
          <w:szCs w:val="18"/>
        </w:rPr>
        <w:t xml:space="preserve">= </w:t>
      </w:r>
      <w:r w:rsidR="00B327AE" w:rsidRPr="00A15E71">
        <w:rPr>
          <w:rFonts w:ascii="Corbel" w:hAnsi="Corbel" w:cs="Arial Narrow"/>
          <w:color w:val="000000"/>
          <w:sz w:val="18"/>
          <w:szCs w:val="18"/>
        </w:rPr>
        <w:t xml:space="preserve">            </w:t>
      </w:r>
      <w:r w:rsidR="00A36FAF">
        <w:rPr>
          <w:rFonts w:ascii="Corbel" w:hAnsi="Corbel" w:cs="Arial Narrow"/>
          <w:color w:val="000000"/>
          <w:sz w:val="18"/>
          <w:szCs w:val="18"/>
        </w:rPr>
        <w:t>6</w:t>
      </w:r>
      <w:r w:rsidRPr="00A15E71">
        <w:rPr>
          <w:rFonts w:ascii="Corbel" w:hAnsi="Corbel" w:cs="Arial Narrow"/>
          <w:color w:val="000000"/>
          <w:sz w:val="18"/>
          <w:szCs w:val="18"/>
        </w:rPr>
        <w:t xml:space="preserve">0 *   </w:t>
      </w:r>
      <w:r w:rsidR="007804A2" w:rsidRPr="00A15E71">
        <w:rPr>
          <w:rFonts w:ascii="Corbel" w:hAnsi="Corbel" w:cs="Arial Narrow"/>
          <w:color w:val="000000"/>
          <w:sz w:val="18"/>
          <w:szCs w:val="18"/>
        </w:rPr>
        <w:t>--------------------------------------------------</w:t>
      </w:r>
      <w:r w:rsidR="00B327AE" w:rsidRPr="00A15E71">
        <w:rPr>
          <w:rFonts w:ascii="Corbel" w:hAnsi="Corbel" w:cs="Arial Narrow"/>
          <w:color w:val="000000"/>
          <w:sz w:val="18"/>
          <w:szCs w:val="18"/>
        </w:rPr>
        <w:t>---------------------------</w:t>
      </w:r>
      <w:r w:rsidR="007804A2" w:rsidRPr="00A15E71">
        <w:rPr>
          <w:rFonts w:ascii="Corbel" w:hAnsi="Corbel" w:cs="Arial Narrow"/>
          <w:color w:val="000000"/>
          <w:sz w:val="18"/>
          <w:szCs w:val="18"/>
        </w:rPr>
        <w:t xml:space="preserve">              </w:t>
      </w:r>
    </w:p>
    <w:p w14:paraId="22165812" w14:textId="4D6563F2" w:rsidR="001941D8" w:rsidRPr="00A15E71" w:rsidRDefault="007804A2" w:rsidP="002107F7">
      <w:pPr>
        <w:tabs>
          <w:tab w:val="clear" w:pos="2160"/>
          <w:tab w:val="clear" w:pos="2880"/>
          <w:tab w:val="clear" w:pos="4500"/>
        </w:tabs>
        <w:spacing w:after="160" w:line="276" w:lineRule="auto"/>
        <w:jc w:val="both"/>
        <w:rPr>
          <w:rFonts w:ascii="Corbel" w:hAnsi="Corbel" w:cs="Arial Narrow"/>
          <w:color w:val="000000"/>
          <w:sz w:val="18"/>
          <w:szCs w:val="18"/>
        </w:rPr>
      </w:pPr>
      <w:r w:rsidRPr="6F53AA60">
        <w:rPr>
          <w:rFonts w:ascii="Corbel" w:hAnsi="Corbel" w:cs="Arial Narrow"/>
          <w:color w:val="000000" w:themeColor="text1"/>
          <w:sz w:val="18"/>
          <w:szCs w:val="18"/>
        </w:rPr>
        <w:t xml:space="preserve">                                                             </w:t>
      </w:r>
      <w:r w:rsidR="00696AFB">
        <w:rPr>
          <w:rFonts w:ascii="Corbel" w:hAnsi="Corbel" w:cs="Arial Narrow"/>
          <w:color w:val="000000" w:themeColor="text1"/>
          <w:sz w:val="18"/>
          <w:szCs w:val="18"/>
        </w:rPr>
        <w:t>cenová ponuka hodnotiaceho uchádzača</w:t>
      </w:r>
      <w:r w:rsidR="659FBCAD" w:rsidRPr="6F53AA60">
        <w:rPr>
          <w:rFonts w:ascii="Corbel" w:hAnsi="Corbel" w:cs="Arial Narrow"/>
          <w:color w:val="000000" w:themeColor="text1"/>
          <w:sz w:val="18"/>
          <w:szCs w:val="18"/>
        </w:rPr>
        <w:t xml:space="preserve"> </w:t>
      </w:r>
      <w:r w:rsidR="00E76524" w:rsidRPr="6F53AA60">
        <w:rPr>
          <w:rFonts w:ascii="Corbel" w:hAnsi="Corbel" w:cs="Arial Narrow"/>
          <w:color w:val="000000" w:themeColor="text1"/>
          <w:sz w:val="18"/>
          <w:szCs w:val="18"/>
        </w:rPr>
        <w:t>v</w:t>
      </w:r>
      <w:r w:rsidR="00E31202" w:rsidRPr="6F53AA60">
        <w:rPr>
          <w:rFonts w:ascii="Corbel" w:hAnsi="Corbel" w:cs="Arial Narrow"/>
          <w:color w:val="000000" w:themeColor="text1"/>
          <w:sz w:val="18"/>
          <w:szCs w:val="18"/>
        </w:rPr>
        <w:t> </w:t>
      </w:r>
      <w:r w:rsidR="00A11876">
        <w:rPr>
          <w:rFonts w:ascii="Corbel" w:hAnsi="Corbel" w:cs="Arial Narrow"/>
          <w:color w:val="000000" w:themeColor="text1"/>
          <w:sz w:val="18"/>
          <w:szCs w:val="18"/>
        </w:rPr>
        <w:t>Eur</w:t>
      </w:r>
      <w:r w:rsidR="00E31202" w:rsidRPr="6F53AA60">
        <w:rPr>
          <w:rFonts w:ascii="Corbel" w:hAnsi="Corbel" w:cs="Arial Narrow"/>
          <w:color w:val="000000" w:themeColor="text1"/>
          <w:sz w:val="18"/>
          <w:szCs w:val="18"/>
        </w:rPr>
        <w:t xml:space="preserve"> </w:t>
      </w:r>
      <w:r w:rsidR="00B327AE" w:rsidRPr="6F53AA60">
        <w:rPr>
          <w:rFonts w:ascii="Corbel" w:hAnsi="Corbel" w:cs="Arial Narrow"/>
          <w:color w:val="000000" w:themeColor="text1"/>
          <w:sz w:val="18"/>
          <w:szCs w:val="18"/>
        </w:rPr>
        <w:t xml:space="preserve">bez </w:t>
      </w:r>
      <w:r w:rsidRPr="6F53AA60">
        <w:rPr>
          <w:rFonts w:ascii="Corbel" w:hAnsi="Corbel" w:cs="Arial Narrow"/>
          <w:color w:val="000000" w:themeColor="text1"/>
          <w:sz w:val="18"/>
          <w:szCs w:val="18"/>
        </w:rPr>
        <w:t>DPH</w:t>
      </w:r>
    </w:p>
    <w:p w14:paraId="419A86FC" w14:textId="77777777" w:rsidR="00A2546A" w:rsidRDefault="00B51A2B" w:rsidP="00A2546A">
      <w:pPr>
        <w:tabs>
          <w:tab w:val="clear" w:pos="2160"/>
          <w:tab w:val="clear" w:pos="2880"/>
          <w:tab w:val="clear" w:pos="4500"/>
        </w:tabs>
        <w:spacing w:after="160" w:line="276" w:lineRule="auto"/>
        <w:jc w:val="both"/>
        <w:rPr>
          <w:rFonts w:ascii="Corbel" w:hAnsi="Corbel" w:cs="Arial Narrow"/>
          <w:color w:val="000000"/>
          <w:sz w:val="18"/>
          <w:szCs w:val="18"/>
        </w:rPr>
      </w:pPr>
      <w:r w:rsidRPr="00A15E71">
        <w:rPr>
          <w:rFonts w:ascii="Corbel" w:hAnsi="Corbel" w:cs="Arial Narrow"/>
          <w:color w:val="000000"/>
          <w:sz w:val="18"/>
          <w:szCs w:val="18"/>
        </w:rPr>
        <w:t>K1 – počet bodov</w:t>
      </w:r>
      <w:r w:rsidR="00F2212A">
        <w:rPr>
          <w:rFonts w:ascii="Corbel" w:hAnsi="Corbel" w:cs="Arial Narrow"/>
          <w:color w:val="000000"/>
          <w:sz w:val="18"/>
          <w:szCs w:val="18"/>
        </w:rPr>
        <w:t xml:space="preserve"> pridelených</w:t>
      </w:r>
      <w:r w:rsidR="00FB1589">
        <w:rPr>
          <w:rFonts w:ascii="Corbel" w:hAnsi="Corbel" w:cs="Arial Narrow"/>
          <w:color w:val="000000"/>
          <w:sz w:val="18"/>
          <w:szCs w:val="18"/>
        </w:rPr>
        <w:t xml:space="preserve"> hodnotiacej ponuke</w:t>
      </w:r>
      <w:r w:rsidR="003F123B">
        <w:rPr>
          <w:rFonts w:ascii="Corbel" w:hAnsi="Corbel" w:cs="Arial Narrow"/>
          <w:color w:val="000000"/>
          <w:sz w:val="18"/>
          <w:szCs w:val="18"/>
        </w:rPr>
        <w:t xml:space="preserve"> za Kritérium č. 1.</w:t>
      </w:r>
      <w:r w:rsidR="00F60D9B" w:rsidRPr="00A15E71">
        <w:rPr>
          <w:rFonts w:ascii="Corbel" w:eastAsia="SimSun" w:hAnsi="Corbel" w:cs="Times New Roman"/>
          <w:color w:val="000000" w:themeColor="text1"/>
          <w:sz w:val="18"/>
          <w:szCs w:val="18"/>
          <w:lang w:eastAsia="en-US"/>
        </w:rPr>
        <w:t xml:space="preserve"> </w:t>
      </w:r>
    </w:p>
    <w:p w14:paraId="31481F9B" w14:textId="03C21D78" w:rsidR="00A2546A" w:rsidRPr="00F55679" w:rsidRDefault="00F55679" w:rsidP="00D030FC">
      <w:pPr>
        <w:tabs>
          <w:tab w:val="clear" w:pos="2160"/>
          <w:tab w:val="clear" w:pos="2880"/>
          <w:tab w:val="clear" w:pos="4500"/>
        </w:tabs>
        <w:jc w:val="both"/>
        <w:rPr>
          <w:rFonts w:ascii="Corbel" w:hAnsi="Corbel" w:cs="Arial Narrow"/>
          <w:i/>
          <w:iCs/>
          <w:color w:val="000000"/>
          <w:sz w:val="18"/>
          <w:szCs w:val="18"/>
          <w:u w:val="single"/>
        </w:rPr>
      </w:pPr>
      <w:r>
        <w:rPr>
          <w:rFonts w:ascii="Corbel" w:hAnsi="Corbel" w:cs="Arial Narrow"/>
          <w:i/>
          <w:iCs/>
          <w:color w:val="000000"/>
          <w:sz w:val="18"/>
          <w:szCs w:val="18"/>
          <w:u w:val="single"/>
        </w:rPr>
        <w:t>Na účely vyhodnotenia ponúk</w:t>
      </w:r>
      <w:r w:rsidR="00CC2F5B">
        <w:rPr>
          <w:rFonts w:ascii="Corbel" w:hAnsi="Corbel" w:cs="Arial Narrow"/>
          <w:i/>
          <w:iCs/>
          <w:color w:val="000000"/>
          <w:sz w:val="18"/>
          <w:szCs w:val="18"/>
          <w:u w:val="single"/>
        </w:rPr>
        <w:t xml:space="preserve"> bude verejný obstarávateľ </w:t>
      </w:r>
      <w:r w:rsidR="00D37F30">
        <w:rPr>
          <w:rFonts w:ascii="Corbel" w:hAnsi="Corbel" w:cs="Arial Narrow"/>
          <w:i/>
          <w:iCs/>
          <w:color w:val="000000"/>
          <w:sz w:val="18"/>
          <w:szCs w:val="18"/>
          <w:u w:val="single"/>
        </w:rPr>
        <w:t xml:space="preserve">započítavať základnú cenu </w:t>
      </w:r>
      <w:r w:rsidR="004651F0">
        <w:rPr>
          <w:rFonts w:ascii="Corbel" w:hAnsi="Corbel" w:cs="Arial Narrow"/>
          <w:i/>
          <w:iCs/>
          <w:color w:val="000000"/>
          <w:sz w:val="18"/>
          <w:szCs w:val="18"/>
          <w:u w:val="single"/>
        </w:rPr>
        <w:t>uveden</w:t>
      </w:r>
      <w:r w:rsidR="00C50625">
        <w:rPr>
          <w:rFonts w:ascii="Corbel" w:hAnsi="Corbel" w:cs="Arial Narrow"/>
          <w:i/>
          <w:iCs/>
          <w:color w:val="000000"/>
          <w:sz w:val="18"/>
          <w:szCs w:val="18"/>
          <w:u w:val="single"/>
        </w:rPr>
        <w:t>ú</w:t>
      </w:r>
      <w:r w:rsidR="004651F0">
        <w:rPr>
          <w:rFonts w:ascii="Corbel" w:hAnsi="Corbel" w:cs="Arial Narrow"/>
          <w:i/>
          <w:iCs/>
          <w:color w:val="000000"/>
          <w:sz w:val="18"/>
          <w:szCs w:val="18"/>
          <w:u w:val="single"/>
        </w:rPr>
        <w:t xml:space="preserve"> v tabuľke </w:t>
      </w:r>
      <w:r w:rsidR="00FE2265">
        <w:rPr>
          <w:rFonts w:ascii="Corbel" w:hAnsi="Corbel" w:cs="Arial Narrow"/>
          <w:i/>
          <w:iCs/>
          <w:color w:val="000000"/>
          <w:sz w:val="18"/>
          <w:szCs w:val="18"/>
          <w:u w:val="single"/>
        </w:rPr>
        <w:t>ku kritériu č. 1 (K1)</w:t>
      </w:r>
      <w:r w:rsidR="00FB49F9">
        <w:rPr>
          <w:rFonts w:ascii="Corbel" w:hAnsi="Corbel" w:cs="Arial Narrow"/>
          <w:i/>
          <w:iCs/>
          <w:color w:val="000000"/>
          <w:sz w:val="18"/>
          <w:szCs w:val="18"/>
          <w:u w:val="single"/>
        </w:rPr>
        <w:t>, nie cenu, ktorá</w:t>
      </w:r>
      <w:r w:rsidR="003966CE">
        <w:rPr>
          <w:rFonts w:ascii="Corbel" w:hAnsi="Corbel" w:cs="Arial Narrow"/>
          <w:i/>
          <w:iCs/>
          <w:color w:val="000000"/>
          <w:sz w:val="18"/>
          <w:szCs w:val="18"/>
          <w:u w:val="single"/>
        </w:rPr>
        <w:t xml:space="preserve"> bude zmluvnou cenou (keďže môže ísť o inú sumu vzhľadom na úspešným uchádzačom ponúknutý počet naviac rokov</w:t>
      </w:r>
    </w:p>
    <w:p w14:paraId="7E454FB4" w14:textId="3D2970D7" w:rsidR="00D030FC" w:rsidRDefault="003966CE" w:rsidP="00D030FC">
      <w:pPr>
        <w:tabs>
          <w:tab w:val="clear" w:pos="2160"/>
          <w:tab w:val="clear" w:pos="2880"/>
          <w:tab w:val="clear" w:pos="4500"/>
        </w:tabs>
        <w:jc w:val="both"/>
        <w:rPr>
          <w:rFonts w:ascii="Corbel" w:hAnsi="Corbel" w:cs="Arial Narrow"/>
          <w:i/>
          <w:iCs/>
          <w:color w:val="000000"/>
          <w:sz w:val="18"/>
          <w:szCs w:val="18"/>
          <w:u w:val="single"/>
        </w:rPr>
      </w:pPr>
      <w:r w:rsidRPr="00D030FC">
        <w:rPr>
          <w:rFonts w:ascii="Corbel" w:hAnsi="Corbel" w:cs="Arial Narrow"/>
          <w:i/>
          <w:iCs/>
          <w:color w:val="000000"/>
          <w:sz w:val="18"/>
          <w:szCs w:val="18"/>
          <w:u w:val="single"/>
        </w:rPr>
        <w:t>technickej podpory a údržby  prevádzky systému</w:t>
      </w:r>
      <w:r w:rsidR="003F0AE7">
        <w:rPr>
          <w:rFonts w:ascii="Corbel" w:hAnsi="Corbel" w:cs="Arial Narrow"/>
          <w:i/>
          <w:iCs/>
          <w:color w:val="000000"/>
          <w:sz w:val="18"/>
          <w:szCs w:val="18"/>
          <w:u w:val="single"/>
        </w:rPr>
        <w:t>).</w:t>
      </w:r>
    </w:p>
    <w:p w14:paraId="7B8AB35E" w14:textId="77777777" w:rsidR="00D030FC" w:rsidRPr="00F55679" w:rsidRDefault="00D030FC" w:rsidP="00D030FC">
      <w:pPr>
        <w:tabs>
          <w:tab w:val="clear" w:pos="2160"/>
          <w:tab w:val="clear" w:pos="2880"/>
          <w:tab w:val="clear" w:pos="4500"/>
        </w:tabs>
        <w:jc w:val="both"/>
        <w:rPr>
          <w:rFonts w:ascii="Corbel" w:hAnsi="Corbel" w:cs="Arial Narrow"/>
          <w:i/>
          <w:iCs/>
          <w:color w:val="000000"/>
          <w:sz w:val="18"/>
          <w:szCs w:val="18"/>
          <w:u w:val="single"/>
        </w:rPr>
      </w:pPr>
    </w:p>
    <w:p w14:paraId="6CA66108" w14:textId="13EBFB0E" w:rsidR="003B3F74" w:rsidRPr="00502A38" w:rsidRDefault="00255E6C" w:rsidP="00A2546A">
      <w:pPr>
        <w:tabs>
          <w:tab w:val="clear" w:pos="2160"/>
          <w:tab w:val="clear" w:pos="2880"/>
          <w:tab w:val="clear" w:pos="4500"/>
        </w:tabs>
        <w:spacing w:after="160" w:line="276" w:lineRule="auto"/>
        <w:jc w:val="both"/>
        <w:rPr>
          <w:rFonts w:ascii="Corbel" w:hAnsi="Corbel" w:cs="Arial Narrow"/>
          <w:b/>
          <w:bCs/>
          <w:color w:val="000000"/>
          <w:sz w:val="18"/>
          <w:szCs w:val="18"/>
        </w:rPr>
      </w:pPr>
      <w:r w:rsidRPr="00FE2265">
        <w:rPr>
          <w:rFonts w:ascii="Corbel" w:hAnsi="Corbel" w:cs="Arial Narrow"/>
          <w:b/>
          <w:bCs/>
          <w:color w:val="000000"/>
          <w:sz w:val="18"/>
          <w:szCs w:val="18"/>
        </w:rPr>
        <w:t xml:space="preserve">Príloha č. 2 – Návrh na plnenie kritérií na vyhodnotenie ponúk obsahuje hárok </w:t>
      </w:r>
      <w:r w:rsidR="00505DA7">
        <w:rPr>
          <w:rFonts w:ascii="Corbel" w:hAnsi="Corbel" w:cs="Arial Narrow"/>
          <w:b/>
          <w:bCs/>
          <w:color w:val="000000"/>
          <w:sz w:val="18"/>
          <w:szCs w:val="18"/>
        </w:rPr>
        <w:t xml:space="preserve">č. </w:t>
      </w:r>
      <w:r w:rsidRPr="00FE2265">
        <w:rPr>
          <w:rFonts w:ascii="Corbel" w:hAnsi="Corbel" w:cs="Arial Narrow"/>
          <w:b/>
          <w:bCs/>
          <w:color w:val="000000"/>
          <w:sz w:val="18"/>
          <w:szCs w:val="18"/>
        </w:rPr>
        <w:t>2 s</w:t>
      </w:r>
      <w:r w:rsidR="00455E43" w:rsidRPr="00FE2265">
        <w:rPr>
          <w:rFonts w:ascii="Corbel" w:hAnsi="Corbel" w:cs="Arial Narrow"/>
          <w:b/>
          <w:bCs/>
          <w:color w:val="000000"/>
          <w:sz w:val="18"/>
          <w:szCs w:val="18"/>
        </w:rPr>
        <w:t> </w:t>
      </w:r>
      <w:r w:rsidRPr="00FE2265">
        <w:rPr>
          <w:rFonts w:ascii="Corbel" w:hAnsi="Corbel" w:cs="Arial Narrow"/>
          <w:b/>
          <w:bCs/>
          <w:color w:val="000000"/>
          <w:sz w:val="18"/>
          <w:szCs w:val="18"/>
        </w:rPr>
        <w:t>názvom</w:t>
      </w:r>
      <w:r w:rsidR="00455E43" w:rsidRPr="00FE2265">
        <w:rPr>
          <w:rFonts w:ascii="Corbel" w:hAnsi="Corbel" w:cs="Arial Narrow"/>
          <w:b/>
          <w:bCs/>
          <w:color w:val="000000"/>
          <w:sz w:val="18"/>
          <w:szCs w:val="18"/>
        </w:rPr>
        <w:t xml:space="preserve"> Rozdelenie K1 kritéria – </w:t>
      </w:r>
      <w:proofErr w:type="spellStart"/>
      <w:r w:rsidR="00455E43" w:rsidRPr="00FE2265">
        <w:rPr>
          <w:rFonts w:ascii="Corbel" w:hAnsi="Corbel" w:cs="Arial Narrow"/>
          <w:b/>
          <w:bCs/>
          <w:color w:val="000000"/>
          <w:sz w:val="18"/>
          <w:szCs w:val="18"/>
        </w:rPr>
        <w:t>ZoD</w:t>
      </w:r>
      <w:proofErr w:type="spellEnd"/>
      <w:r w:rsidR="00455E43" w:rsidRPr="00FE2265">
        <w:rPr>
          <w:rFonts w:ascii="Corbel" w:hAnsi="Corbel" w:cs="Arial Narrow"/>
          <w:b/>
          <w:bCs/>
          <w:color w:val="000000"/>
          <w:sz w:val="18"/>
          <w:szCs w:val="18"/>
        </w:rPr>
        <w:t xml:space="preserve"> a</w:t>
      </w:r>
      <w:r w:rsidR="003C5675" w:rsidRPr="00FE2265">
        <w:rPr>
          <w:rFonts w:ascii="Corbel" w:hAnsi="Corbel" w:cs="Arial Narrow"/>
          <w:b/>
          <w:bCs/>
          <w:color w:val="000000"/>
          <w:sz w:val="18"/>
          <w:szCs w:val="18"/>
        </w:rPr>
        <w:t xml:space="preserve"> hárok č. </w:t>
      </w:r>
      <w:r w:rsidR="00505DA7">
        <w:rPr>
          <w:rFonts w:ascii="Corbel" w:hAnsi="Corbel" w:cs="Arial Narrow"/>
          <w:b/>
          <w:bCs/>
          <w:color w:val="000000"/>
          <w:sz w:val="18"/>
          <w:szCs w:val="18"/>
        </w:rPr>
        <w:t>3</w:t>
      </w:r>
      <w:r w:rsidR="003C5675" w:rsidRPr="00FE2265">
        <w:rPr>
          <w:rFonts w:ascii="Corbel" w:hAnsi="Corbel" w:cs="Arial Narrow"/>
          <w:b/>
          <w:bCs/>
          <w:color w:val="000000"/>
          <w:sz w:val="18"/>
          <w:szCs w:val="18"/>
        </w:rPr>
        <w:t xml:space="preserve"> s názvom </w:t>
      </w:r>
      <w:r w:rsidR="00455E43" w:rsidRPr="00FE2265">
        <w:rPr>
          <w:rFonts w:ascii="Corbel" w:hAnsi="Corbel" w:cs="Arial Narrow"/>
          <w:b/>
          <w:bCs/>
          <w:color w:val="000000"/>
          <w:sz w:val="18"/>
          <w:szCs w:val="18"/>
        </w:rPr>
        <w:t xml:space="preserve">Rozdelenie K1 kritéria – SLA. </w:t>
      </w:r>
      <w:r w:rsidR="003C5675" w:rsidRPr="00FE2265">
        <w:rPr>
          <w:rFonts w:ascii="Corbel" w:hAnsi="Corbel" w:cs="Arial Narrow"/>
          <w:b/>
          <w:bCs/>
          <w:color w:val="000000"/>
          <w:sz w:val="18"/>
          <w:szCs w:val="18"/>
        </w:rPr>
        <w:t>Verejný obstarávateľ žiada uchádzačov vyplniť</w:t>
      </w:r>
      <w:r w:rsidR="00003F41" w:rsidRPr="00FE2265">
        <w:rPr>
          <w:rFonts w:ascii="Corbel" w:hAnsi="Corbel" w:cs="Arial Narrow"/>
          <w:b/>
          <w:bCs/>
          <w:color w:val="000000"/>
          <w:sz w:val="18"/>
          <w:szCs w:val="18"/>
        </w:rPr>
        <w:t xml:space="preserve">, podpísať a predložiť v rámci ponuky </w:t>
      </w:r>
      <w:r w:rsidR="003C5675" w:rsidRPr="00FE2265">
        <w:rPr>
          <w:rFonts w:ascii="Corbel" w:hAnsi="Corbel" w:cs="Arial Narrow"/>
          <w:b/>
          <w:bCs/>
          <w:color w:val="000000"/>
          <w:sz w:val="18"/>
          <w:szCs w:val="18"/>
        </w:rPr>
        <w:t xml:space="preserve">aj hárok </w:t>
      </w:r>
      <w:r w:rsidR="00422607">
        <w:rPr>
          <w:rFonts w:ascii="Corbel" w:hAnsi="Corbel" w:cs="Arial Narrow"/>
          <w:b/>
          <w:bCs/>
          <w:color w:val="000000"/>
          <w:sz w:val="18"/>
          <w:szCs w:val="18"/>
        </w:rPr>
        <w:t xml:space="preserve">č. </w:t>
      </w:r>
      <w:r w:rsidR="003C5675" w:rsidRPr="00FE2265">
        <w:rPr>
          <w:rFonts w:ascii="Corbel" w:hAnsi="Corbel" w:cs="Arial Narrow"/>
          <w:b/>
          <w:bCs/>
          <w:color w:val="000000"/>
          <w:sz w:val="18"/>
          <w:szCs w:val="18"/>
        </w:rPr>
        <w:t xml:space="preserve">2 a hárok </w:t>
      </w:r>
      <w:r w:rsidR="00422607">
        <w:rPr>
          <w:rFonts w:ascii="Corbel" w:hAnsi="Corbel" w:cs="Arial Narrow"/>
          <w:b/>
          <w:bCs/>
          <w:color w:val="000000"/>
          <w:sz w:val="18"/>
          <w:szCs w:val="18"/>
        </w:rPr>
        <w:t xml:space="preserve">č. </w:t>
      </w:r>
      <w:r w:rsidR="003C5675" w:rsidRPr="00FE2265">
        <w:rPr>
          <w:rFonts w:ascii="Corbel" w:hAnsi="Corbel" w:cs="Arial Narrow"/>
          <w:b/>
          <w:bCs/>
          <w:color w:val="000000"/>
          <w:sz w:val="18"/>
          <w:szCs w:val="18"/>
        </w:rPr>
        <w:t>3</w:t>
      </w:r>
      <w:r w:rsidR="00003F41" w:rsidRPr="00FE2265">
        <w:rPr>
          <w:rFonts w:ascii="Corbel" w:hAnsi="Corbel" w:cs="Arial Narrow"/>
          <w:b/>
          <w:bCs/>
          <w:color w:val="000000"/>
          <w:sz w:val="18"/>
          <w:szCs w:val="18"/>
        </w:rPr>
        <w:t xml:space="preserve"> v súlade s hárkom </w:t>
      </w:r>
      <w:r w:rsidR="002C12F7">
        <w:rPr>
          <w:rFonts w:ascii="Corbel" w:hAnsi="Corbel" w:cs="Arial Narrow"/>
          <w:b/>
          <w:bCs/>
          <w:color w:val="000000"/>
          <w:sz w:val="18"/>
          <w:szCs w:val="18"/>
        </w:rPr>
        <w:t>č.</w:t>
      </w:r>
      <w:r w:rsidR="00003F41" w:rsidRPr="00FE2265">
        <w:rPr>
          <w:rFonts w:ascii="Corbel" w:hAnsi="Corbel" w:cs="Arial Narrow"/>
          <w:b/>
          <w:bCs/>
          <w:color w:val="000000"/>
          <w:sz w:val="18"/>
          <w:szCs w:val="18"/>
        </w:rPr>
        <w:t xml:space="preserve"> 1 s názvom Návrh na plnenie kritérií</w:t>
      </w:r>
      <w:r w:rsidR="00ED66BC">
        <w:rPr>
          <w:rFonts w:ascii="Corbel" w:hAnsi="Corbel" w:cs="Arial Narrow"/>
          <w:b/>
          <w:bCs/>
          <w:color w:val="000000"/>
          <w:sz w:val="18"/>
          <w:szCs w:val="18"/>
        </w:rPr>
        <w:t xml:space="preserve"> a to z dôvodu, že tieto budú použité ako príloha </w:t>
      </w:r>
      <w:r w:rsidR="00FD3F2E">
        <w:rPr>
          <w:rFonts w:ascii="Corbel" w:hAnsi="Corbel" w:cs="Arial Narrow"/>
          <w:b/>
          <w:bCs/>
          <w:color w:val="000000"/>
          <w:sz w:val="18"/>
          <w:szCs w:val="18"/>
        </w:rPr>
        <w:t>k jednotlivým typom zmlúv.</w:t>
      </w:r>
    </w:p>
    <w:p w14:paraId="2C0D32A8" w14:textId="5036F342" w:rsidR="00F70D35" w:rsidRPr="00502A38" w:rsidRDefault="00766907" w:rsidP="00A2546A">
      <w:pPr>
        <w:tabs>
          <w:tab w:val="clear" w:pos="2160"/>
          <w:tab w:val="clear" w:pos="2880"/>
          <w:tab w:val="clear" w:pos="4500"/>
        </w:tabs>
        <w:spacing w:after="160" w:line="276" w:lineRule="auto"/>
        <w:jc w:val="both"/>
        <w:rPr>
          <w:rFonts w:ascii="Corbel" w:hAnsi="Corbel" w:cs="Arial Narrow"/>
          <w:color w:val="000000"/>
          <w:sz w:val="22"/>
          <w:szCs w:val="22"/>
        </w:rPr>
      </w:pPr>
      <w:r w:rsidRPr="00502A38">
        <w:rPr>
          <w:rFonts w:ascii="Corbel" w:eastAsia="SimSun" w:hAnsi="Corbel" w:cs="Times New Roman"/>
          <w:i/>
          <w:color w:val="000000" w:themeColor="text1"/>
          <w:sz w:val="22"/>
          <w:szCs w:val="22"/>
          <w:u w:val="single"/>
          <w:lang w:eastAsia="en-US"/>
        </w:rPr>
        <w:t>Kritérium č. 2</w:t>
      </w:r>
      <w:r w:rsidR="00823749" w:rsidRPr="00502A38">
        <w:rPr>
          <w:rFonts w:ascii="Corbel" w:eastAsia="SimSun" w:hAnsi="Corbel" w:cs="Times New Roman"/>
          <w:i/>
          <w:color w:val="000000" w:themeColor="text1"/>
          <w:sz w:val="22"/>
          <w:szCs w:val="22"/>
          <w:u w:val="single"/>
          <w:lang w:eastAsia="en-US"/>
        </w:rPr>
        <w:t xml:space="preserve"> (K2)</w:t>
      </w:r>
      <w:r w:rsidRPr="00502A38">
        <w:rPr>
          <w:rFonts w:ascii="Corbel" w:eastAsia="SimSun" w:hAnsi="Corbel" w:cs="Times New Roman"/>
          <w:i/>
          <w:color w:val="000000" w:themeColor="text1"/>
          <w:sz w:val="22"/>
          <w:szCs w:val="22"/>
          <w:u w:val="single"/>
          <w:lang w:eastAsia="en-US"/>
        </w:rPr>
        <w:t xml:space="preserve">: </w:t>
      </w:r>
      <w:r w:rsidR="009430BB" w:rsidRPr="00502A38">
        <w:rPr>
          <w:rFonts w:ascii="Corbel" w:eastAsia="SimSun" w:hAnsi="Corbel" w:cs="Times New Roman"/>
          <w:i/>
          <w:color w:val="000000" w:themeColor="text1"/>
          <w:sz w:val="22"/>
          <w:szCs w:val="22"/>
          <w:u w:val="single"/>
          <w:lang w:eastAsia="en-US"/>
        </w:rPr>
        <w:t>Technické riešenie systému</w:t>
      </w:r>
      <w:r w:rsidR="00C10CA8" w:rsidRPr="00502A38">
        <w:rPr>
          <w:rFonts w:ascii="Corbel" w:eastAsia="SimSun" w:hAnsi="Corbel" w:cs="Times New Roman"/>
          <w:i/>
          <w:color w:val="000000" w:themeColor="text1"/>
          <w:sz w:val="22"/>
          <w:szCs w:val="22"/>
          <w:u w:val="single"/>
          <w:lang w:eastAsia="en-US"/>
        </w:rPr>
        <w:t xml:space="preserve"> – </w:t>
      </w:r>
      <w:r w:rsidR="0002712E">
        <w:rPr>
          <w:rFonts w:ascii="Corbel" w:eastAsia="SimSun" w:hAnsi="Corbel" w:cs="Times New Roman"/>
          <w:i/>
          <w:color w:val="000000" w:themeColor="text1"/>
          <w:sz w:val="22"/>
          <w:szCs w:val="22"/>
          <w:u w:val="single"/>
          <w:lang w:eastAsia="en-US"/>
        </w:rPr>
        <w:t xml:space="preserve">max. </w:t>
      </w:r>
      <w:r w:rsidR="00223504">
        <w:rPr>
          <w:rFonts w:ascii="Corbel" w:eastAsia="SimSun" w:hAnsi="Corbel" w:cs="Times New Roman"/>
          <w:i/>
          <w:color w:val="000000" w:themeColor="text1"/>
          <w:sz w:val="22"/>
          <w:szCs w:val="22"/>
          <w:u w:val="single"/>
          <w:lang w:eastAsia="en-US"/>
        </w:rPr>
        <w:t>2</w:t>
      </w:r>
      <w:r w:rsidR="00C10CA8" w:rsidRPr="00502A38">
        <w:rPr>
          <w:rFonts w:ascii="Corbel" w:eastAsia="SimSun" w:hAnsi="Corbel" w:cs="Times New Roman"/>
          <w:i/>
          <w:color w:val="000000" w:themeColor="text1"/>
          <w:sz w:val="22"/>
          <w:szCs w:val="22"/>
          <w:u w:val="single"/>
          <w:lang w:eastAsia="en-US"/>
        </w:rPr>
        <w:t>0 bodov</w:t>
      </w:r>
      <w:r w:rsidR="0016424C" w:rsidRPr="00502A38">
        <w:rPr>
          <w:rFonts w:ascii="Corbel" w:eastAsia="SimSun" w:hAnsi="Corbel" w:cs="Times New Roman"/>
          <w:i/>
          <w:color w:val="000000" w:themeColor="text1"/>
          <w:sz w:val="22"/>
          <w:szCs w:val="22"/>
          <w:u w:val="single"/>
          <w:lang w:eastAsia="en-US"/>
        </w:rPr>
        <w:t xml:space="preserve"> </w:t>
      </w:r>
      <w:r w:rsidR="003D386E" w:rsidRPr="00502A38">
        <w:rPr>
          <w:rFonts w:ascii="Corbel" w:eastAsia="SimSun" w:hAnsi="Corbel" w:cs="Times New Roman"/>
          <w:i/>
          <w:color w:val="000000" w:themeColor="text1"/>
          <w:sz w:val="22"/>
          <w:szCs w:val="22"/>
          <w:u w:val="single"/>
          <w:lang w:eastAsia="en-US"/>
        </w:rPr>
        <w:t>(</w:t>
      </w:r>
      <w:proofErr w:type="spellStart"/>
      <w:r w:rsidR="003D386E" w:rsidRPr="00502A38">
        <w:rPr>
          <w:rFonts w:ascii="Corbel" w:eastAsia="SimSun" w:hAnsi="Corbel" w:cs="Times New Roman"/>
          <w:i/>
          <w:color w:val="000000" w:themeColor="text1"/>
          <w:sz w:val="22"/>
          <w:szCs w:val="22"/>
          <w:u w:val="single"/>
          <w:lang w:eastAsia="en-US"/>
        </w:rPr>
        <w:t>váhovosť</w:t>
      </w:r>
      <w:proofErr w:type="spellEnd"/>
      <w:r w:rsidR="003D386E" w:rsidRPr="00502A38">
        <w:rPr>
          <w:rFonts w:ascii="Corbel" w:eastAsia="SimSun" w:hAnsi="Corbel" w:cs="Times New Roman"/>
          <w:i/>
          <w:color w:val="000000" w:themeColor="text1"/>
          <w:sz w:val="22"/>
          <w:szCs w:val="22"/>
          <w:u w:val="single"/>
          <w:lang w:eastAsia="en-US"/>
        </w:rPr>
        <w:t xml:space="preserve"> </w:t>
      </w:r>
      <w:r w:rsidR="00223504">
        <w:rPr>
          <w:rFonts w:ascii="Corbel" w:eastAsia="SimSun" w:hAnsi="Corbel" w:cs="Times New Roman"/>
          <w:i/>
          <w:color w:val="000000" w:themeColor="text1"/>
          <w:sz w:val="22"/>
          <w:szCs w:val="22"/>
          <w:u w:val="single"/>
          <w:lang w:eastAsia="en-US"/>
        </w:rPr>
        <w:t>2</w:t>
      </w:r>
      <w:r w:rsidR="003D386E" w:rsidRPr="00502A38">
        <w:rPr>
          <w:rFonts w:ascii="Corbel" w:eastAsia="SimSun" w:hAnsi="Corbel" w:cs="Times New Roman"/>
          <w:i/>
          <w:color w:val="000000" w:themeColor="text1"/>
          <w:sz w:val="22"/>
          <w:szCs w:val="22"/>
          <w:u w:val="single"/>
          <w:lang w:eastAsia="en-US"/>
        </w:rPr>
        <w:t>0</w:t>
      </w:r>
      <w:r w:rsidR="002F19D2" w:rsidRPr="00502A38">
        <w:rPr>
          <w:rFonts w:ascii="Corbel" w:eastAsia="SimSun" w:hAnsi="Corbel" w:cs="Times New Roman"/>
          <w:i/>
          <w:color w:val="000000" w:themeColor="text1"/>
          <w:sz w:val="22"/>
          <w:szCs w:val="22"/>
          <w:u w:val="single"/>
          <w:lang w:eastAsia="en-US"/>
        </w:rPr>
        <w:t>%)</w:t>
      </w:r>
    </w:p>
    <w:p w14:paraId="04071315" w14:textId="268156AF" w:rsidR="009B3FC7" w:rsidRDefault="00793777" w:rsidP="00B539B6">
      <w:pPr>
        <w:autoSpaceDE w:val="0"/>
        <w:autoSpaceDN w:val="0"/>
        <w:adjustRightInd w:val="0"/>
        <w:jc w:val="both"/>
        <w:rPr>
          <w:rFonts w:ascii="Corbel" w:hAnsi="Corbel" w:cs="Arial Narrow"/>
          <w:color w:val="000000" w:themeColor="text1"/>
          <w:sz w:val="18"/>
          <w:szCs w:val="18"/>
        </w:rPr>
      </w:pPr>
      <w:r>
        <w:rPr>
          <w:rFonts w:ascii="Corbel" w:hAnsi="Corbel" w:cs="Arial Narrow"/>
          <w:color w:val="000000" w:themeColor="text1"/>
          <w:sz w:val="18"/>
          <w:szCs w:val="18"/>
        </w:rPr>
        <w:t xml:space="preserve">Za toto kritérium môže uchádzač získať maximálne </w:t>
      </w:r>
      <w:r w:rsidR="00CD42BB">
        <w:rPr>
          <w:rFonts w:ascii="Corbel" w:hAnsi="Corbel" w:cs="Arial Narrow"/>
          <w:color w:val="000000" w:themeColor="text1"/>
          <w:sz w:val="18"/>
          <w:szCs w:val="18"/>
        </w:rPr>
        <w:t>2</w:t>
      </w:r>
      <w:r>
        <w:rPr>
          <w:rFonts w:ascii="Corbel" w:hAnsi="Corbel" w:cs="Arial Narrow"/>
          <w:color w:val="000000" w:themeColor="text1"/>
          <w:sz w:val="18"/>
          <w:szCs w:val="18"/>
        </w:rPr>
        <w:t xml:space="preserve">0 bodov. </w:t>
      </w:r>
      <w:r w:rsidR="00B301A4">
        <w:rPr>
          <w:rFonts w:ascii="Corbel" w:hAnsi="Corbel" w:cs="Arial Narrow"/>
          <w:color w:val="000000" w:themeColor="text1"/>
          <w:sz w:val="18"/>
          <w:szCs w:val="18"/>
        </w:rPr>
        <w:t>Verejný obstarávateľ,</w:t>
      </w:r>
      <w:r>
        <w:rPr>
          <w:rFonts w:ascii="Corbel" w:hAnsi="Corbel" w:cs="Arial Narrow"/>
          <w:color w:val="000000" w:themeColor="text1"/>
          <w:sz w:val="18"/>
          <w:szCs w:val="18"/>
        </w:rPr>
        <w:t xml:space="preserve"> v Prílohe č. </w:t>
      </w:r>
      <w:r w:rsidR="00625266">
        <w:rPr>
          <w:rFonts w:ascii="Corbel" w:hAnsi="Corbel" w:cs="Arial Narrow"/>
          <w:color w:val="000000" w:themeColor="text1"/>
          <w:sz w:val="18"/>
          <w:szCs w:val="18"/>
        </w:rPr>
        <w:t>2</w:t>
      </w:r>
      <w:r>
        <w:rPr>
          <w:rFonts w:ascii="Corbel" w:hAnsi="Corbel" w:cs="Arial Narrow"/>
          <w:color w:val="000000" w:themeColor="text1"/>
          <w:sz w:val="18"/>
          <w:szCs w:val="18"/>
        </w:rPr>
        <w:t xml:space="preserve"> </w:t>
      </w:r>
      <w:r w:rsidR="00A63927">
        <w:rPr>
          <w:rFonts w:ascii="Corbel" w:hAnsi="Corbel" w:cs="Arial Narrow"/>
          <w:color w:val="000000" w:themeColor="text1"/>
          <w:sz w:val="18"/>
          <w:szCs w:val="18"/>
        </w:rPr>
        <w:t xml:space="preserve">týchto súťažných podkladov, pri kritériu č.2 (K2) určil </w:t>
      </w:r>
      <w:r w:rsidR="00650390">
        <w:rPr>
          <w:rFonts w:ascii="Corbel" w:hAnsi="Corbel" w:cs="Arial Narrow"/>
          <w:color w:val="000000" w:themeColor="text1"/>
          <w:sz w:val="18"/>
          <w:szCs w:val="18"/>
        </w:rPr>
        <w:t>desať</w:t>
      </w:r>
      <w:r w:rsidR="00A63927">
        <w:rPr>
          <w:rFonts w:ascii="Corbel" w:hAnsi="Corbel" w:cs="Arial Narrow"/>
          <w:color w:val="000000" w:themeColor="text1"/>
          <w:sz w:val="18"/>
          <w:szCs w:val="18"/>
        </w:rPr>
        <w:t xml:space="preserve"> „</w:t>
      </w:r>
      <w:proofErr w:type="spellStart"/>
      <w:r w:rsidR="00A63927">
        <w:rPr>
          <w:rFonts w:ascii="Corbel" w:hAnsi="Corbel" w:cs="Arial Narrow"/>
          <w:color w:val="000000" w:themeColor="text1"/>
          <w:sz w:val="18"/>
          <w:szCs w:val="18"/>
        </w:rPr>
        <w:t>nice</w:t>
      </w:r>
      <w:proofErr w:type="spellEnd"/>
      <w:r w:rsidR="00A63927">
        <w:rPr>
          <w:rFonts w:ascii="Corbel" w:hAnsi="Corbel" w:cs="Arial Narrow"/>
          <w:color w:val="000000" w:themeColor="text1"/>
          <w:sz w:val="18"/>
          <w:szCs w:val="18"/>
        </w:rPr>
        <w:t xml:space="preserve"> to </w:t>
      </w:r>
      <w:proofErr w:type="spellStart"/>
      <w:r w:rsidR="00A63927">
        <w:rPr>
          <w:rFonts w:ascii="Corbel" w:hAnsi="Corbel" w:cs="Arial Narrow"/>
          <w:color w:val="000000" w:themeColor="text1"/>
          <w:sz w:val="18"/>
          <w:szCs w:val="18"/>
        </w:rPr>
        <w:t>have</w:t>
      </w:r>
      <w:proofErr w:type="spellEnd"/>
      <w:r w:rsidR="00A63927">
        <w:rPr>
          <w:rFonts w:ascii="Corbel" w:hAnsi="Corbel" w:cs="Arial Narrow"/>
          <w:color w:val="000000" w:themeColor="text1"/>
          <w:sz w:val="18"/>
          <w:szCs w:val="18"/>
        </w:rPr>
        <w:t>“ funkcionalít</w:t>
      </w:r>
      <w:r w:rsidR="009D786F">
        <w:rPr>
          <w:rFonts w:ascii="Corbel" w:hAnsi="Corbel" w:cs="Arial Narrow"/>
          <w:color w:val="000000" w:themeColor="text1"/>
          <w:sz w:val="18"/>
          <w:szCs w:val="18"/>
        </w:rPr>
        <w:t xml:space="preserve"> systému. Uchádzači v prípade, že nimi ponúkaný systém tieto funkcionality obsahuje, </w:t>
      </w:r>
      <w:r w:rsidR="002937E1">
        <w:rPr>
          <w:rFonts w:ascii="Corbel" w:hAnsi="Corbel" w:cs="Arial Narrow"/>
          <w:color w:val="000000" w:themeColor="text1"/>
          <w:sz w:val="18"/>
          <w:szCs w:val="18"/>
        </w:rPr>
        <w:t>vyplnia v tabuľke hodnotu „</w:t>
      </w:r>
      <w:r w:rsidR="00223504">
        <w:rPr>
          <w:rFonts w:ascii="Corbel" w:hAnsi="Corbel" w:cs="Arial Narrow"/>
          <w:color w:val="000000" w:themeColor="text1"/>
          <w:sz w:val="18"/>
          <w:szCs w:val="18"/>
        </w:rPr>
        <w:t>2</w:t>
      </w:r>
      <w:r w:rsidR="002937E1">
        <w:rPr>
          <w:rFonts w:ascii="Corbel" w:hAnsi="Corbel" w:cs="Arial Narrow"/>
          <w:color w:val="000000" w:themeColor="text1"/>
          <w:sz w:val="18"/>
          <w:szCs w:val="18"/>
        </w:rPr>
        <w:t>“, ak nie, tak vyplnia hodnotu „0“.</w:t>
      </w:r>
    </w:p>
    <w:p w14:paraId="0D403099" w14:textId="77777777" w:rsidR="002F0B8B" w:rsidRDefault="002F0B8B" w:rsidP="00B539B6">
      <w:pPr>
        <w:autoSpaceDE w:val="0"/>
        <w:autoSpaceDN w:val="0"/>
        <w:adjustRightInd w:val="0"/>
        <w:jc w:val="both"/>
        <w:rPr>
          <w:rFonts w:ascii="Corbel" w:hAnsi="Corbel" w:cs="Arial Narrow"/>
          <w:color w:val="000000" w:themeColor="text1"/>
          <w:sz w:val="18"/>
          <w:szCs w:val="18"/>
        </w:rPr>
      </w:pPr>
    </w:p>
    <w:p w14:paraId="7F650E8A" w14:textId="7D19A4B6" w:rsidR="0027669C" w:rsidRDefault="00A27EB1" w:rsidP="00473E83">
      <w:pPr>
        <w:autoSpaceDE w:val="0"/>
        <w:autoSpaceDN w:val="0"/>
        <w:adjustRightInd w:val="0"/>
        <w:jc w:val="both"/>
        <w:rPr>
          <w:rFonts w:ascii="Corbel" w:hAnsi="Corbel" w:cs="Arial Narrow"/>
          <w:color w:val="000000" w:themeColor="text1"/>
          <w:sz w:val="18"/>
          <w:szCs w:val="18"/>
        </w:rPr>
      </w:pPr>
      <w:r w:rsidRPr="00A27EB1">
        <w:rPr>
          <w:rFonts w:ascii="Corbel" w:hAnsi="Corbel" w:cs="Arial Narrow"/>
          <w:color w:val="000000" w:themeColor="text1"/>
          <w:sz w:val="18"/>
          <w:szCs w:val="18"/>
        </w:rPr>
        <w:t xml:space="preserve">Verejný obstarávateľ si vyhradzuje právo overiť skutočnosť informácií uvedených uchádzačom v Prílohe č. </w:t>
      </w:r>
      <w:r w:rsidR="00473E83">
        <w:rPr>
          <w:rFonts w:ascii="Corbel" w:hAnsi="Corbel" w:cs="Arial Narrow"/>
          <w:color w:val="000000" w:themeColor="text1"/>
          <w:sz w:val="18"/>
          <w:szCs w:val="18"/>
        </w:rPr>
        <w:t>2 týchto súťažných podkladov</w:t>
      </w:r>
      <w:r w:rsidR="000927B3">
        <w:rPr>
          <w:rFonts w:ascii="Corbel" w:hAnsi="Corbel" w:cs="Arial Narrow"/>
          <w:color w:val="000000" w:themeColor="text1"/>
          <w:sz w:val="18"/>
          <w:szCs w:val="18"/>
        </w:rPr>
        <w:t xml:space="preserve"> pri kritériu č. K2</w:t>
      </w:r>
      <w:r w:rsidR="00473E83">
        <w:rPr>
          <w:rFonts w:ascii="Corbel" w:hAnsi="Corbel" w:cs="Arial Narrow"/>
          <w:color w:val="000000" w:themeColor="text1"/>
          <w:sz w:val="18"/>
          <w:szCs w:val="18"/>
        </w:rPr>
        <w:t xml:space="preserve">, </w:t>
      </w:r>
      <w:r w:rsidR="00F0531F">
        <w:rPr>
          <w:rFonts w:ascii="Corbel" w:hAnsi="Corbel" w:cs="Arial Narrow"/>
          <w:color w:val="000000" w:themeColor="text1"/>
          <w:sz w:val="18"/>
          <w:szCs w:val="18"/>
        </w:rPr>
        <w:t xml:space="preserve">a to </w:t>
      </w:r>
      <w:r w:rsidR="0093290B">
        <w:rPr>
          <w:rFonts w:ascii="Corbel" w:hAnsi="Corbel" w:cs="Arial Narrow"/>
          <w:color w:val="000000" w:themeColor="text1"/>
          <w:sz w:val="18"/>
          <w:szCs w:val="18"/>
        </w:rPr>
        <w:t>predloženou vzorkou demo verzie systému</w:t>
      </w:r>
      <w:r w:rsidR="002E7676">
        <w:rPr>
          <w:rFonts w:ascii="Corbel" w:hAnsi="Corbel" w:cs="Arial Narrow"/>
          <w:color w:val="000000" w:themeColor="text1"/>
          <w:sz w:val="18"/>
          <w:szCs w:val="18"/>
        </w:rPr>
        <w:t xml:space="preserve"> (§ 34 ods. 1 písm.</w:t>
      </w:r>
      <w:r w:rsidR="00F746FD">
        <w:rPr>
          <w:rFonts w:ascii="Corbel" w:hAnsi="Corbel" w:cs="Arial Narrow"/>
          <w:color w:val="000000" w:themeColor="text1"/>
          <w:sz w:val="18"/>
          <w:szCs w:val="18"/>
        </w:rPr>
        <w:t xml:space="preserve"> m</w:t>
      </w:r>
      <w:r w:rsidR="00DD1392">
        <w:rPr>
          <w:rFonts w:ascii="Corbel" w:hAnsi="Corbel" w:cs="Arial Narrow"/>
          <w:color w:val="000000" w:themeColor="text1"/>
          <w:sz w:val="18"/>
          <w:szCs w:val="18"/>
        </w:rPr>
        <w:t>) zákona)</w:t>
      </w:r>
      <w:r w:rsidRPr="00A27EB1">
        <w:rPr>
          <w:rFonts w:ascii="Corbel" w:hAnsi="Corbel" w:cs="Arial Narrow"/>
          <w:color w:val="000000" w:themeColor="text1"/>
          <w:sz w:val="18"/>
          <w:szCs w:val="18"/>
        </w:rPr>
        <w:t>,</w:t>
      </w:r>
      <w:r w:rsidR="00473E83">
        <w:rPr>
          <w:rFonts w:ascii="Corbel" w:hAnsi="Corbel" w:cs="Arial Narrow"/>
          <w:color w:val="000000" w:themeColor="text1"/>
          <w:sz w:val="18"/>
          <w:szCs w:val="18"/>
        </w:rPr>
        <w:t xml:space="preserve"> </w:t>
      </w:r>
      <w:r w:rsidRPr="00A27EB1">
        <w:rPr>
          <w:rFonts w:ascii="Corbel" w:hAnsi="Corbel" w:cs="Arial Narrow"/>
          <w:color w:val="000000" w:themeColor="text1"/>
          <w:sz w:val="18"/>
          <w:szCs w:val="18"/>
        </w:rPr>
        <w:t xml:space="preserve">teda uchádzačom deklarovaný počet bodov </w:t>
      </w:r>
      <w:r w:rsidR="00473E83">
        <w:rPr>
          <w:rFonts w:ascii="Corbel" w:hAnsi="Corbel" w:cs="Arial Narrow"/>
          <w:color w:val="000000" w:themeColor="text1"/>
          <w:sz w:val="18"/>
          <w:szCs w:val="18"/>
        </w:rPr>
        <w:t xml:space="preserve">za toto kritérium </w:t>
      </w:r>
      <w:r w:rsidRPr="00A27EB1">
        <w:rPr>
          <w:rFonts w:ascii="Corbel" w:hAnsi="Corbel" w:cs="Arial Narrow"/>
          <w:color w:val="000000" w:themeColor="text1"/>
          <w:sz w:val="18"/>
          <w:szCs w:val="18"/>
        </w:rPr>
        <w:t>nemusí byť konečný a môže sa v priebehu hodnotenia ponúk zmeniť</w:t>
      </w:r>
      <w:r>
        <w:rPr>
          <w:rFonts w:ascii="Corbel" w:hAnsi="Corbel" w:cs="Arial Narrow"/>
          <w:color w:val="000000" w:themeColor="text1"/>
          <w:sz w:val="18"/>
          <w:szCs w:val="18"/>
        </w:rPr>
        <w:t>.</w:t>
      </w:r>
    </w:p>
    <w:p w14:paraId="08C717CF" w14:textId="440A8817" w:rsidR="00220473" w:rsidRDefault="00220473" w:rsidP="00473E83">
      <w:pPr>
        <w:autoSpaceDE w:val="0"/>
        <w:autoSpaceDN w:val="0"/>
        <w:adjustRightInd w:val="0"/>
        <w:jc w:val="both"/>
        <w:rPr>
          <w:rFonts w:ascii="Corbel" w:hAnsi="Corbel" w:cs="Arial Narrow"/>
          <w:color w:val="000000" w:themeColor="text1"/>
          <w:sz w:val="18"/>
          <w:szCs w:val="18"/>
        </w:rPr>
      </w:pPr>
    </w:p>
    <w:p w14:paraId="5FCDD57B" w14:textId="2ED8B198" w:rsidR="00222693" w:rsidRDefault="00222693" w:rsidP="00473E83">
      <w:pPr>
        <w:autoSpaceDE w:val="0"/>
        <w:autoSpaceDN w:val="0"/>
        <w:adjustRightInd w:val="0"/>
        <w:jc w:val="both"/>
        <w:rPr>
          <w:rFonts w:ascii="Corbel" w:hAnsi="Corbel" w:cs="Arial Narrow"/>
          <w:color w:val="000000" w:themeColor="text1"/>
          <w:sz w:val="18"/>
          <w:szCs w:val="18"/>
        </w:rPr>
      </w:pPr>
      <w:r>
        <w:rPr>
          <w:rFonts w:ascii="Corbel" w:hAnsi="Corbel" w:cs="Arial Narrow"/>
          <w:color w:val="000000" w:themeColor="text1"/>
          <w:sz w:val="18"/>
          <w:szCs w:val="18"/>
        </w:rPr>
        <w:t>Funkcionality „</w:t>
      </w:r>
      <w:proofErr w:type="spellStart"/>
      <w:r>
        <w:rPr>
          <w:rFonts w:ascii="Corbel" w:hAnsi="Corbel" w:cs="Arial Narrow"/>
          <w:color w:val="000000" w:themeColor="text1"/>
          <w:sz w:val="18"/>
          <w:szCs w:val="18"/>
        </w:rPr>
        <w:t>nice</w:t>
      </w:r>
      <w:proofErr w:type="spellEnd"/>
      <w:r>
        <w:rPr>
          <w:rFonts w:ascii="Corbel" w:hAnsi="Corbel" w:cs="Arial Narrow"/>
          <w:color w:val="000000" w:themeColor="text1"/>
          <w:sz w:val="18"/>
          <w:szCs w:val="18"/>
        </w:rPr>
        <w:t xml:space="preserve"> to </w:t>
      </w:r>
      <w:proofErr w:type="spellStart"/>
      <w:r>
        <w:rPr>
          <w:rFonts w:ascii="Corbel" w:hAnsi="Corbel" w:cs="Arial Narrow"/>
          <w:color w:val="000000" w:themeColor="text1"/>
          <w:sz w:val="18"/>
          <w:szCs w:val="18"/>
        </w:rPr>
        <w:t>have</w:t>
      </w:r>
      <w:proofErr w:type="spellEnd"/>
      <w:r>
        <w:rPr>
          <w:rFonts w:ascii="Corbel" w:hAnsi="Corbel" w:cs="Arial Narrow"/>
          <w:color w:val="000000" w:themeColor="text1"/>
          <w:sz w:val="18"/>
          <w:szCs w:val="18"/>
        </w:rPr>
        <w:t>“ sú bližšie popísané v </w:t>
      </w:r>
      <w:r w:rsidR="005209D2">
        <w:rPr>
          <w:rFonts w:ascii="Corbel" w:hAnsi="Corbel" w:cs="Arial Narrow"/>
          <w:color w:val="000000" w:themeColor="text1"/>
          <w:sz w:val="18"/>
          <w:szCs w:val="18"/>
        </w:rPr>
        <w:t>P</w:t>
      </w:r>
      <w:r>
        <w:rPr>
          <w:rFonts w:ascii="Corbel" w:hAnsi="Corbel" w:cs="Arial Narrow"/>
          <w:color w:val="000000" w:themeColor="text1"/>
          <w:sz w:val="18"/>
          <w:szCs w:val="18"/>
        </w:rPr>
        <w:t>rílohe č. 1</w:t>
      </w:r>
      <w:r w:rsidR="00A77914">
        <w:rPr>
          <w:rFonts w:ascii="Corbel" w:hAnsi="Corbel" w:cs="Arial Narrow"/>
          <w:color w:val="000000" w:themeColor="text1"/>
          <w:sz w:val="18"/>
          <w:szCs w:val="18"/>
        </w:rPr>
        <w:t>b</w:t>
      </w:r>
      <w:r>
        <w:rPr>
          <w:rFonts w:ascii="Corbel" w:hAnsi="Corbel" w:cs="Arial Narrow"/>
          <w:color w:val="000000" w:themeColor="text1"/>
          <w:sz w:val="18"/>
          <w:szCs w:val="18"/>
        </w:rPr>
        <w:t xml:space="preserve">) týchto súťažných podkladov, </w:t>
      </w:r>
      <w:r w:rsidR="00050D9C">
        <w:rPr>
          <w:rFonts w:ascii="Corbel" w:hAnsi="Corbel" w:cs="Arial Narrow"/>
          <w:color w:val="000000" w:themeColor="text1"/>
          <w:sz w:val="18"/>
          <w:szCs w:val="18"/>
        </w:rPr>
        <w:t xml:space="preserve">pričom táto príloha bude k podpisu </w:t>
      </w:r>
      <w:r w:rsidR="0006469C">
        <w:rPr>
          <w:rFonts w:ascii="Corbel" w:hAnsi="Corbel" w:cs="Arial Narrow"/>
          <w:color w:val="000000" w:themeColor="text1"/>
          <w:sz w:val="18"/>
          <w:szCs w:val="18"/>
        </w:rPr>
        <w:t>zmluvy o dielo upravená</w:t>
      </w:r>
      <w:r w:rsidR="00D36A07">
        <w:rPr>
          <w:rFonts w:ascii="Corbel" w:hAnsi="Corbel" w:cs="Arial Narrow"/>
          <w:color w:val="000000" w:themeColor="text1"/>
          <w:sz w:val="18"/>
          <w:szCs w:val="18"/>
        </w:rPr>
        <w:t xml:space="preserve"> tak, aby obsahovala len tie „</w:t>
      </w:r>
      <w:proofErr w:type="spellStart"/>
      <w:r w:rsidR="00D36A07">
        <w:rPr>
          <w:rFonts w:ascii="Corbel" w:hAnsi="Corbel" w:cs="Arial Narrow"/>
          <w:color w:val="000000" w:themeColor="text1"/>
          <w:sz w:val="18"/>
          <w:szCs w:val="18"/>
        </w:rPr>
        <w:t>nice</w:t>
      </w:r>
      <w:proofErr w:type="spellEnd"/>
      <w:r w:rsidR="00D36A07">
        <w:rPr>
          <w:rFonts w:ascii="Corbel" w:hAnsi="Corbel" w:cs="Arial Narrow"/>
          <w:color w:val="000000" w:themeColor="text1"/>
          <w:sz w:val="18"/>
          <w:szCs w:val="18"/>
        </w:rPr>
        <w:t xml:space="preserve"> to </w:t>
      </w:r>
      <w:proofErr w:type="spellStart"/>
      <w:r w:rsidR="00D36A07">
        <w:rPr>
          <w:rFonts w:ascii="Corbel" w:hAnsi="Corbel" w:cs="Arial Narrow"/>
          <w:color w:val="000000" w:themeColor="text1"/>
          <w:sz w:val="18"/>
          <w:szCs w:val="18"/>
        </w:rPr>
        <w:t>have</w:t>
      </w:r>
      <w:proofErr w:type="spellEnd"/>
      <w:r w:rsidR="00D36A07">
        <w:rPr>
          <w:rFonts w:ascii="Corbel" w:hAnsi="Corbel" w:cs="Arial Narrow"/>
          <w:color w:val="000000" w:themeColor="text1"/>
          <w:sz w:val="18"/>
          <w:szCs w:val="18"/>
        </w:rPr>
        <w:t>“</w:t>
      </w:r>
      <w:r w:rsidR="007E531A">
        <w:rPr>
          <w:rFonts w:ascii="Corbel" w:hAnsi="Corbel" w:cs="Arial Narrow"/>
          <w:color w:val="000000" w:themeColor="text1"/>
          <w:sz w:val="18"/>
          <w:szCs w:val="18"/>
        </w:rPr>
        <w:t xml:space="preserve"> </w:t>
      </w:r>
      <w:r w:rsidR="00D36A07">
        <w:rPr>
          <w:rFonts w:ascii="Corbel" w:hAnsi="Corbel" w:cs="Arial Narrow"/>
          <w:color w:val="000000" w:themeColor="text1"/>
          <w:sz w:val="18"/>
          <w:szCs w:val="18"/>
        </w:rPr>
        <w:t xml:space="preserve">funkcionality, ktoré úspešný uchádzač </w:t>
      </w:r>
      <w:r w:rsidR="00A715D9">
        <w:rPr>
          <w:rFonts w:ascii="Corbel" w:hAnsi="Corbel" w:cs="Arial Narrow"/>
          <w:color w:val="000000" w:themeColor="text1"/>
          <w:sz w:val="18"/>
          <w:szCs w:val="18"/>
        </w:rPr>
        <w:t>ponúkne v rámci tohto kritéria.</w:t>
      </w:r>
    </w:p>
    <w:p w14:paraId="0C130CFC" w14:textId="77777777" w:rsidR="00473E83" w:rsidRPr="00473E83" w:rsidRDefault="00473E83" w:rsidP="00473E83">
      <w:pPr>
        <w:autoSpaceDE w:val="0"/>
        <w:autoSpaceDN w:val="0"/>
        <w:adjustRightInd w:val="0"/>
        <w:jc w:val="both"/>
        <w:rPr>
          <w:rFonts w:ascii="Corbel" w:hAnsi="Corbel" w:cs="Arial Narrow"/>
          <w:b/>
          <w:bCs/>
          <w:i/>
          <w:iCs/>
          <w:color w:val="000000" w:themeColor="text1"/>
          <w:sz w:val="18"/>
          <w:szCs w:val="18"/>
        </w:rPr>
      </w:pPr>
    </w:p>
    <w:p w14:paraId="64B12820" w14:textId="0264F3E8" w:rsidR="00B35C6B" w:rsidRPr="00BA360C" w:rsidRDefault="003F5352" w:rsidP="00BA360C">
      <w:pPr>
        <w:tabs>
          <w:tab w:val="clear" w:pos="2160"/>
          <w:tab w:val="clear" w:pos="2880"/>
          <w:tab w:val="clear" w:pos="4500"/>
        </w:tabs>
        <w:spacing w:after="160" w:line="276" w:lineRule="auto"/>
        <w:jc w:val="both"/>
        <w:rPr>
          <w:rFonts w:ascii="Corbel" w:eastAsia="SimSun" w:hAnsi="Corbel" w:cs="Times New Roman"/>
          <w:i/>
          <w:color w:val="000000" w:themeColor="text1"/>
          <w:sz w:val="22"/>
          <w:szCs w:val="22"/>
          <w:u w:val="single"/>
          <w:lang w:eastAsia="en-US"/>
        </w:rPr>
      </w:pPr>
      <w:r w:rsidRPr="00A35758">
        <w:rPr>
          <w:rFonts w:ascii="Corbel" w:eastAsia="SimSun" w:hAnsi="Corbel" w:cs="Times New Roman"/>
          <w:i/>
          <w:color w:val="000000" w:themeColor="text1"/>
          <w:sz w:val="22"/>
          <w:szCs w:val="22"/>
          <w:u w:val="single"/>
          <w:lang w:eastAsia="en-US"/>
        </w:rPr>
        <w:t>Kritérium č. 3 (K3)</w:t>
      </w:r>
      <w:r w:rsidR="008533AC">
        <w:rPr>
          <w:rFonts w:ascii="Corbel" w:eastAsia="SimSun" w:hAnsi="Corbel" w:cs="Times New Roman"/>
          <w:i/>
          <w:color w:val="000000" w:themeColor="text1"/>
          <w:sz w:val="22"/>
          <w:szCs w:val="22"/>
          <w:u w:val="single"/>
          <w:lang w:eastAsia="en-US"/>
        </w:rPr>
        <w:t xml:space="preserve">: </w:t>
      </w:r>
      <w:r w:rsidR="00CE0E1D" w:rsidRPr="00CE0E1D">
        <w:rPr>
          <w:rFonts w:ascii="Corbel" w:eastAsia="SimSun" w:hAnsi="Corbel" w:cs="Times New Roman"/>
          <w:i/>
          <w:color w:val="000000" w:themeColor="text1"/>
          <w:sz w:val="22"/>
          <w:szCs w:val="22"/>
          <w:u w:val="single"/>
          <w:lang w:eastAsia="en-US"/>
        </w:rPr>
        <w:t>Počet poskytnutých naviac rokov technickej podpory a úd</w:t>
      </w:r>
      <w:r w:rsidR="00CE0E1D">
        <w:rPr>
          <w:rFonts w:ascii="Corbel" w:eastAsia="SimSun" w:hAnsi="Corbel" w:cs="Times New Roman"/>
          <w:i/>
          <w:color w:val="000000" w:themeColor="text1"/>
          <w:sz w:val="22"/>
          <w:szCs w:val="22"/>
          <w:u w:val="single"/>
          <w:lang w:eastAsia="en-US"/>
        </w:rPr>
        <w:t>r</w:t>
      </w:r>
      <w:r w:rsidR="00CE0E1D" w:rsidRPr="00CE0E1D">
        <w:rPr>
          <w:rFonts w:ascii="Corbel" w:eastAsia="SimSun" w:hAnsi="Corbel" w:cs="Times New Roman"/>
          <w:i/>
          <w:color w:val="000000" w:themeColor="text1"/>
          <w:sz w:val="22"/>
          <w:szCs w:val="22"/>
          <w:u w:val="single"/>
          <w:lang w:eastAsia="en-US"/>
        </w:rPr>
        <w:t>žby  prevádzky systému</w:t>
      </w:r>
      <w:r w:rsidR="00FE516B">
        <w:rPr>
          <w:rFonts w:ascii="Corbel" w:eastAsia="SimSun" w:hAnsi="Corbel" w:cs="Times New Roman"/>
          <w:i/>
          <w:color w:val="000000" w:themeColor="text1"/>
          <w:sz w:val="22"/>
          <w:szCs w:val="22"/>
          <w:u w:val="single"/>
          <w:lang w:eastAsia="en-US"/>
        </w:rPr>
        <w:t xml:space="preserve"> </w:t>
      </w:r>
      <w:r w:rsidR="0002712E">
        <w:rPr>
          <w:rFonts w:ascii="Corbel" w:eastAsia="SimSun" w:hAnsi="Corbel" w:cs="Times New Roman"/>
          <w:i/>
          <w:color w:val="000000" w:themeColor="text1"/>
          <w:sz w:val="22"/>
          <w:szCs w:val="22"/>
          <w:u w:val="single"/>
          <w:lang w:eastAsia="en-US"/>
        </w:rPr>
        <w:t>–</w:t>
      </w:r>
      <w:r w:rsidR="00FE516B">
        <w:rPr>
          <w:rFonts w:ascii="Corbel" w:eastAsia="SimSun" w:hAnsi="Corbel" w:cs="Times New Roman"/>
          <w:i/>
          <w:color w:val="000000" w:themeColor="text1"/>
          <w:sz w:val="22"/>
          <w:szCs w:val="22"/>
          <w:u w:val="single"/>
          <w:lang w:eastAsia="en-US"/>
        </w:rPr>
        <w:t xml:space="preserve"> </w:t>
      </w:r>
      <w:r w:rsidR="0002712E">
        <w:rPr>
          <w:rFonts w:ascii="Corbel" w:eastAsia="SimSun" w:hAnsi="Corbel" w:cs="Times New Roman"/>
          <w:i/>
          <w:color w:val="000000" w:themeColor="text1"/>
          <w:sz w:val="22"/>
          <w:szCs w:val="22"/>
          <w:u w:val="single"/>
          <w:lang w:eastAsia="en-US"/>
        </w:rPr>
        <w:t xml:space="preserve">max. </w:t>
      </w:r>
      <w:r w:rsidR="00776D3E">
        <w:rPr>
          <w:rFonts w:ascii="Corbel" w:eastAsia="SimSun" w:hAnsi="Corbel" w:cs="Times New Roman"/>
          <w:i/>
          <w:color w:val="000000" w:themeColor="text1"/>
          <w:sz w:val="22"/>
          <w:szCs w:val="22"/>
          <w:u w:val="single"/>
          <w:lang w:eastAsia="en-US"/>
        </w:rPr>
        <w:t>2</w:t>
      </w:r>
      <w:r w:rsidR="00696777" w:rsidRPr="00A35758">
        <w:rPr>
          <w:rFonts w:ascii="Corbel" w:eastAsia="SimSun" w:hAnsi="Corbel" w:cs="Times New Roman"/>
          <w:i/>
          <w:color w:val="000000" w:themeColor="text1"/>
          <w:sz w:val="22"/>
          <w:szCs w:val="22"/>
          <w:u w:val="single"/>
          <w:lang w:eastAsia="en-US"/>
        </w:rPr>
        <w:t>0 bodov (</w:t>
      </w:r>
      <w:proofErr w:type="spellStart"/>
      <w:r w:rsidR="00696777" w:rsidRPr="00A35758">
        <w:rPr>
          <w:rFonts w:ascii="Corbel" w:eastAsia="SimSun" w:hAnsi="Corbel" w:cs="Times New Roman"/>
          <w:i/>
          <w:color w:val="000000" w:themeColor="text1"/>
          <w:sz w:val="22"/>
          <w:szCs w:val="22"/>
          <w:u w:val="single"/>
          <w:lang w:eastAsia="en-US"/>
        </w:rPr>
        <w:t>váhovosť</w:t>
      </w:r>
      <w:proofErr w:type="spellEnd"/>
      <w:r w:rsidR="00696777" w:rsidRPr="00A35758">
        <w:rPr>
          <w:rFonts w:ascii="Corbel" w:eastAsia="SimSun" w:hAnsi="Corbel" w:cs="Times New Roman"/>
          <w:i/>
          <w:color w:val="000000" w:themeColor="text1"/>
          <w:sz w:val="22"/>
          <w:szCs w:val="22"/>
          <w:u w:val="single"/>
          <w:lang w:eastAsia="en-US"/>
        </w:rPr>
        <w:t xml:space="preserve"> </w:t>
      </w:r>
      <w:r w:rsidR="00A715D9">
        <w:rPr>
          <w:rFonts w:ascii="Corbel" w:eastAsia="SimSun" w:hAnsi="Corbel" w:cs="Times New Roman"/>
          <w:i/>
          <w:color w:val="000000" w:themeColor="text1"/>
          <w:sz w:val="22"/>
          <w:szCs w:val="22"/>
          <w:u w:val="single"/>
          <w:lang w:eastAsia="en-US"/>
        </w:rPr>
        <w:t>2</w:t>
      </w:r>
      <w:r w:rsidR="00696777" w:rsidRPr="00A35758">
        <w:rPr>
          <w:rFonts w:ascii="Corbel" w:eastAsia="SimSun" w:hAnsi="Corbel" w:cs="Times New Roman"/>
          <w:i/>
          <w:color w:val="000000" w:themeColor="text1"/>
          <w:sz w:val="22"/>
          <w:szCs w:val="22"/>
          <w:u w:val="single"/>
          <w:lang w:eastAsia="en-US"/>
        </w:rPr>
        <w:t>0%)</w:t>
      </w:r>
    </w:p>
    <w:p w14:paraId="20F6AE2F" w14:textId="77777777" w:rsidR="00A715D9" w:rsidRDefault="00A715D9" w:rsidP="00A715D9">
      <w:pPr>
        <w:tabs>
          <w:tab w:val="clear" w:pos="2160"/>
          <w:tab w:val="clear" w:pos="2880"/>
          <w:tab w:val="clear" w:pos="4500"/>
        </w:tabs>
        <w:spacing w:line="276" w:lineRule="auto"/>
        <w:jc w:val="both"/>
        <w:rPr>
          <w:rFonts w:ascii="Corbel" w:eastAsia="SimSun" w:hAnsi="Corbel" w:cs="Times New Roman"/>
          <w:i/>
          <w:color w:val="000000" w:themeColor="text1"/>
          <w:sz w:val="22"/>
          <w:szCs w:val="22"/>
          <w:u w:val="single"/>
          <w:lang w:eastAsia="en-US"/>
        </w:rPr>
      </w:pPr>
      <w:r>
        <w:rPr>
          <w:rFonts w:ascii="Corbel" w:hAnsi="Corbel" w:cs="Arial Narrow"/>
          <w:color w:val="000000" w:themeColor="text1"/>
          <w:sz w:val="18"/>
          <w:szCs w:val="18"/>
        </w:rPr>
        <w:t>Za toto kritérium môže uchádzač získať maximálne 20 bodov.</w:t>
      </w:r>
    </w:p>
    <w:p w14:paraId="141BC218" w14:textId="0AF5912B" w:rsidR="00B35C6B" w:rsidRPr="00A715D9" w:rsidRDefault="008332E7" w:rsidP="00A715D9">
      <w:pPr>
        <w:tabs>
          <w:tab w:val="clear" w:pos="2160"/>
          <w:tab w:val="clear" w:pos="2880"/>
          <w:tab w:val="clear" w:pos="4500"/>
        </w:tabs>
        <w:spacing w:line="276" w:lineRule="auto"/>
        <w:jc w:val="both"/>
        <w:rPr>
          <w:rFonts w:ascii="Corbel" w:eastAsia="SimSun" w:hAnsi="Corbel" w:cs="Times New Roman"/>
          <w:i/>
          <w:color w:val="000000" w:themeColor="text1"/>
          <w:sz w:val="22"/>
          <w:szCs w:val="22"/>
          <w:u w:val="single"/>
          <w:lang w:eastAsia="en-US"/>
        </w:rPr>
      </w:pPr>
      <w:r w:rsidRPr="0032648B">
        <w:rPr>
          <w:rFonts w:ascii="Corbel" w:hAnsi="Corbel" w:cs="Arial Narrow"/>
          <w:color w:val="000000" w:themeColor="text1"/>
          <w:sz w:val="18"/>
          <w:szCs w:val="18"/>
        </w:rPr>
        <w:t>Pri</w:t>
      </w:r>
      <w:r w:rsidR="00B35C6B" w:rsidRPr="0032648B">
        <w:rPr>
          <w:rFonts w:ascii="Corbel" w:hAnsi="Corbel" w:cs="Arial Narrow"/>
          <w:color w:val="000000" w:themeColor="text1"/>
          <w:sz w:val="18"/>
          <w:szCs w:val="18"/>
        </w:rPr>
        <w:t> tomto kritériu bude uchádzač</w:t>
      </w:r>
      <w:r w:rsidR="00B369D2" w:rsidRPr="0032648B">
        <w:rPr>
          <w:rFonts w:ascii="Corbel" w:hAnsi="Corbel" w:cs="Arial Narrow"/>
          <w:color w:val="000000" w:themeColor="text1"/>
          <w:sz w:val="18"/>
          <w:szCs w:val="18"/>
        </w:rPr>
        <w:t>ov</w:t>
      </w:r>
      <w:r w:rsidR="00675603" w:rsidRPr="0032648B">
        <w:rPr>
          <w:rFonts w:ascii="Corbel" w:hAnsi="Corbel" w:cs="Arial Narrow"/>
          <w:color w:val="000000" w:themeColor="text1"/>
          <w:sz w:val="18"/>
          <w:szCs w:val="18"/>
        </w:rPr>
        <w:t>i</w:t>
      </w:r>
      <w:r w:rsidR="00B35C6B" w:rsidRPr="0032648B">
        <w:rPr>
          <w:rFonts w:ascii="Corbel" w:hAnsi="Corbel" w:cs="Arial Narrow"/>
          <w:color w:val="000000" w:themeColor="text1"/>
          <w:sz w:val="18"/>
          <w:szCs w:val="18"/>
        </w:rPr>
        <w:t xml:space="preserve"> </w:t>
      </w:r>
      <w:r w:rsidR="00675603" w:rsidRPr="0032648B">
        <w:rPr>
          <w:rFonts w:ascii="Corbel" w:hAnsi="Corbel" w:cs="Arial Narrow"/>
          <w:color w:val="000000" w:themeColor="text1"/>
          <w:sz w:val="18"/>
          <w:szCs w:val="18"/>
        </w:rPr>
        <w:t>pri</w:t>
      </w:r>
      <w:r w:rsidR="00B35C6B" w:rsidRPr="0032648B">
        <w:rPr>
          <w:rFonts w:ascii="Corbel" w:hAnsi="Corbel" w:cs="Arial Narrow"/>
          <w:color w:val="000000" w:themeColor="text1"/>
          <w:sz w:val="18"/>
          <w:szCs w:val="18"/>
        </w:rPr>
        <w:t>počítaný</w:t>
      </w:r>
      <w:r w:rsidR="00482C0B" w:rsidRPr="0032648B">
        <w:rPr>
          <w:rFonts w:ascii="Corbel" w:hAnsi="Corbel" w:cs="Arial Narrow"/>
          <w:color w:val="000000" w:themeColor="text1"/>
          <w:sz w:val="18"/>
          <w:szCs w:val="18"/>
        </w:rPr>
        <w:t xml:space="preserve"> </w:t>
      </w:r>
      <w:r w:rsidR="00B35C6B" w:rsidRPr="0032648B">
        <w:rPr>
          <w:rFonts w:ascii="Corbel" w:hAnsi="Corbel" w:cs="Arial Narrow"/>
          <w:color w:val="000000" w:themeColor="text1"/>
          <w:sz w:val="18"/>
          <w:szCs w:val="18"/>
        </w:rPr>
        <w:t>p</w:t>
      </w:r>
      <w:r w:rsidR="00675603" w:rsidRPr="0032648B">
        <w:rPr>
          <w:rFonts w:ascii="Corbel" w:hAnsi="Corbel" w:cs="Arial Narrow"/>
          <w:color w:val="000000" w:themeColor="text1"/>
          <w:sz w:val="18"/>
          <w:szCs w:val="18"/>
        </w:rPr>
        <w:t>očet bodov</w:t>
      </w:r>
      <w:r w:rsidR="00732DB0">
        <w:rPr>
          <w:rFonts w:ascii="Corbel" w:hAnsi="Corbel" w:cs="Arial Narrow"/>
          <w:color w:val="000000" w:themeColor="text1"/>
          <w:sz w:val="18"/>
          <w:szCs w:val="18"/>
        </w:rPr>
        <w:t xml:space="preserve"> podľa nižšie uvedenej stupnice, a to v závislosti od toho, koľko rokov naviac </w:t>
      </w:r>
      <w:r w:rsidR="00A45299">
        <w:rPr>
          <w:rFonts w:ascii="Corbel" w:hAnsi="Corbel" w:cs="Arial Narrow"/>
          <w:color w:val="000000" w:themeColor="text1"/>
          <w:sz w:val="18"/>
          <w:szCs w:val="18"/>
        </w:rPr>
        <w:t>technickej podpory</w:t>
      </w:r>
      <w:r w:rsidR="00AE1B0B" w:rsidRPr="00AE1B0B">
        <w:rPr>
          <w:rFonts w:ascii="Corbel" w:hAnsi="Corbel" w:cs="Arial Narrow"/>
          <w:color w:val="000000" w:themeColor="text1"/>
          <w:sz w:val="18"/>
          <w:szCs w:val="18"/>
        </w:rPr>
        <w:t xml:space="preserve"> </w:t>
      </w:r>
      <w:r w:rsidR="00AE1B0B">
        <w:rPr>
          <w:rFonts w:ascii="Corbel" w:hAnsi="Corbel" w:cs="Arial Narrow"/>
          <w:color w:val="000000" w:themeColor="text1"/>
          <w:sz w:val="18"/>
          <w:szCs w:val="18"/>
        </w:rPr>
        <w:t>prevádzky</w:t>
      </w:r>
      <w:r w:rsidR="00C368CD">
        <w:rPr>
          <w:rFonts w:ascii="Corbel" w:hAnsi="Corbel" w:cs="Arial Narrow"/>
          <w:color w:val="000000" w:themeColor="text1"/>
          <w:sz w:val="18"/>
          <w:szCs w:val="18"/>
        </w:rPr>
        <w:t>,</w:t>
      </w:r>
      <w:r w:rsidR="0071338E">
        <w:rPr>
          <w:rFonts w:ascii="Corbel" w:hAnsi="Corbel" w:cs="Arial Narrow"/>
          <w:color w:val="000000" w:themeColor="text1"/>
          <w:sz w:val="18"/>
          <w:szCs w:val="18"/>
        </w:rPr>
        <w:t xml:space="preserve"> </w:t>
      </w:r>
      <w:r w:rsidR="00A45299">
        <w:rPr>
          <w:rFonts w:ascii="Corbel" w:hAnsi="Corbel" w:cs="Arial Narrow"/>
          <w:color w:val="000000" w:themeColor="text1"/>
          <w:sz w:val="18"/>
          <w:szCs w:val="18"/>
        </w:rPr>
        <w:t>údržby</w:t>
      </w:r>
      <w:r w:rsidR="0071338E">
        <w:rPr>
          <w:rFonts w:ascii="Corbel" w:hAnsi="Corbel" w:cs="Arial Narrow"/>
          <w:color w:val="000000" w:themeColor="text1"/>
          <w:sz w:val="18"/>
          <w:szCs w:val="18"/>
        </w:rPr>
        <w:t xml:space="preserve"> a rozvoja</w:t>
      </w:r>
      <w:r w:rsidR="00A45299">
        <w:rPr>
          <w:rFonts w:ascii="Corbel" w:hAnsi="Corbel" w:cs="Arial Narrow"/>
          <w:color w:val="000000" w:themeColor="text1"/>
          <w:sz w:val="18"/>
          <w:szCs w:val="18"/>
        </w:rPr>
        <w:t xml:space="preserve"> systému ponúkne a to k</w:t>
      </w:r>
      <w:r w:rsidR="001C3338">
        <w:rPr>
          <w:rFonts w:ascii="Corbel" w:hAnsi="Corbel" w:cs="Arial Narrow"/>
          <w:color w:val="000000" w:themeColor="text1"/>
          <w:sz w:val="18"/>
          <w:szCs w:val="18"/>
        </w:rPr>
        <w:t> </w:t>
      </w:r>
      <w:r w:rsidR="00A45299">
        <w:rPr>
          <w:rFonts w:ascii="Corbel" w:hAnsi="Corbel" w:cs="Arial Narrow"/>
          <w:color w:val="000000" w:themeColor="text1"/>
          <w:sz w:val="18"/>
          <w:szCs w:val="18"/>
        </w:rPr>
        <w:t>základnému</w:t>
      </w:r>
      <w:r w:rsidR="001C3338">
        <w:rPr>
          <w:rFonts w:ascii="Corbel" w:hAnsi="Corbel" w:cs="Arial Narrow"/>
          <w:color w:val="000000" w:themeColor="text1"/>
          <w:sz w:val="18"/>
          <w:szCs w:val="18"/>
        </w:rPr>
        <w:t>/povinnému počtu pre všetkých uchádzačov – 5 rokov</w:t>
      </w:r>
      <w:r w:rsidR="00177DA5">
        <w:rPr>
          <w:rFonts w:ascii="Corbel" w:hAnsi="Corbel" w:cs="Arial Narrow"/>
          <w:color w:val="000000" w:themeColor="text1"/>
          <w:sz w:val="18"/>
          <w:szCs w:val="18"/>
        </w:rPr>
        <w:t xml:space="preserve"> (resp. 60 mesiacov).</w:t>
      </w:r>
      <w:r w:rsidR="00B35C6B" w:rsidRPr="0032648B">
        <w:rPr>
          <w:rFonts w:ascii="Corbel" w:hAnsi="Corbel" w:cs="Arial Narrow"/>
          <w:color w:val="000000" w:themeColor="text1"/>
          <w:sz w:val="18"/>
          <w:szCs w:val="18"/>
        </w:rPr>
        <w:t xml:space="preserve"> </w:t>
      </w:r>
    </w:p>
    <w:tbl>
      <w:tblPr>
        <w:tblW w:w="9513" w:type="dxa"/>
        <w:tblCellMar>
          <w:left w:w="70" w:type="dxa"/>
          <w:right w:w="70" w:type="dxa"/>
        </w:tblCellMar>
        <w:tblLook w:val="04A0" w:firstRow="1" w:lastRow="0" w:firstColumn="1" w:lastColumn="0" w:noHBand="0" w:noVBand="1"/>
      </w:tblPr>
      <w:tblGrid>
        <w:gridCol w:w="7193"/>
        <w:gridCol w:w="2320"/>
      </w:tblGrid>
      <w:tr w:rsidR="00A627CE" w:rsidRPr="00A627CE" w14:paraId="2EC12B10" w14:textId="77777777" w:rsidTr="00F874B5">
        <w:trPr>
          <w:trHeight w:val="300"/>
        </w:trPr>
        <w:tc>
          <w:tcPr>
            <w:tcW w:w="7193" w:type="dxa"/>
            <w:tcBorders>
              <w:top w:val="nil"/>
              <w:left w:val="nil"/>
              <w:bottom w:val="nil"/>
              <w:right w:val="nil"/>
            </w:tcBorders>
            <w:shd w:val="clear" w:color="auto" w:fill="auto"/>
            <w:noWrap/>
            <w:vAlign w:val="bottom"/>
          </w:tcPr>
          <w:p w14:paraId="6D44B5BE" w14:textId="73CA8E79" w:rsidR="00A627CE" w:rsidRPr="00A627CE" w:rsidRDefault="00A627CE" w:rsidP="00A627CE">
            <w:pPr>
              <w:tabs>
                <w:tab w:val="clear" w:pos="2160"/>
                <w:tab w:val="clear" w:pos="2880"/>
                <w:tab w:val="clear" w:pos="4500"/>
              </w:tabs>
              <w:rPr>
                <w:rFonts w:ascii="Calibri" w:hAnsi="Calibri" w:cs="Calibri"/>
                <w:b/>
                <w:bCs/>
                <w:color w:val="000000"/>
                <w:sz w:val="22"/>
                <w:szCs w:val="22"/>
                <w:lang w:eastAsia="sk-SK"/>
              </w:rPr>
            </w:pPr>
          </w:p>
        </w:tc>
        <w:tc>
          <w:tcPr>
            <w:tcW w:w="2320" w:type="dxa"/>
            <w:tcBorders>
              <w:top w:val="nil"/>
              <w:left w:val="nil"/>
              <w:bottom w:val="nil"/>
              <w:right w:val="nil"/>
            </w:tcBorders>
            <w:shd w:val="clear" w:color="auto" w:fill="auto"/>
            <w:noWrap/>
            <w:vAlign w:val="bottom"/>
            <w:hideMark/>
          </w:tcPr>
          <w:p w14:paraId="7FFD2D56" w14:textId="77777777" w:rsidR="00A627CE" w:rsidRPr="00A627CE" w:rsidRDefault="00A627CE" w:rsidP="00A627CE">
            <w:pPr>
              <w:tabs>
                <w:tab w:val="clear" w:pos="2160"/>
                <w:tab w:val="clear" w:pos="2880"/>
                <w:tab w:val="clear" w:pos="4500"/>
              </w:tabs>
              <w:rPr>
                <w:rFonts w:ascii="Calibri" w:hAnsi="Calibri" w:cs="Calibri"/>
                <w:b/>
                <w:bCs/>
                <w:color w:val="000000"/>
                <w:sz w:val="22"/>
                <w:szCs w:val="22"/>
                <w:lang w:eastAsia="sk-SK"/>
              </w:rPr>
            </w:pPr>
          </w:p>
        </w:tc>
      </w:tr>
    </w:tbl>
    <w:p w14:paraId="08E46EA1" w14:textId="0F928F54" w:rsidR="00261ED8" w:rsidRPr="00732DB0" w:rsidRDefault="00261ED8" w:rsidP="00EB6F2A">
      <w:pPr>
        <w:tabs>
          <w:tab w:val="clear" w:pos="2160"/>
          <w:tab w:val="clear" w:pos="2880"/>
          <w:tab w:val="clear" w:pos="4500"/>
          <w:tab w:val="left" w:pos="7263"/>
        </w:tabs>
        <w:ind w:left="70"/>
        <w:rPr>
          <w:rFonts w:ascii="Corbel" w:hAnsi="Corbel" w:cs="Arial Narrow"/>
          <w:color w:val="000000" w:themeColor="text1"/>
          <w:sz w:val="18"/>
          <w:szCs w:val="18"/>
        </w:rPr>
      </w:pPr>
      <w:r w:rsidRPr="00732DB0">
        <w:rPr>
          <w:rFonts w:ascii="Corbel" w:hAnsi="Corbel" w:cs="Arial Narrow"/>
          <w:color w:val="000000" w:themeColor="text1"/>
          <w:sz w:val="18"/>
          <w:szCs w:val="18"/>
        </w:rPr>
        <w:lastRenderedPageBreak/>
        <w:t xml:space="preserve">Počet naviac rokov </w:t>
      </w:r>
      <w:r w:rsidRPr="00732DB0">
        <w:rPr>
          <w:rFonts w:ascii="Corbel" w:hAnsi="Corbel" w:cs="Arial Narrow"/>
          <w:color w:val="000000" w:themeColor="text1"/>
          <w:sz w:val="18"/>
          <w:szCs w:val="18"/>
        </w:rPr>
        <w:tab/>
        <w:t>Počet bodov</w:t>
      </w:r>
    </w:p>
    <w:p w14:paraId="3E74D9C6" w14:textId="2FDDF367" w:rsidR="00261ED8" w:rsidRPr="00732DB0" w:rsidRDefault="00261ED8" w:rsidP="00EB6F2A">
      <w:pPr>
        <w:tabs>
          <w:tab w:val="clear" w:pos="2160"/>
          <w:tab w:val="clear" w:pos="2880"/>
          <w:tab w:val="clear" w:pos="4500"/>
          <w:tab w:val="left" w:pos="7263"/>
        </w:tabs>
        <w:ind w:left="70"/>
        <w:rPr>
          <w:rFonts w:ascii="Corbel" w:hAnsi="Corbel" w:cs="Arial Narrow"/>
          <w:color w:val="000000" w:themeColor="text1"/>
          <w:sz w:val="18"/>
          <w:szCs w:val="18"/>
        </w:rPr>
      </w:pPr>
      <w:r w:rsidRPr="00732DB0">
        <w:rPr>
          <w:rFonts w:ascii="Corbel" w:hAnsi="Corbel" w:cs="Arial Narrow"/>
          <w:color w:val="000000" w:themeColor="text1"/>
          <w:sz w:val="18"/>
          <w:szCs w:val="18"/>
        </w:rPr>
        <w:t>1 rok naviac (spolu 6 rokov)</w:t>
      </w:r>
      <w:r w:rsidRPr="00732DB0">
        <w:rPr>
          <w:rFonts w:ascii="Corbel" w:hAnsi="Corbel" w:cs="Arial Narrow"/>
          <w:color w:val="000000" w:themeColor="text1"/>
          <w:sz w:val="18"/>
          <w:szCs w:val="18"/>
        </w:rPr>
        <w:tab/>
      </w:r>
      <w:r w:rsidR="001D042C">
        <w:rPr>
          <w:rFonts w:ascii="Corbel" w:hAnsi="Corbel" w:cs="Arial Narrow"/>
          <w:color w:val="000000" w:themeColor="text1"/>
          <w:sz w:val="18"/>
          <w:szCs w:val="18"/>
        </w:rPr>
        <w:t>4</w:t>
      </w:r>
    </w:p>
    <w:p w14:paraId="23D35F1E" w14:textId="61D8F3F2" w:rsidR="00261ED8" w:rsidRPr="00732DB0" w:rsidRDefault="00261ED8" w:rsidP="00EB6F2A">
      <w:pPr>
        <w:tabs>
          <w:tab w:val="clear" w:pos="2160"/>
          <w:tab w:val="clear" w:pos="2880"/>
          <w:tab w:val="clear" w:pos="4500"/>
          <w:tab w:val="left" w:pos="7263"/>
        </w:tabs>
        <w:ind w:left="70"/>
        <w:rPr>
          <w:rFonts w:ascii="Corbel" w:hAnsi="Corbel" w:cs="Arial Narrow"/>
          <w:color w:val="000000" w:themeColor="text1"/>
          <w:sz w:val="18"/>
          <w:szCs w:val="18"/>
        </w:rPr>
      </w:pPr>
      <w:r w:rsidRPr="00732DB0">
        <w:rPr>
          <w:rFonts w:ascii="Corbel" w:hAnsi="Corbel" w:cs="Arial Narrow"/>
          <w:color w:val="000000" w:themeColor="text1"/>
          <w:sz w:val="18"/>
          <w:szCs w:val="18"/>
        </w:rPr>
        <w:t>2 roky naviac (spolu 7 rokov)</w:t>
      </w:r>
      <w:r w:rsidRPr="00732DB0">
        <w:rPr>
          <w:rFonts w:ascii="Corbel" w:hAnsi="Corbel" w:cs="Arial Narrow"/>
          <w:color w:val="000000" w:themeColor="text1"/>
          <w:sz w:val="18"/>
          <w:szCs w:val="18"/>
        </w:rPr>
        <w:tab/>
      </w:r>
      <w:r w:rsidR="001D489C">
        <w:rPr>
          <w:rFonts w:ascii="Corbel" w:hAnsi="Corbel" w:cs="Arial Narrow"/>
          <w:color w:val="000000" w:themeColor="text1"/>
          <w:sz w:val="18"/>
          <w:szCs w:val="18"/>
        </w:rPr>
        <w:t>8</w:t>
      </w:r>
    </w:p>
    <w:p w14:paraId="7EF4C1BC" w14:textId="5126747B" w:rsidR="00261ED8" w:rsidRPr="00732DB0" w:rsidRDefault="00261ED8" w:rsidP="00EB6F2A">
      <w:pPr>
        <w:tabs>
          <w:tab w:val="clear" w:pos="2160"/>
          <w:tab w:val="clear" w:pos="2880"/>
          <w:tab w:val="clear" w:pos="4500"/>
          <w:tab w:val="left" w:pos="7263"/>
        </w:tabs>
        <w:ind w:left="70"/>
        <w:rPr>
          <w:rFonts w:ascii="Corbel" w:hAnsi="Corbel" w:cs="Arial Narrow"/>
          <w:color w:val="000000" w:themeColor="text1"/>
          <w:sz w:val="18"/>
          <w:szCs w:val="18"/>
        </w:rPr>
      </w:pPr>
      <w:r w:rsidRPr="00732DB0">
        <w:rPr>
          <w:rFonts w:ascii="Corbel" w:hAnsi="Corbel" w:cs="Arial Narrow"/>
          <w:color w:val="000000" w:themeColor="text1"/>
          <w:sz w:val="18"/>
          <w:szCs w:val="18"/>
        </w:rPr>
        <w:t>3 roky naviac (spolu 8 rokov)</w:t>
      </w:r>
      <w:r w:rsidRPr="00732DB0">
        <w:rPr>
          <w:rFonts w:ascii="Corbel" w:hAnsi="Corbel" w:cs="Arial Narrow"/>
          <w:color w:val="000000" w:themeColor="text1"/>
          <w:sz w:val="18"/>
          <w:szCs w:val="18"/>
        </w:rPr>
        <w:tab/>
      </w:r>
      <w:r w:rsidR="001D489C">
        <w:rPr>
          <w:rFonts w:ascii="Corbel" w:hAnsi="Corbel" w:cs="Arial Narrow"/>
          <w:color w:val="000000" w:themeColor="text1"/>
          <w:sz w:val="18"/>
          <w:szCs w:val="18"/>
        </w:rPr>
        <w:t>12</w:t>
      </w:r>
    </w:p>
    <w:p w14:paraId="0EB94036" w14:textId="638F8E59" w:rsidR="00261ED8" w:rsidRPr="00732DB0" w:rsidRDefault="00261ED8" w:rsidP="00EB6F2A">
      <w:pPr>
        <w:tabs>
          <w:tab w:val="clear" w:pos="2160"/>
          <w:tab w:val="clear" w:pos="2880"/>
          <w:tab w:val="clear" w:pos="4500"/>
          <w:tab w:val="left" w:pos="7263"/>
        </w:tabs>
        <w:ind w:left="70"/>
        <w:rPr>
          <w:rFonts w:ascii="Corbel" w:hAnsi="Corbel" w:cs="Arial Narrow"/>
          <w:color w:val="000000" w:themeColor="text1"/>
          <w:sz w:val="18"/>
          <w:szCs w:val="18"/>
        </w:rPr>
      </w:pPr>
      <w:r w:rsidRPr="00732DB0">
        <w:rPr>
          <w:rFonts w:ascii="Corbel" w:hAnsi="Corbel" w:cs="Arial Narrow"/>
          <w:color w:val="000000" w:themeColor="text1"/>
          <w:sz w:val="18"/>
          <w:szCs w:val="18"/>
        </w:rPr>
        <w:t>4 roky na viac (spolu 9 rokov)</w:t>
      </w:r>
      <w:r w:rsidRPr="00732DB0">
        <w:rPr>
          <w:rFonts w:ascii="Corbel" w:hAnsi="Corbel" w:cs="Arial Narrow"/>
          <w:color w:val="000000" w:themeColor="text1"/>
          <w:sz w:val="18"/>
          <w:szCs w:val="18"/>
        </w:rPr>
        <w:tab/>
      </w:r>
      <w:r w:rsidR="001D489C">
        <w:rPr>
          <w:rFonts w:ascii="Corbel" w:hAnsi="Corbel" w:cs="Arial Narrow"/>
          <w:color w:val="000000" w:themeColor="text1"/>
          <w:sz w:val="18"/>
          <w:szCs w:val="18"/>
        </w:rPr>
        <w:t>16</w:t>
      </w:r>
    </w:p>
    <w:p w14:paraId="73E11548" w14:textId="721502B4" w:rsidR="00261ED8" w:rsidRPr="00732DB0" w:rsidRDefault="00261ED8" w:rsidP="00EB6F2A">
      <w:pPr>
        <w:tabs>
          <w:tab w:val="clear" w:pos="2160"/>
          <w:tab w:val="clear" w:pos="2880"/>
          <w:tab w:val="clear" w:pos="4500"/>
          <w:tab w:val="left" w:pos="7263"/>
        </w:tabs>
        <w:ind w:left="70"/>
        <w:rPr>
          <w:rFonts w:ascii="Corbel" w:hAnsi="Corbel" w:cs="Arial Narrow"/>
          <w:color w:val="000000" w:themeColor="text1"/>
          <w:sz w:val="18"/>
          <w:szCs w:val="18"/>
        </w:rPr>
      </w:pPr>
      <w:r w:rsidRPr="00732DB0">
        <w:rPr>
          <w:rFonts w:ascii="Corbel" w:hAnsi="Corbel" w:cs="Arial Narrow"/>
          <w:color w:val="000000" w:themeColor="text1"/>
          <w:sz w:val="18"/>
          <w:szCs w:val="18"/>
        </w:rPr>
        <w:t>5 a viac rokov naviac (spolu 10 a viac rokov)</w:t>
      </w:r>
      <w:r w:rsidRPr="00732DB0">
        <w:rPr>
          <w:rFonts w:ascii="Corbel" w:hAnsi="Corbel" w:cs="Arial Narrow"/>
          <w:color w:val="000000" w:themeColor="text1"/>
          <w:sz w:val="18"/>
          <w:szCs w:val="18"/>
        </w:rPr>
        <w:tab/>
      </w:r>
      <w:r w:rsidR="001D489C">
        <w:rPr>
          <w:rFonts w:ascii="Corbel" w:hAnsi="Corbel" w:cs="Arial Narrow"/>
          <w:color w:val="000000" w:themeColor="text1"/>
          <w:sz w:val="18"/>
          <w:szCs w:val="18"/>
        </w:rPr>
        <w:t>2</w:t>
      </w:r>
      <w:r w:rsidRPr="00732DB0">
        <w:rPr>
          <w:rFonts w:ascii="Corbel" w:hAnsi="Corbel" w:cs="Arial Narrow"/>
          <w:color w:val="000000" w:themeColor="text1"/>
          <w:sz w:val="18"/>
          <w:szCs w:val="18"/>
        </w:rPr>
        <w:t>0</w:t>
      </w:r>
    </w:p>
    <w:p w14:paraId="14249489" w14:textId="77777777" w:rsidR="00A627CE" w:rsidRPr="00732DB0" w:rsidRDefault="00A627CE" w:rsidP="009E3D83">
      <w:pPr>
        <w:autoSpaceDE w:val="0"/>
        <w:autoSpaceDN w:val="0"/>
        <w:adjustRightInd w:val="0"/>
        <w:jc w:val="both"/>
        <w:rPr>
          <w:rFonts w:ascii="Corbel" w:eastAsia="SimSun" w:hAnsi="Corbel" w:cs="Times New Roman"/>
          <w:color w:val="000000" w:themeColor="text1"/>
          <w:sz w:val="22"/>
          <w:szCs w:val="22"/>
          <w:lang w:eastAsia="en-US"/>
        </w:rPr>
      </w:pPr>
    </w:p>
    <w:p w14:paraId="2BA3FC1F" w14:textId="40BDBA9B" w:rsidR="00B35C6B" w:rsidRDefault="00B35C6B" w:rsidP="009E3D83">
      <w:pPr>
        <w:autoSpaceDE w:val="0"/>
        <w:autoSpaceDN w:val="0"/>
        <w:adjustRightInd w:val="0"/>
        <w:jc w:val="both"/>
        <w:rPr>
          <w:rFonts w:ascii="Corbel" w:hAnsi="Corbel" w:cs="Arial Narrow"/>
          <w:color w:val="000000" w:themeColor="text1"/>
          <w:sz w:val="18"/>
          <w:szCs w:val="18"/>
        </w:rPr>
      </w:pPr>
      <w:r w:rsidRPr="00FF63EF">
        <w:rPr>
          <w:rFonts w:ascii="Corbel" w:hAnsi="Corbel" w:cs="Arial Narrow"/>
          <w:color w:val="000000" w:themeColor="text1"/>
          <w:sz w:val="18"/>
          <w:szCs w:val="18"/>
        </w:rPr>
        <w:t xml:space="preserve">Ak uchádzač ponúkne </w:t>
      </w:r>
      <w:r w:rsidR="00FF63EF">
        <w:rPr>
          <w:rFonts w:ascii="Corbel" w:hAnsi="Corbel" w:cs="Arial Narrow"/>
          <w:color w:val="000000" w:themeColor="text1"/>
          <w:sz w:val="18"/>
          <w:szCs w:val="18"/>
        </w:rPr>
        <w:t>viac ako 5 rokov</w:t>
      </w:r>
      <w:r w:rsidR="00516B4F">
        <w:rPr>
          <w:rFonts w:ascii="Corbel" w:hAnsi="Corbel" w:cs="Arial Narrow"/>
          <w:color w:val="000000" w:themeColor="text1"/>
          <w:sz w:val="18"/>
          <w:szCs w:val="18"/>
        </w:rPr>
        <w:t xml:space="preserve">, </w:t>
      </w:r>
      <w:r w:rsidRPr="00FF63EF">
        <w:rPr>
          <w:rFonts w:ascii="Corbel" w:hAnsi="Corbel" w:cs="Arial Narrow"/>
          <w:color w:val="000000" w:themeColor="text1"/>
          <w:sz w:val="18"/>
          <w:szCs w:val="18"/>
        </w:rPr>
        <w:t xml:space="preserve">verejný obstarávateľ mu pridelí maximálny </w:t>
      </w:r>
      <w:r w:rsidR="00C26850" w:rsidRPr="00FF63EF">
        <w:rPr>
          <w:rFonts w:ascii="Corbel" w:hAnsi="Corbel" w:cs="Arial Narrow"/>
          <w:color w:val="000000" w:themeColor="text1"/>
          <w:sz w:val="18"/>
          <w:szCs w:val="18"/>
        </w:rPr>
        <w:t>počet</w:t>
      </w:r>
      <w:r w:rsidR="00B751ED" w:rsidRPr="00FF63EF">
        <w:rPr>
          <w:rFonts w:ascii="Corbel" w:hAnsi="Corbel" w:cs="Arial Narrow"/>
          <w:color w:val="000000" w:themeColor="text1"/>
          <w:sz w:val="18"/>
          <w:szCs w:val="18"/>
        </w:rPr>
        <w:t xml:space="preserve"> </w:t>
      </w:r>
      <w:r w:rsidR="005F69F7">
        <w:rPr>
          <w:rFonts w:ascii="Corbel" w:hAnsi="Corbel" w:cs="Arial Narrow"/>
          <w:color w:val="000000" w:themeColor="text1"/>
          <w:sz w:val="18"/>
          <w:szCs w:val="18"/>
        </w:rPr>
        <w:t>2</w:t>
      </w:r>
      <w:r w:rsidR="00D41C9A" w:rsidRPr="00FF63EF">
        <w:rPr>
          <w:rFonts w:ascii="Corbel" w:hAnsi="Corbel" w:cs="Arial Narrow"/>
          <w:color w:val="000000" w:themeColor="text1"/>
          <w:sz w:val="18"/>
          <w:szCs w:val="18"/>
        </w:rPr>
        <w:t>0</w:t>
      </w:r>
      <w:r w:rsidR="00B751ED" w:rsidRPr="00FF63EF">
        <w:rPr>
          <w:rFonts w:ascii="Corbel" w:hAnsi="Corbel" w:cs="Arial Narrow"/>
          <w:color w:val="000000" w:themeColor="text1"/>
          <w:sz w:val="18"/>
          <w:szCs w:val="18"/>
        </w:rPr>
        <w:t xml:space="preserve"> bodov.</w:t>
      </w:r>
      <w:r w:rsidRPr="00FF63EF">
        <w:rPr>
          <w:rFonts w:ascii="Corbel" w:hAnsi="Corbel" w:cs="Arial Narrow"/>
          <w:color w:val="000000" w:themeColor="text1"/>
          <w:sz w:val="18"/>
          <w:szCs w:val="18"/>
        </w:rPr>
        <w:t xml:space="preserve"> </w:t>
      </w:r>
    </w:p>
    <w:p w14:paraId="26EE0B84" w14:textId="70198EF9" w:rsidR="003644D7" w:rsidRDefault="003644D7" w:rsidP="009E3D83">
      <w:pPr>
        <w:autoSpaceDE w:val="0"/>
        <w:autoSpaceDN w:val="0"/>
        <w:adjustRightInd w:val="0"/>
        <w:jc w:val="both"/>
        <w:rPr>
          <w:rFonts w:ascii="Corbel" w:hAnsi="Corbel" w:cs="Arial Narrow"/>
          <w:color w:val="000000" w:themeColor="text1"/>
          <w:sz w:val="18"/>
          <w:szCs w:val="18"/>
        </w:rPr>
      </w:pPr>
      <w:r>
        <w:rPr>
          <w:rFonts w:ascii="Corbel" w:hAnsi="Corbel" w:cs="Arial Narrow"/>
          <w:color w:val="000000" w:themeColor="text1"/>
          <w:sz w:val="18"/>
          <w:szCs w:val="18"/>
        </w:rPr>
        <w:t xml:space="preserve">Ak uchádzač neponúkne žiadne roky naviac, t. j. bude zmluvne viazaný </w:t>
      </w:r>
      <w:r w:rsidR="001279AF">
        <w:rPr>
          <w:rFonts w:ascii="Corbel" w:hAnsi="Corbel" w:cs="Arial Narrow"/>
          <w:color w:val="000000" w:themeColor="text1"/>
          <w:sz w:val="18"/>
          <w:szCs w:val="18"/>
        </w:rPr>
        <w:t xml:space="preserve">„iba“ </w:t>
      </w:r>
      <w:r w:rsidR="006F2496">
        <w:rPr>
          <w:rFonts w:ascii="Corbel" w:hAnsi="Corbel" w:cs="Arial Narrow"/>
          <w:color w:val="000000" w:themeColor="text1"/>
          <w:sz w:val="18"/>
          <w:szCs w:val="18"/>
        </w:rPr>
        <w:t xml:space="preserve">základnou, 5 </w:t>
      </w:r>
      <w:r w:rsidR="001279AF">
        <w:rPr>
          <w:rFonts w:ascii="Corbel" w:hAnsi="Corbel" w:cs="Arial Narrow"/>
          <w:color w:val="000000" w:themeColor="text1"/>
          <w:sz w:val="18"/>
          <w:szCs w:val="18"/>
        </w:rPr>
        <w:t>-</w:t>
      </w:r>
      <w:r w:rsidR="006F2496">
        <w:rPr>
          <w:rFonts w:ascii="Corbel" w:hAnsi="Corbel" w:cs="Arial Narrow"/>
          <w:color w:val="000000" w:themeColor="text1"/>
          <w:sz w:val="18"/>
          <w:szCs w:val="18"/>
        </w:rPr>
        <w:t xml:space="preserve">ročnou </w:t>
      </w:r>
      <w:r w:rsidR="009C2EB5">
        <w:rPr>
          <w:rFonts w:ascii="Corbel" w:hAnsi="Corbel" w:cs="Arial Narrow"/>
          <w:color w:val="000000" w:themeColor="text1"/>
          <w:sz w:val="18"/>
          <w:szCs w:val="18"/>
        </w:rPr>
        <w:t>lehotou</w:t>
      </w:r>
      <w:r w:rsidR="00D971D1">
        <w:rPr>
          <w:rFonts w:ascii="Corbel" w:hAnsi="Corbel" w:cs="Arial Narrow"/>
          <w:color w:val="000000" w:themeColor="text1"/>
          <w:sz w:val="18"/>
          <w:szCs w:val="18"/>
        </w:rPr>
        <w:t>.</w:t>
      </w:r>
    </w:p>
    <w:p w14:paraId="00C8557D" w14:textId="77777777" w:rsidR="00464C2F" w:rsidRDefault="00464C2F" w:rsidP="004E52F6">
      <w:pPr>
        <w:autoSpaceDE w:val="0"/>
        <w:autoSpaceDN w:val="0"/>
        <w:adjustRightInd w:val="0"/>
        <w:jc w:val="both"/>
        <w:rPr>
          <w:rFonts w:ascii="Corbel" w:hAnsi="Corbel" w:cs="Arial Narrow"/>
          <w:color w:val="000000" w:themeColor="text1"/>
          <w:sz w:val="18"/>
          <w:szCs w:val="18"/>
        </w:rPr>
      </w:pPr>
    </w:p>
    <w:p w14:paraId="0954DEAC" w14:textId="087BCE49" w:rsidR="00D857C3" w:rsidRDefault="00DC65BE" w:rsidP="004E52F6">
      <w:pPr>
        <w:autoSpaceDE w:val="0"/>
        <w:autoSpaceDN w:val="0"/>
        <w:adjustRightInd w:val="0"/>
        <w:jc w:val="both"/>
        <w:rPr>
          <w:rFonts w:ascii="Corbel" w:hAnsi="Corbel" w:cs="Arial Narrow"/>
          <w:i/>
          <w:color w:val="000000"/>
          <w:sz w:val="18"/>
          <w:szCs w:val="18"/>
          <w:u w:val="single"/>
        </w:rPr>
      </w:pPr>
      <w:r>
        <w:rPr>
          <w:rFonts w:ascii="Corbel" w:hAnsi="Corbel" w:cs="Arial Narrow"/>
          <w:color w:val="000000" w:themeColor="text1"/>
          <w:sz w:val="18"/>
          <w:szCs w:val="18"/>
        </w:rPr>
        <w:t>V prípade, ak uchádzač ponúkne inú hodnotu ako „0</w:t>
      </w:r>
      <w:r w:rsidR="00FC20A1">
        <w:rPr>
          <w:rFonts w:ascii="Corbel" w:hAnsi="Corbel" w:cs="Arial Narrow"/>
          <w:color w:val="000000" w:themeColor="text1"/>
          <w:sz w:val="18"/>
          <w:szCs w:val="18"/>
        </w:rPr>
        <w:t>“</w:t>
      </w:r>
      <w:r w:rsidR="00F818F9">
        <w:rPr>
          <w:rFonts w:ascii="Corbel" w:hAnsi="Corbel" w:cs="Arial Narrow"/>
          <w:color w:val="000000" w:themeColor="text1"/>
          <w:sz w:val="18"/>
          <w:szCs w:val="18"/>
        </w:rPr>
        <w:t xml:space="preserve">, </w:t>
      </w:r>
      <w:r w:rsidR="00944318">
        <w:rPr>
          <w:rFonts w:ascii="Corbel" w:hAnsi="Corbel" w:cs="Arial Narrow"/>
          <w:color w:val="000000" w:themeColor="text1"/>
          <w:sz w:val="18"/>
          <w:szCs w:val="18"/>
        </w:rPr>
        <w:t xml:space="preserve"> bude v daných rokoch naviac poskytovať </w:t>
      </w:r>
      <w:r w:rsidR="001143FE">
        <w:rPr>
          <w:rFonts w:ascii="Corbel" w:hAnsi="Corbel" w:cs="Arial Narrow"/>
          <w:color w:val="000000" w:themeColor="text1"/>
          <w:sz w:val="18"/>
          <w:szCs w:val="18"/>
        </w:rPr>
        <w:t>technickú podporu</w:t>
      </w:r>
      <w:r w:rsidR="00156B11">
        <w:rPr>
          <w:rFonts w:ascii="Corbel" w:hAnsi="Corbel" w:cs="Arial Narrow"/>
          <w:color w:val="000000" w:themeColor="text1"/>
          <w:sz w:val="18"/>
          <w:szCs w:val="18"/>
        </w:rPr>
        <w:t xml:space="preserve"> prevádzky,</w:t>
      </w:r>
      <w:r w:rsidR="009E6663">
        <w:rPr>
          <w:rFonts w:ascii="Corbel" w:hAnsi="Corbel" w:cs="Arial Narrow"/>
          <w:color w:val="000000" w:themeColor="text1"/>
          <w:sz w:val="18"/>
          <w:szCs w:val="18"/>
        </w:rPr>
        <w:t xml:space="preserve"> </w:t>
      </w:r>
      <w:r w:rsidR="001143FE">
        <w:rPr>
          <w:rFonts w:ascii="Corbel" w:hAnsi="Corbel" w:cs="Arial Narrow"/>
          <w:color w:val="000000" w:themeColor="text1"/>
          <w:sz w:val="18"/>
          <w:szCs w:val="18"/>
        </w:rPr>
        <w:t>údržbu</w:t>
      </w:r>
      <w:r w:rsidR="00156B11">
        <w:rPr>
          <w:rFonts w:ascii="Corbel" w:hAnsi="Corbel" w:cs="Arial Narrow"/>
          <w:color w:val="000000" w:themeColor="text1"/>
          <w:sz w:val="18"/>
          <w:szCs w:val="18"/>
        </w:rPr>
        <w:t xml:space="preserve"> a rozvoj</w:t>
      </w:r>
      <w:r w:rsidR="001143FE">
        <w:rPr>
          <w:rFonts w:ascii="Corbel" w:hAnsi="Corbel" w:cs="Arial Narrow"/>
          <w:color w:val="000000" w:themeColor="text1"/>
          <w:sz w:val="18"/>
          <w:szCs w:val="18"/>
        </w:rPr>
        <w:t xml:space="preserve"> systému podľa cien uvedených v kritériu č.1 – </w:t>
      </w:r>
      <w:r w:rsidR="00BE7224">
        <w:rPr>
          <w:rFonts w:ascii="Corbel" w:hAnsi="Corbel" w:cs="Arial Narrow"/>
          <w:color w:val="000000" w:themeColor="text1"/>
          <w:sz w:val="18"/>
          <w:szCs w:val="18"/>
        </w:rPr>
        <w:t xml:space="preserve">v bodoch 2 a 3 predmetnej tabuľky. </w:t>
      </w:r>
      <w:r w:rsidR="00A93FFC">
        <w:rPr>
          <w:rFonts w:ascii="Corbel" w:hAnsi="Corbel" w:cs="Arial Narrow"/>
          <w:color w:val="000000" w:themeColor="text1"/>
          <w:sz w:val="18"/>
          <w:szCs w:val="18"/>
        </w:rPr>
        <w:t xml:space="preserve">Zároveň bude </w:t>
      </w:r>
      <w:r w:rsidR="004E52F6">
        <w:rPr>
          <w:rFonts w:ascii="Corbel" w:hAnsi="Corbel" w:cs="Arial Narrow"/>
          <w:color w:val="000000" w:themeColor="text1"/>
          <w:sz w:val="18"/>
          <w:szCs w:val="18"/>
        </w:rPr>
        <w:t xml:space="preserve">predmetná tabuľka v bode č. 2 verejným obstarávateľom upravená podľa </w:t>
      </w:r>
      <w:r w:rsidR="00D857C3" w:rsidRPr="00F55679">
        <w:rPr>
          <w:rFonts w:ascii="Corbel" w:hAnsi="Corbel" w:cs="Arial Narrow"/>
          <w:i/>
          <w:iCs/>
          <w:color w:val="000000"/>
          <w:sz w:val="18"/>
          <w:szCs w:val="18"/>
          <w:u w:val="single"/>
        </w:rPr>
        <w:t xml:space="preserve">ponúknutých dodatočných rokov a bude úspešnému uchádzačovi </w:t>
      </w:r>
      <w:r w:rsidR="00D857C3" w:rsidRPr="00C853A9">
        <w:rPr>
          <w:rFonts w:ascii="Corbel" w:hAnsi="Corbel" w:cs="Arial Narrow"/>
          <w:i/>
          <w:color w:val="000000"/>
          <w:sz w:val="18"/>
          <w:szCs w:val="18"/>
          <w:u w:val="single"/>
        </w:rPr>
        <w:t>v rámci informácie o</w:t>
      </w:r>
      <w:r w:rsidR="00D857C3">
        <w:rPr>
          <w:rFonts w:ascii="Corbel" w:hAnsi="Corbel" w:cs="Arial Narrow"/>
          <w:i/>
          <w:color w:val="000000"/>
          <w:sz w:val="18"/>
          <w:szCs w:val="18"/>
          <w:u w:val="single"/>
        </w:rPr>
        <w:t> </w:t>
      </w:r>
      <w:r w:rsidR="00D857C3" w:rsidRPr="00C853A9">
        <w:rPr>
          <w:rFonts w:ascii="Corbel" w:hAnsi="Corbel" w:cs="Arial Narrow"/>
          <w:i/>
          <w:color w:val="000000"/>
          <w:sz w:val="18"/>
          <w:szCs w:val="18"/>
          <w:u w:val="single"/>
        </w:rPr>
        <w:t>výsledku</w:t>
      </w:r>
      <w:r w:rsidR="00464C2F">
        <w:rPr>
          <w:rFonts w:ascii="Corbel" w:hAnsi="Corbel" w:cs="Arial Narrow"/>
          <w:i/>
          <w:iCs/>
          <w:color w:val="000000"/>
          <w:sz w:val="18"/>
          <w:szCs w:val="18"/>
          <w:u w:val="single"/>
        </w:rPr>
        <w:t xml:space="preserve"> </w:t>
      </w:r>
      <w:r w:rsidR="00D857C3" w:rsidRPr="00F55679">
        <w:rPr>
          <w:rFonts w:ascii="Corbel" w:hAnsi="Corbel" w:cs="Arial Narrow"/>
          <w:i/>
          <w:iCs/>
          <w:color w:val="000000"/>
          <w:sz w:val="18"/>
          <w:szCs w:val="18"/>
          <w:u w:val="single"/>
        </w:rPr>
        <w:t xml:space="preserve">doručená na vedomie. </w:t>
      </w:r>
      <w:r w:rsidR="00D857C3">
        <w:rPr>
          <w:rFonts w:ascii="Corbel" w:hAnsi="Corbel" w:cs="Arial Narrow"/>
          <w:i/>
          <w:iCs/>
          <w:color w:val="000000"/>
          <w:sz w:val="18"/>
          <w:szCs w:val="18"/>
          <w:u w:val="single"/>
        </w:rPr>
        <w:t>Na účely vyhodnotenia ponúk bude verejný obstarávateľ započítavať základnú cenu uved</w:t>
      </w:r>
      <w:r w:rsidR="00464C2F">
        <w:rPr>
          <w:rFonts w:ascii="Corbel" w:hAnsi="Corbel" w:cs="Arial Narrow"/>
          <w:i/>
          <w:iCs/>
          <w:color w:val="000000"/>
          <w:sz w:val="18"/>
          <w:szCs w:val="18"/>
          <w:u w:val="single"/>
        </w:rPr>
        <w:t>enú</w:t>
      </w:r>
      <w:r w:rsidR="00D857C3">
        <w:rPr>
          <w:rFonts w:ascii="Corbel" w:hAnsi="Corbel" w:cs="Arial Narrow"/>
          <w:i/>
          <w:iCs/>
          <w:color w:val="000000"/>
          <w:sz w:val="18"/>
          <w:szCs w:val="18"/>
          <w:u w:val="single"/>
        </w:rPr>
        <w:t xml:space="preserve"> v tabuľke ku kritériu č. 1 (K1)</w:t>
      </w:r>
      <w:r w:rsidR="004E52F6">
        <w:rPr>
          <w:rFonts w:ascii="Corbel" w:hAnsi="Corbel" w:cs="Arial Narrow"/>
          <w:i/>
          <w:iCs/>
          <w:color w:val="000000"/>
          <w:sz w:val="18"/>
          <w:szCs w:val="18"/>
          <w:u w:val="single"/>
        </w:rPr>
        <w:t>.</w:t>
      </w:r>
    </w:p>
    <w:p w14:paraId="55C13B4F" w14:textId="77777777" w:rsidR="00CB053B" w:rsidRDefault="00CB053B" w:rsidP="004E52F6">
      <w:pPr>
        <w:autoSpaceDE w:val="0"/>
        <w:autoSpaceDN w:val="0"/>
        <w:adjustRightInd w:val="0"/>
        <w:jc w:val="both"/>
        <w:rPr>
          <w:rFonts w:ascii="Corbel" w:hAnsi="Corbel" w:cs="Arial Narrow"/>
          <w:i/>
          <w:iCs/>
          <w:color w:val="000000"/>
          <w:sz w:val="18"/>
          <w:szCs w:val="18"/>
          <w:u w:val="single"/>
        </w:rPr>
      </w:pPr>
    </w:p>
    <w:p w14:paraId="237C34E5" w14:textId="21A68507" w:rsidR="00CB053B" w:rsidRPr="004E52F6" w:rsidRDefault="00CB053B" w:rsidP="004E52F6">
      <w:pPr>
        <w:autoSpaceDE w:val="0"/>
        <w:autoSpaceDN w:val="0"/>
        <w:adjustRightInd w:val="0"/>
        <w:jc w:val="both"/>
        <w:rPr>
          <w:rFonts w:ascii="Corbel" w:hAnsi="Corbel" w:cs="Arial Narrow"/>
          <w:color w:val="000000" w:themeColor="text1"/>
          <w:sz w:val="18"/>
          <w:szCs w:val="18"/>
        </w:rPr>
      </w:pPr>
      <w:r>
        <w:rPr>
          <w:rFonts w:ascii="Corbel" w:hAnsi="Corbel" w:cs="Arial Narrow"/>
          <w:i/>
          <w:iCs/>
          <w:color w:val="000000"/>
          <w:sz w:val="18"/>
          <w:szCs w:val="18"/>
          <w:u w:val="single"/>
        </w:rPr>
        <w:t xml:space="preserve">Uchádzač je povinný doplniť ním ponúknutý počet naviac rokov </w:t>
      </w:r>
      <w:r w:rsidR="0058592C">
        <w:rPr>
          <w:rFonts w:ascii="Corbel" w:hAnsi="Corbel" w:cs="Arial Narrow"/>
          <w:i/>
          <w:iCs/>
          <w:color w:val="000000"/>
          <w:sz w:val="18"/>
          <w:szCs w:val="18"/>
          <w:u w:val="single"/>
        </w:rPr>
        <w:t xml:space="preserve">aj </w:t>
      </w:r>
      <w:r>
        <w:rPr>
          <w:rFonts w:ascii="Corbel" w:hAnsi="Corbel" w:cs="Arial Narrow"/>
          <w:i/>
          <w:iCs/>
          <w:color w:val="000000"/>
          <w:sz w:val="18"/>
          <w:szCs w:val="18"/>
          <w:u w:val="single"/>
        </w:rPr>
        <w:t xml:space="preserve">do </w:t>
      </w:r>
      <w:r w:rsidR="00786ECA">
        <w:rPr>
          <w:rFonts w:ascii="Corbel" w:hAnsi="Corbel" w:cs="Arial Narrow"/>
          <w:i/>
          <w:iCs/>
          <w:color w:val="000000"/>
          <w:sz w:val="18"/>
          <w:szCs w:val="18"/>
          <w:u w:val="single"/>
        </w:rPr>
        <w:t>prílohy</w:t>
      </w:r>
      <w:r>
        <w:rPr>
          <w:rFonts w:ascii="Corbel" w:hAnsi="Corbel" w:cs="Arial Narrow"/>
          <w:i/>
          <w:iCs/>
          <w:color w:val="000000"/>
          <w:sz w:val="18"/>
          <w:szCs w:val="18"/>
          <w:u w:val="single"/>
        </w:rPr>
        <w:t xml:space="preserve"> č. </w:t>
      </w:r>
      <w:r w:rsidR="00786ECA">
        <w:rPr>
          <w:rFonts w:ascii="Corbel" w:hAnsi="Corbel" w:cs="Arial Narrow"/>
          <w:i/>
          <w:iCs/>
          <w:color w:val="000000"/>
          <w:sz w:val="18"/>
          <w:szCs w:val="18"/>
          <w:u w:val="single"/>
        </w:rPr>
        <w:t>1 c</w:t>
      </w:r>
      <w:r w:rsidR="00A652E6">
        <w:rPr>
          <w:rFonts w:ascii="Corbel" w:hAnsi="Corbel" w:cs="Arial Narrow"/>
          <w:i/>
          <w:iCs/>
          <w:color w:val="000000"/>
          <w:sz w:val="18"/>
          <w:szCs w:val="18"/>
          <w:u w:val="single"/>
        </w:rPr>
        <w:t xml:space="preserve"> (</w:t>
      </w:r>
      <w:proofErr w:type="spellStart"/>
      <w:r w:rsidR="00A652E6">
        <w:rPr>
          <w:rFonts w:ascii="Corbel" w:hAnsi="Corbel" w:cs="Arial Narrow"/>
          <w:i/>
          <w:iCs/>
          <w:color w:val="000000"/>
          <w:sz w:val="18"/>
          <w:szCs w:val="18"/>
          <w:u w:val="single"/>
        </w:rPr>
        <w:t>vyžltené</w:t>
      </w:r>
      <w:proofErr w:type="spellEnd"/>
      <w:r w:rsidR="00A652E6">
        <w:rPr>
          <w:rFonts w:ascii="Corbel" w:hAnsi="Corbel" w:cs="Arial Narrow"/>
          <w:i/>
          <w:iCs/>
          <w:color w:val="000000"/>
          <w:sz w:val="18"/>
          <w:szCs w:val="18"/>
          <w:u w:val="single"/>
        </w:rPr>
        <w:t xml:space="preserve"> miesta)</w:t>
      </w:r>
      <w:r w:rsidR="004D0EF7">
        <w:rPr>
          <w:rFonts w:ascii="Corbel" w:hAnsi="Corbel" w:cs="Arial Narrow"/>
          <w:i/>
          <w:iCs/>
          <w:color w:val="000000"/>
          <w:sz w:val="18"/>
          <w:szCs w:val="18"/>
          <w:u w:val="single"/>
        </w:rPr>
        <w:t>.</w:t>
      </w:r>
      <w:r w:rsidR="0058592C">
        <w:rPr>
          <w:rFonts w:ascii="Corbel" w:hAnsi="Corbel" w:cs="Arial Narrow"/>
          <w:i/>
          <w:iCs/>
          <w:color w:val="000000"/>
          <w:sz w:val="18"/>
          <w:szCs w:val="18"/>
          <w:u w:val="single"/>
        </w:rPr>
        <w:t xml:space="preserve"> </w:t>
      </w:r>
      <w:r w:rsidR="00D755C8">
        <w:rPr>
          <w:rFonts w:ascii="Corbel" w:hAnsi="Corbel" w:cs="Arial Narrow"/>
          <w:i/>
          <w:iCs/>
          <w:color w:val="000000"/>
          <w:sz w:val="18"/>
          <w:szCs w:val="18"/>
          <w:u w:val="single"/>
        </w:rPr>
        <w:t>A</w:t>
      </w:r>
      <w:r w:rsidR="0058592C">
        <w:rPr>
          <w:rFonts w:ascii="Corbel" w:hAnsi="Corbel" w:cs="Arial Narrow"/>
          <w:i/>
          <w:iCs/>
          <w:color w:val="000000"/>
          <w:sz w:val="18"/>
          <w:szCs w:val="18"/>
          <w:u w:val="single"/>
        </w:rPr>
        <w:t xml:space="preserve">k </w:t>
      </w:r>
      <w:r w:rsidR="00D755C8">
        <w:rPr>
          <w:rFonts w:ascii="Corbel" w:hAnsi="Corbel" w:cs="Arial Narrow"/>
          <w:i/>
          <w:iCs/>
          <w:color w:val="000000"/>
          <w:sz w:val="18"/>
          <w:szCs w:val="18"/>
          <w:u w:val="single"/>
        </w:rPr>
        <w:t xml:space="preserve">uchádzač </w:t>
      </w:r>
      <w:r w:rsidR="0058592C">
        <w:rPr>
          <w:rFonts w:ascii="Corbel" w:hAnsi="Corbel" w:cs="Arial Narrow"/>
          <w:i/>
          <w:iCs/>
          <w:color w:val="000000"/>
          <w:sz w:val="18"/>
          <w:szCs w:val="18"/>
          <w:u w:val="single"/>
        </w:rPr>
        <w:t xml:space="preserve">ponúkne </w:t>
      </w:r>
      <w:r w:rsidR="00D8357F">
        <w:rPr>
          <w:rFonts w:ascii="Corbel" w:hAnsi="Corbel" w:cs="Arial Narrow"/>
          <w:i/>
          <w:iCs/>
          <w:color w:val="000000"/>
          <w:sz w:val="18"/>
          <w:szCs w:val="18"/>
          <w:u w:val="single"/>
        </w:rPr>
        <w:t xml:space="preserve">0 rokov naviac, doplní </w:t>
      </w:r>
      <w:r w:rsidR="00795E27">
        <w:rPr>
          <w:rFonts w:ascii="Corbel" w:hAnsi="Corbel" w:cs="Arial Narrow"/>
          <w:i/>
          <w:iCs/>
          <w:color w:val="000000"/>
          <w:sz w:val="18"/>
          <w:szCs w:val="18"/>
          <w:u w:val="single"/>
        </w:rPr>
        <w:t xml:space="preserve">do </w:t>
      </w:r>
      <w:proofErr w:type="spellStart"/>
      <w:r w:rsidR="00795E27">
        <w:rPr>
          <w:rFonts w:ascii="Corbel" w:hAnsi="Corbel" w:cs="Arial Narrow"/>
          <w:i/>
          <w:iCs/>
          <w:color w:val="000000"/>
          <w:sz w:val="18"/>
          <w:szCs w:val="18"/>
          <w:u w:val="single"/>
        </w:rPr>
        <w:t>vyžltených</w:t>
      </w:r>
      <w:proofErr w:type="spellEnd"/>
      <w:r w:rsidR="00795E27">
        <w:rPr>
          <w:rFonts w:ascii="Corbel" w:hAnsi="Corbel" w:cs="Arial Narrow"/>
          <w:i/>
          <w:iCs/>
          <w:color w:val="000000"/>
          <w:sz w:val="18"/>
          <w:szCs w:val="18"/>
          <w:u w:val="single"/>
        </w:rPr>
        <w:t xml:space="preserve"> miest</w:t>
      </w:r>
      <w:r w:rsidR="00D8357F">
        <w:rPr>
          <w:rFonts w:ascii="Corbel" w:hAnsi="Corbel" w:cs="Arial Narrow"/>
          <w:i/>
          <w:iCs/>
          <w:color w:val="000000"/>
          <w:sz w:val="18"/>
          <w:szCs w:val="18"/>
          <w:u w:val="single"/>
        </w:rPr>
        <w:t xml:space="preserve"> 5 rokov, ak ponúkne nejaké roky naviac, pripočíta ich k základný</w:t>
      </w:r>
      <w:r w:rsidR="00795E27">
        <w:rPr>
          <w:rFonts w:ascii="Corbel" w:hAnsi="Corbel" w:cs="Arial Narrow"/>
          <w:i/>
          <w:iCs/>
          <w:color w:val="000000"/>
          <w:sz w:val="18"/>
          <w:szCs w:val="18"/>
          <w:u w:val="single"/>
        </w:rPr>
        <w:t>m</w:t>
      </w:r>
      <w:r w:rsidR="00D8357F">
        <w:rPr>
          <w:rFonts w:ascii="Corbel" w:hAnsi="Corbel" w:cs="Arial Narrow"/>
          <w:i/>
          <w:iCs/>
          <w:color w:val="000000"/>
          <w:sz w:val="18"/>
          <w:szCs w:val="18"/>
          <w:u w:val="single"/>
        </w:rPr>
        <w:t xml:space="preserve"> 5 rokom a doplní do </w:t>
      </w:r>
      <w:r w:rsidR="000C5EAB">
        <w:rPr>
          <w:rFonts w:ascii="Corbel" w:hAnsi="Corbel" w:cs="Arial Narrow"/>
          <w:i/>
          <w:iCs/>
          <w:color w:val="000000"/>
          <w:sz w:val="18"/>
          <w:szCs w:val="18"/>
          <w:u w:val="single"/>
        </w:rPr>
        <w:t xml:space="preserve">vyššie uvedenej prílohy týchto súťažných podkladov (zároveň pôjde aj o prílohu zmluvy </w:t>
      </w:r>
      <w:r w:rsidR="000C5EAB" w:rsidRPr="000C5EAB">
        <w:rPr>
          <w:rFonts w:ascii="Corbel" w:hAnsi="Corbel" w:cs="Arial Narrow"/>
          <w:i/>
          <w:iCs/>
          <w:color w:val="000000"/>
          <w:sz w:val="18"/>
          <w:szCs w:val="18"/>
          <w:u w:val="single"/>
        </w:rPr>
        <w:t>o podpore prevádzky, údržbe a rozvoji systém</w:t>
      </w:r>
      <w:r w:rsidR="000C5EAB">
        <w:rPr>
          <w:rFonts w:ascii="Corbel" w:hAnsi="Corbel" w:cs="Arial Narrow"/>
          <w:i/>
          <w:iCs/>
          <w:color w:val="000000"/>
          <w:sz w:val="18"/>
          <w:szCs w:val="18"/>
          <w:u w:val="single"/>
        </w:rPr>
        <w:t>u.</w:t>
      </w:r>
    </w:p>
    <w:p w14:paraId="4A751935" w14:textId="77777777" w:rsidR="00EF1ED0" w:rsidRDefault="00EF1ED0" w:rsidP="007A0CBF">
      <w:pPr>
        <w:autoSpaceDE w:val="0"/>
        <w:autoSpaceDN w:val="0"/>
        <w:adjustRightInd w:val="0"/>
        <w:jc w:val="both"/>
        <w:rPr>
          <w:rFonts w:ascii="Corbel" w:hAnsi="Corbel" w:cs="Arial Narrow"/>
          <w:b/>
          <w:color w:val="000000"/>
          <w:sz w:val="18"/>
          <w:szCs w:val="18"/>
        </w:rPr>
      </w:pPr>
    </w:p>
    <w:p w14:paraId="538490BC" w14:textId="77777777" w:rsidR="00012AEF" w:rsidRPr="00732DB0" w:rsidRDefault="00012AEF" w:rsidP="007A0CBF">
      <w:pPr>
        <w:autoSpaceDE w:val="0"/>
        <w:autoSpaceDN w:val="0"/>
        <w:adjustRightInd w:val="0"/>
        <w:jc w:val="both"/>
        <w:rPr>
          <w:rFonts w:ascii="Corbel" w:hAnsi="Corbel" w:cs="Arial Narrow"/>
          <w:b/>
          <w:color w:val="000000"/>
          <w:sz w:val="18"/>
          <w:szCs w:val="18"/>
        </w:rPr>
      </w:pPr>
    </w:p>
    <w:p w14:paraId="2E646214" w14:textId="083599B0" w:rsidR="00DA3056" w:rsidRPr="00A15E71" w:rsidRDefault="00DA3056" w:rsidP="00FB335F">
      <w:pPr>
        <w:numPr>
          <w:ilvl w:val="1"/>
          <w:numId w:val="50"/>
        </w:numPr>
        <w:tabs>
          <w:tab w:val="clear" w:pos="2160"/>
          <w:tab w:val="clear" w:pos="2880"/>
          <w:tab w:val="clear" w:pos="4500"/>
        </w:tabs>
        <w:autoSpaceDE w:val="0"/>
        <w:autoSpaceDN w:val="0"/>
        <w:adjustRightInd w:val="0"/>
        <w:jc w:val="both"/>
        <w:rPr>
          <w:rFonts w:ascii="Corbel" w:eastAsia="SimSun" w:hAnsi="Corbel" w:cs="Times New Roman"/>
          <w:color w:val="000000"/>
          <w:sz w:val="18"/>
          <w:szCs w:val="18"/>
          <w:lang w:eastAsia="en-US"/>
        </w:rPr>
      </w:pPr>
      <w:r w:rsidRPr="00A15E71">
        <w:rPr>
          <w:rFonts w:ascii="Corbel" w:eastAsia="SimSun" w:hAnsi="Corbel" w:cs="Times New Roman"/>
          <w:b/>
          <w:bCs/>
          <w:color w:val="000000" w:themeColor="text1"/>
          <w:sz w:val="18"/>
          <w:szCs w:val="18"/>
          <w:lang w:eastAsia="en-US"/>
        </w:rPr>
        <w:t xml:space="preserve">Pravidlá uplatnenia kritérií: </w:t>
      </w:r>
    </w:p>
    <w:p w14:paraId="52DDABE4" w14:textId="77777777" w:rsidR="0027669C" w:rsidRPr="00A15E71" w:rsidRDefault="0027669C" w:rsidP="00DA3056">
      <w:pPr>
        <w:autoSpaceDE w:val="0"/>
        <w:autoSpaceDN w:val="0"/>
        <w:adjustRightInd w:val="0"/>
        <w:jc w:val="both"/>
        <w:rPr>
          <w:rFonts w:ascii="Times New Roman" w:hAnsi="Times New Roman"/>
          <w:sz w:val="18"/>
          <w:szCs w:val="18"/>
        </w:rPr>
      </w:pPr>
    </w:p>
    <w:p w14:paraId="1D181954" w14:textId="100B125B" w:rsidR="0027669C" w:rsidRPr="00A15E71" w:rsidRDefault="0027669C" w:rsidP="00DA3056">
      <w:pPr>
        <w:autoSpaceDE w:val="0"/>
        <w:autoSpaceDN w:val="0"/>
        <w:adjustRightInd w:val="0"/>
        <w:jc w:val="both"/>
        <w:rPr>
          <w:rFonts w:ascii="Corbel" w:hAnsi="Corbel" w:cs="Arial Narrow"/>
          <w:color w:val="000000"/>
          <w:sz w:val="18"/>
          <w:szCs w:val="18"/>
        </w:rPr>
      </w:pPr>
      <w:r w:rsidRPr="00A15E71">
        <w:rPr>
          <w:rFonts w:ascii="Corbel" w:hAnsi="Corbel" w:cs="Arial Narrow"/>
          <w:color w:val="000000"/>
          <w:sz w:val="18"/>
          <w:szCs w:val="18"/>
        </w:rPr>
        <w:t>Ponuky budú hodnotené podľa súčtu bodov za</w:t>
      </w:r>
      <w:r w:rsidR="001B7AD7">
        <w:rPr>
          <w:rFonts w:ascii="Corbel" w:hAnsi="Corbel" w:cs="Arial Narrow"/>
          <w:color w:val="000000"/>
          <w:sz w:val="18"/>
          <w:szCs w:val="18"/>
        </w:rPr>
        <w:t xml:space="preserve"> </w:t>
      </w:r>
      <w:r w:rsidR="0074719F">
        <w:rPr>
          <w:rFonts w:ascii="Corbel" w:hAnsi="Corbel" w:cs="Arial Narrow"/>
          <w:color w:val="000000"/>
          <w:sz w:val="18"/>
          <w:szCs w:val="18"/>
        </w:rPr>
        <w:t>všetky tri kritéria</w:t>
      </w:r>
      <w:r w:rsidR="00E45DF7" w:rsidRPr="00A15E71">
        <w:rPr>
          <w:rFonts w:ascii="Corbel" w:hAnsi="Corbel" w:cs="Arial Narrow"/>
          <w:color w:val="000000"/>
          <w:sz w:val="18"/>
          <w:szCs w:val="18"/>
        </w:rPr>
        <w:t>,</w:t>
      </w:r>
      <w:r w:rsidRPr="00A15E71">
        <w:rPr>
          <w:rFonts w:ascii="Corbel" w:hAnsi="Corbel" w:cs="Arial Narrow"/>
          <w:color w:val="000000"/>
          <w:sz w:val="18"/>
          <w:szCs w:val="18"/>
        </w:rPr>
        <w:t xml:space="preserve"> na základe ktorého bude zostavené zostupné poradie všetkých hodnotených ponúk</w:t>
      </w:r>
      <w:r w:rsidRPr="00F12101">
        <w:rPr>
          <w:rFonts w:ascii="Corbel" w:hAnsi="Corbel" w:cs="Arial Narrow"/>
          <w:color w:val="000000"/>
          <w:sz w:val="18"/>
          <w:szCs w:val="18"/>
        </w:rPr>
        <w:t>.</w:t>
      </w:r>
      <w:r w:rsidRPr="00A15E71">
        <w:rPr>
          <w:rFonts w:ascii="Corbel" w:hAnsi="Corbel" w:cs="Arial Narrow"/>
          <w:b/>
          <w:bCs/>
          <w:i/>
          <w:iCs/>
          <w:color w:val="000000"/>
          <w:sz w:val="18"/>
          <w:szCs w:val="18"/>
        </w:rPr>
        <w:t xml:space="preserve"> Ponuka s najvyšším počtom získaných bodov bude zaradená na prvé miesto poradia</w:t>
      </w:r>
      <w:r w:rsidRPr="00A15E71">
        <w:rPr>
          <w:rFonts w:ascii="Corbel" w:hAnsi="Corbel" w:cs="Arial Narrow"/>
          <w:color w:val="000000"/>
          <w:sz w:val="18"/>
          <w:szCs w:val="18"/>
        </w:rPr>
        <w:t>, ďalšie ponuky budú zoradené v zostupnom poradí, pričom ponuka s najnižším počtom bodov  bude zaradená na posledné miesto. Ponuku uchádzača, ktorú členovia komisie s právom vyhodnocovať ponuky označia za prvú (úspešná ponuka) a bude zároveň spĺňať všetky požiadavky verejného obstarávateľa na predmet zákazky a zároveň splní stanovené podmienky účasti, odporučí komisia verejnému obstarávateľovi prijať.</w:t>
      </w:r>
    </w:p>
    <w:p w14:paraId="40907AA4" w14:textId="77777777" w:rsidR="0027669C" w:rsidRPr="00A15E71" w:rsidRDefault="0027669C" w:rsidP="0027669C">
      <w:pPr>
        <w:autoSpaceDE w:val="0"/>
        <w:autoSpaceDN w:val="0"/>
        <w:adjustRightInd w:val="0"/>
        <w:jc w:val="both"/>
        <w:rPr>
          <w:rFonts w:ascii="Corbel" w:hAnsi="Corbel" w:cs="Arial Narrow"/>
          <w:color w:val="000000"/>
          <w:sz w:val="18"/>
          <w:szCs w:val="18"/>
        </w:rPr>
      </w:pPr>
    </w:p>
    <w:p w14:paraId="01BDB83A" w14:textId="000E4B82" w:rsidR="0027669C" w:rsidRPr="00A15E71" w:rsidRDefault="0027669C" w:rsidP="00DA3056">
      <w:pPr>
        <w:autoSpaceDE w:val="0"/>
        <w:autoSpaceDN w:val="0"/>
        <w:adjustRightInd w:val="0"/>
        <w:jc w:val="both"/>
        <w:rPr>
          <w:rFonts w:ascii="Corbel" w:hAnsi="Corbel" w:cs="Arial Narrow"/>
          <w:color w:val="000000"/>
          <w:sz w:val="18"/>
          <w:szCs w:val="18"/>
          <w:u w:val="single"/>
        </w:rPr>
      </w:pPr>
      <w:r w:rsidRPr="00A15E71">
        <w:rPr>
          <w:rFonts w:ascii="Corbel" w:hAnsi="Corbel" w:cs="Arial Narrow"/>
          <w:color w:val="000000"/>
          <w:sz w:val="18"/>
          <w:szCs w:val="18"/>
          <w:u w:val="single"/>
        </w:rPr>
        <w:t xml:space="preserve">V prípade rovnosti počtu bodov za </w:t>
      </w:r>
      <w:r w:rsidR="00E5061E">
        <w:rPr>
          <w:rFonts w:ascii="Corbel" w:hAnsi="Corbel" w:cs="Arial Narrow"/>
          <w:color w:val="000000"/>
          <w:sz w:val="18"/>
          <w:szCs w:val="18"/>
          <w:u w:val="single"/>
        </w:rPr>
        <w:t>všetky tri</w:t>
      </w:r>
      <w:r w:rsidRPr="00A15E71">
        <w:rPr>
          <w:rFonts w:ascii="Corbel" w:hAnsi="Corbel" w:cs="Arial Narrow"/>
          <w:color w:val="000000"/>
          <w:sz w:val="18"/>
          <w:szCs w:val="18"/>
          <w:u w:val="single"/>
        </w:rPr>
        <w:t xml:space="preserve"> kritériá u viacerých uchádzačov rozhoduje o poradí najnižšia </w:t>
      </w:r>
      <w:r w:rsidR="00BB0D6E" w:rsidRPr="00A15E71">
        <w:rPr>
          <w:rFonts w:ascii="Corbel" w:hAnsi="Corbel" w:cs="Arial Narrow"/>
          <w:color w:val="000000"/>
          <w:sz w:val="18"/>
          <w:szCs w:val="18"/>
          <w:u w:val="single"/>
        </w:rPr>
        <w:t>c</w:t>
      </w:r>
      <w:r w:rsidRPr="00A15E71">
        <w:rPr>
          <w:rFonts w:ascii="Corbel" w:hAnsi="Corbel" w:cs="Arial Narrow"/>
          <w:color w:val="000000"/>
          <w:sz w:val="18"/>
          <w:szCs w:val="18"/>
          <w:u w:val="single"/>
        </w:rPr>
        <w:t xml:space="preserve">ena </w:t>
      </w:r>
      <w:r w:rsidR="00E5061E">
        <w:rPr>
          <w:rFonts w:ascii="Corbel" w:hAnsi="Corbel" w:cs="Arial Narrow"/>
          <w:color w:val="000000"/>
          <w:sz w:val="18"/>
          <w:szCs w:val="18"/>
          <w:u w:val="single"/>
        </w:rPr>
        <w:t xml:space="preserve">celkom </w:t>
      </w:r>
      <w:r w:rsidRPr="00A15E71">
        <w:rPr>
          <w:rFonts w:ascii="Corbel" w:hAnsi="Corbel" w:cs="Arial Narrow"/>
          <w:color w:val="000000"/>
          <w:sz w:val="18"/>
          <w:szCs w:val="18"/>
          <w:u w:val="single"/>
        </w:rPr>
        <w:t xml:space="preserve">za </w:t>
      </w:r>
      <w:r w:rsidR="001947FF">
        <w:rPr>
          <w:rFonts w:ascii="Corbel" w:hAnsi="Corbel" w:cs="Arial Narrow"/>
          <w:color w:val="000000"/>
          <w:sz w:val="18"/>
          <w:szCs w:val="18"/>
          <w:u w:val="single"/>
        </w:rPr>
        <w:t>poskyt</w:t>
      </w:r>
      <w:r w:rsidR="009E7F58">
        <w:rPr>
          <w:rFonts w:ascii="Corbel" w:hAnsi="Corbel" w:cs="Arial Narrow"/>
          <w:color w:val="000000"/>
          <w:sz w:val="18"/>
          <w:szCs w:val="18"/>
          <w:u w:val="single"/>
        </w:rPr>
        <w:t>nuté služby</w:t>
      </w:r>
      <w:r w:rsidR="008B3421">
        <w:rPr>
          <w:rFonts w:ascii="Corbel" w:hAnsi="Corbel" w:cs="Arial Narrow"/>
          <w:color w:val="000000"/>
          <w:sz w:val="18"/>
          <w:szCs w:val="18"/>
          <w:u w:val="single"/>
        </w:rPr>
        <w:t xml:space="preserve"> </w:t>
      </w:r>
      <w:r w:rsidR="00E45DF7" w:rsidRPr="00A15E71">
        <w:rPr>
          <w:rFonts w:ascii="Corbel" w:hAnsi="Corbel" w:cs="Arial Narrow"/>
          <w:color w:val="000000"/>
          <w:sz w:val="18"/>
          <w:szCs w:val="18"/>
          <w:u w:val="single"/>
        </w:rPr>
        <w:t>v E</w:t>
      </w:r>
      <w:r w:rsidR="00E5061E">
        <w:rPr>
          <w:rFonts w:ascii="Corbel" w:hAnsi="Corbel" w:cs="Arial Narrow"/>
          <w:color w:val="000000"/>
          <w:sz w:val="18"/>
          <w:szCs w:val="18"/>
          <w:u w:val="single"/>
        </w:rPr>
        <w:t>ur</w:t>
      </w:r>
      <w:r w:rsidR="00E45DF7" w:rsidRPr="00A15E71">
        <w:rPr>
          <w:rFonts w:ascii="Corbel" w:hAnsi="Corbel" w:cs="Arial Narrow"/>
          <w:color w:val="000000"/>
          <w:sz w:val="18"/>
          <w:szCs w:val="18"/>
          <w:u w:val="single"/>
        </w:rPr>
        <w:t xml:space="preserve"> bez</w:t>
      </w:r>
      <w:r w:rsidRPr="00A15E71">
        <w:rPr>
          <w:rFonts w:ascii="Corbel" w:hAnsi="Corbel" w:cs="Arial Narrow"/>
          <w:color w:val="000000"/>
          <w:sz w:val="18"/>
          <w:szCs w:val="18"/>
          <w:u w:val="single"/>
        </w:rPr>
        <w:t> DPH.</w:t>
      </w:r>
      <w:r w:rsidRPr="00A15E71">
        <w:rPr>
          <w:rFonts w:ascii="Corbel" w:hAnsi="Corbel" w:cs="Arial Narrow"/>
          <w:color w:val="000000"/>
          <w:sz w:val="18"/>
          <w:szCs w:val="18"/>
        </w:rPr>
        <w:tab/>
      </w:r>
    </w:p>
    <w:p w14:paraId="59343859" w14:textId="77777777" w:rsidR="000B1CE6" w:rsidRDefault="000B1CE6" w:rsidP="000B1CE6">
      <w:pPr>
        <w:pStyle w:val="Nadpis1"/>
        <w:numPr>
          <w:ilvl w:val="0"/>
          <w:numId w:val="0"/>
        </w:numPr>
        <w:rPr>
          <w:rFonts w:ascii="Corbel" w:hAnsi="Corbel"/>
          <w:sz w:val="22"/>
          <w:szCs w:val="22"/>
        </w:rPr>
      </w:pPr>
      <w:bookmarkStart w:id="70" w:name="_Toc170200503"/>
    </w:p>
    <w:p w14:paraId="3802FB28" w14:textId="77777777" w:rsidR="000B1CE6" w:rsidRDefault="000B1CE6" w:rsidP="000B1CE6">
      <w:pPr>
        <w:pStyle w:val="Nadpis1"/>
        <w:numPr>
          <w:ilvl w:val="0"/>
          <w:numId w:val="0"/>
        </w:numPr>
        <w:rPr>
          <w:rFonts w:ascii="Corbel" w:hAnsi="Corbel"/>
          <w:sz w:val="22"/>
          <w:szCs w:val="22"/>
        </w:rPr>
      </w:pPr>
    </w:p>
    <w:p w14:paraId="2B9EC7BE" w14:textId="77777777" w:rsidR="000B1CE6" w:rsidRDefault="000B1CE6" w:rsidP="000B1CE6">
      <w:pPr>
        <w:pStyle w:val="Nadpis1"/>
        <w:numPr>
          <w:ilvl w:val="0"/>
          <w:numId w:val="0"/>
        </w:numPr>
        <w:rPr>
          <w:rFonts w:ascii="Corbel" w:hAnsi="Corbel"/>
          <w:sz w:val="22"/>
          <w:szCs w:val="22"/>
        </w:rPr>
      </w:pPr>
    </w:p>
    <w:p w14:paraId="0AFDCF77" w14:textId="77777777" w:rsidR="000B1CE6" w:rsidRDefault="000B1CE6" w:rsidP="000B1CE6">
      <w:pPr>
        <w:pStyle w:val="Nadpis1"/>
        <w:numPr>
          <w:ilvl w:val="0"/>
          <w:numId w:val="0"/>
        </w:numPr>
        <w:rPr>
          <w:rFonts w:ascii="Corbel" w:hAnsi="Corbel"/>
          <w:sz w:val="22"/>
          <w:szCs w:val="22"/>
        </w:rPr>
      </w:pPr>
    </w:p>
    <w:p w14:paraId="6FB275A2" w14:textId="77777777" w:rsidR="000B1CE6" w:rsidRDefault="000B1CE6" w:rsidP="000B1CE6">
      <w:pPr>
        <w:pStyle w:val="Nadpis1"/>
        <w:numPr>
          <w:ilvl w:val="0"/>
          <w:numId w:val="0"/>
        </w:numPr>
        <w:rPr>
          <w:rFonts w:ascii="Corbel" w:hAnsi="Corbel"/>
          <w:sz w:val="22"/>
          <w:szCs w:val="22"/>
        </w:rPr>
      </w:pPr>
    </w:p>
    <w:p w14:paraId="3C5DECF5" w14:textId="77777777" w:rsidR="000B1CE6" w:rsidRDefault="000B1CE6" w:rsidP="000B1CE6">
      <w:pPr>
        <w:pStyle w:val="Nadpis1"/>
        <w:numPr>
          <w:ilvl w:val="0"/>
          <w:numId w:val="0"/>
        </w:numPr>
        <w:rPr>
          <w:rFonts w:ascii="Corbel" w:hAnsi="Corbel"/>
          <w:sz w:val="22"/>
          <w:szCs w:val="22"/>
        </w:rPr>
      </w:pPr>
    </w:p>
    <w:p w14:paraId="27C834CF" w14:textId="77777777" w:rsidR="000B1CE6" w:rsidRDefault="000B1CE6" w:rsidP="000B1CE6">
      <w:pPr>
        <w:pStyle w:val="Nadpis1"/>
        <w:numPr>
          <w:ilvl w:val="0"/>
          <w:numId w:val="0"/>
        </w:numPr>
        <w:rPr>
          <w:rFonts w:ascii="Corbel" w:hAnsi="Corbel"/>
          <w:sz w:val="22"/>
          <w:szCs w:val="22"/>
        </w:rPr>
      </w:pPr>
    </w:p>
    <w:p w14:paraId="4F015E1B" w14:textId="77777777" w:rsidR="000B1CE6" w:rsidRDefault="000B1CE6" w:rsidP="000B1CE6">
      <w:pPr>
        <w:pStyle w:val="Nadpis1"/>
        <w:numPr>
          <w:ilvl w:val="0"/>
          <w:numId w:val="0"/>
        </w:numPr>
        <w:rPr>
          <w:rFonts w:ascii="Corbel" w:hAnsi="Corbel"/>
          <w:sz w:val="22"/>
          <w:szCs w:val="22"/>
        </w:rPr>
      </w:pPr>
    </w:p>
    <w:p w14:paraId="1112D106" w14:textId="77777777" w:rsidR="00FF50BB" w:rsidRPr="00FF50BB" w:rsidRDefault="00FF50BB" w:rsidP="00FF50BB"/>
    <w:p w14:paraId="6A55FA60" w14:textId="77777777" w:rsidR="00C92481" w:rsidRDefault="00C92481" w:rsidP="00FF50BB"/>
    <w:p w14:paraId="43DF2A28" w14:textId="77777777" w:rsidR="00484B43" w:rsidRDefault="00484B43" w:rsidP="00FF50BB"/>
    <w:p w14:paraId="1FFB37A6" w14:textId="77777777" w:rsidR="00484B43" w:rsidRDefault="00484B43" w:rsidP="00FF50BB"/>
    <w:p w14:paraId="2DA6A4D7" w14:textId="77777777" w:rsidR="00484B43" w:rsidRDefault="00484B43" w:rsidP="00FF50BB"/>
    <w:p w14:paraId="638E62C7" w14:textId="77777777" w:rsidR="00484B43" w:rsidRDefault="00484B43" w:rsidP="00FF50BB"/>
    <w:p w14:paraId="38953D20" w14:textId="77777777" w:rsidR="00484B43" w:rsidRDefault="00484B43" w:rsidP="00FF50BB"/>
    <w:p w14:paraId="2B305471" w14:textId="77777777" w:rsidR="00484B43" w:rsidRDefault="00484B43" w:rsidP="00FF50BB"/>
    <w:p w14:paraId="21003706" w14:textId="77777777" w:rsidR="00484B43" w:rsidRDefault="00484B43" w:rsidP="00FF50BB"/>
    <w:p w14:paraId="108CABF2" w14:textId="77777777" w:rsidR="00484B43" w:rsidRPr="00FF50BB" w:rsidRDefault="00484B43" w:rsidP="00FF50BB"/>
    <w:p w14:paraId="325799BA" w14:textId="508125C5" w:rsidR="00860F93" w:rsidRPr="00415CBD" w:rsidRDefault="10BEBF09" w:rsidP="000B1CE6">
      <w:pPr>
        <w:pStyle w:val="Nadpis1"/>
        <w:numPr>
          <w:ilvl w:val="0"/>
          <w:numId w:val="0"/>
        </w:numPr>
        <w:rPr>
          <w:rFonts w:ascii="Corbel" w:hAnsi="Corbel"/>
          <w:sz w:val="22"/>
          <w:szCs w:val="22"/>
        </w:rPr>
      </w:pPr>
      <w:r w:rsidRPr="00415CBD">
        <w:rPr>
          <w:rFonts w:ascii="Corbel" w:hAnsi="Corbel"/>
          <w:sz w:val="22"/>
          <w:szCs w:val="22"/>
        </w:rPr>
        <w:lastRenderedPageBreak/>
        <w:t>Zoznam prí</w:t>
      </w:r>
      <w:r w:rsidR="00FE0956" w:rsidRPr="00415CBD">
        <w:rPr>
          <w:rFonts w:ascii="Corbel" w:hAnsi="Corbel"/>
          <w:sz w:val="22"/>
          <w:szCs w:val="22"/>
        </w:rPr>
        <w:t>loh</w:t>
      </w:r>
      <w:bookmarkEnd w:id="70"/>
    </w:p>
    <w:p w14:paraId="456678CF" w14:textId="77777777" w:rsidR="00D774E2" w:rsidRDefault="03112799" w:rsidP="006C0F10">
      <w:pPr>
        <w:jc w:val="both"/>
        <w:rPr>
          <w:rFonts w:ascii="Corbel" w:hAnsi="Corbel"/>
          <w:sz w:val="18"/>
          <w:szCs w:val="18"/>
          <w:lang w:eastAsia="sk-SK"/>
        </w:rPr>
      </w:pPr>
      <w:bookmarkStart w:id="71" w:name="_Hlk74828941"/>
      <w:r w:rsidRPr="00A15E71">
        <w:rPr>
          <w:rFonts w:ascii="Corbel" w:hAnsi="Corbel"/>
          <w:sz w:val="18"/>
          <w:szCs w:val="18"/>
          <w:lang w:eastAsia="sk-SK"/>
        </w:rPr>
        <w:t>Príloha č. 1</w:t>
      </w:r>
      <w:r w:rsidR="000B1CE6">
        <w:rPr>
          <w:rFonts w:ascii="Corbel" w:hAnsi="Corbel"/>
          <w:sz w:val="18"/>
          <w:szCs w:val="18"/>
          <w:lang w:eastAsia="sk-SK"/>
        </w:rPr>
        <w:t>a</w:t>
      </w:r>
      <w:r w:rsidRPr="00A15E71">
        <w:rPr>
          <w:rFonts w:ascii="Corbel" w:hAnsi="Corbel"/>
          <w:sz w:val="18"/>
          <w:szCs w:val="18"/>
          <w:lang w:eastAsia="sk-SK"/>
        </w:rPr>
        <w:t xml:space="preserve"> –</w:t>
      </w:r>
      <w:r w:rsidR="00200CF6" w:rsidRPr="00A15E71">
        <w:rPr>
          <w:rFonts w:ascii="Corbel" w:hAnsi="Corbel"/>
          <w:sz w:val="18"/>
          <w:szCs w:val="18"/>
          <w:lang w:eastAsia="sk-SK"/>
        </w:rPr>
        <w:t xml:space="preserve"> </w:t>
      </w:r>
      <w:r w:rsidR="00767C20">
        <w:rPr>
          <w:rFonts w:ascii="Corbel" w:hAnsi="Corbel"/>
          <w:sz w:val="18"/>
          <w:szCs w:val="18"/>
          <w:lang w:eastAsia="sk-SK"/>
        </w:rPr>
        <w:t>Opis predmetu zákazky</w:t>
      </w:r>
      <w:r w:rsidR="000B1CE6">
        <w:rPr>
          <w:rFonts w:ascii="Corbel" w:hAnsi="Corbel"/>
          <w:sz w:val="18"/>
          <w:szCs w:val="18"/>
          <w:lang w:eastAsia="sk-SK"/>
        </w:rPr>
        <w:t xml:space="preserve"> – k zmluve o</w:t>
      </w:r>
      <w:r w:rsidR="003A048E">
        <w:rPr>
          <w:rFonts w:ascii="Corbel" w:hAnsi="Corbel"/>
          <w:sz w:val="18"/>
          <w:szCs w:val="18"/>
          <w:lang w:eastAsia="sk-SK"/>
        </w:rPr>
        <w:t> </w:t>
      </w:r>
      <w:r w:rsidR="000B1CE6">
        <w:rPr>
          <w:rFonts w:ascii="Corbel" w:hAnsi="Corbel"/>
          <w:sz w:val="18"/>
          <w:szCs w:val="18"/>
          <w:lang w:eastAsia="sk-SK"/>
        </w:rPr>
        <w:t>dielo</w:t>
      </w:r>
      <w:r w:rsidR="003A048E">
        <w:rPr>
          <w:rFonts w:ascii="Corbel" w:hAnsi="Corbel"/>
          <w:sz w:val="18"/>
          <w:szCs w:val="18"/>
          <w:lang w:eastAsia="sk-SK"/>
        </w:rPr>
        <w:t xml:space="preserve"> – („</w:t>
      </w:r>
      <w:proofErr w:type="spellStart"/>
      <w:r w:rsidR="003A048E">
        <w:rPr>
          <w:rFonts w:ascii="Corbel" w:hAnsi="Corbel"/>
          <w:sz w:val="18"/>
          <w:szCs w:val="18"/>
          <w:lang w:eastAsia="sk-SK"/>
        </w:rPr>
        <w:t>must</w:t>
      </w:r>
      <w:proofErr w:type="spellEnd"/>
      <w:r w:rsidR="003A048E">
        <w:rPr>
          <w:rFonts w:ascii="Corbel" w:hAnsi="Corbel"/>
          <w:sz w:val="18"/>
          <w:szCs w:val="18"/>
          <w:lang w:eastAsia="sk-SK"/>
        </w:rPr>
        <w:t xml:space="preserve"> </w:t>
      </w:r>
      <w:proofErr w:type="spellStart"/>
      <w:r w:rsidR="003A048E">
        <w:rPr>
          <w:rFonts w:ascii="Corbel" w:hAnsi="Corbel"/>
          <w:sz w:val="18"/>
          <w:szCs w:val="18"/>
          <w:lang w:eastAsia="sk-SK"/>
        </w:rPr>
        <w:t>have</w:t>
      </w:r>
      <w:proofErr w:type="spellEnd"/>
      <w:r w:rsidR="003A048E">
        <w:rPr>
          <w:rFonts w:ascii="Corbel" w:hAnsi="Corbel"/>
          <w:sz w:val="18"/>
          <w:szCs w:val="18"/>
          <w:lang w:eastAsia="sk-SK"/>
        </w:rPr>
        <w:t>“ požiadavky)</w:t>
      </w:r>
    </w:p>
    <w:p w14:paraId="1A7C5E7B" w14:textId="0C271586" w:rsidR="00EB328E" w:rsidRDefault="00EB328E" w:rsidP="006C0F10">
      <w:pPr>
        <w:jc w:val="both"/>
        <w:rPr>
          <w:rFonts w:ascii="Corbel" w:hAnsi="Corbel"/>
          <w:sz w:val="18"/>
          <w:szCs w:val="18"/>
          <w:lang w:eastAsia="sk-SK"/>
        </w:rPr>
      </w:pPr>
      <w:r>
        <w:rPr>
          <w:rFonts w:ascii="Corbel" w:hAnsi="Corbel"/>
          <w:sz w:val="18"/>
          <w:szCs w:val="18"/>
          <w:lang w:eastAsia="sk-SK"/>
        </w:rPr>
        <w:t>Príloha č. 1a</w:t>
      </w:r>
      <w:r w:rsidR="00184C46">
        <w:rPr>
          <w:rFonts w:ascii="Corbel" w:hAnsi="Corbel"/>
          <w:sz w:val="18"/>
          <w:szCs w:val="18"/>
          <w:lang w:eastAsia="sk-SK"/>
        </w:rPr>
        <w:t>_</w:t>
      </w:r>
      <w:r w:rsidR="005D4DE2">
        <w:rPr>
          <w:rFonts w:ascii="Corbel" w:hAnsi="Corbel"/>
          <w:sz w:val="18"/>
          <w:szCs w:val="18"/>
          <w:lang w:eastAsia="sk-SK"/>
        </w:rPr>
        <w:t>1</w:t>
      </w:r>
      <w:r w:rsidR="00BD4DF8">
        <w:rPr>
          <w:rFonts w:ascii="Corbel" w:hAnsi="Corbel"/>
          <w:sz w:val="18"/>
          <w:szCs w:val="18"/>
          <w:lang w:eastAsia="sk-SK"/>
        </w:rPr>
        <w:t xml:space="preserve"> – Prehľad užívateľských rolí a oprávnení</w:t>
      </w:r>
    </w:p>
    <w:p w14:paraId="38329EAE" w14:textId="5138294B" w:rsidR="00BD4DF8" w:rsidRDefault="00BD4DF8" w:rsidP="006C0F10">
      <w:pPr>
        <w:jc w:val="both"/>
        <w:rPr>
          <w:rFonts w:ascii="Corbel" w:hAnsi="Corbel"/>
          <w:sz w:val="18"/>
          <w:szCs w:val="18"/>
          <w:lang w:eastAsia="sk-SK"/>
        </w:rPr>
      </w:pPr>
      <w:r>
        <w:rPr>
          <w:rFonts w:ascii="Corbel" w:hAnsi="Corbel"/>
          <w:sz w:val="18"/>
          <w:szCs w:val="18"/>
          <w:lang w:eastAsia="sk-SK"/>
        </w:rPr>
        <w:t xml:space="preserve">Príloha </w:t>
      </w:r>
      <w:r w:rsidR="00CC6271">
        <w:rPr>
          <w:rFonts w:ascii="Corbel" w:hAnsi="Corbel"/>
          <w:sz w:val="18"/>
          <w:szCs w:val="18"/>
          <w:lang w:eastAsia="sk-SK"/>
        </w:rPr>
        <w:t>č. 1a_1.1</w:t>
      </w:r>
      <w:r w:rsidR="00BE14A5">
        <w:rPr>
          <w:rFonts w:ascii="Corbel" w:hAnsi="Corbel"/>
          <w:sz w:val="18"/>
          <w:szCs w:val="18"/>
          <w:lang w:eastAsia="sk-SK"/>
        </w:rPr>
        <w:t xml:space="preserve"> –</w:t>
      </w:r>
      <w:r w:rsidR="005D4DE2">
        <w:rPr>
          <w:rFonts w:ascii="Corbel" w:hAnsi="Corbel"/>
          <w:sz w:val="18"/>
          <w:szCs w:val="18"/>
          <w:lang w:eastAsia="sk-SK"/>
        </w:rPr>
        <w:t xml:space="preserve"> </w:t>
      </w:r>
      <w:r w:rsidR="00CC6271">
        <w:rPr>
          <w:rFonts w:ascii="Corbel" w:hAnsi="Corbel"/>
          <w:sz w:val="18"/>
          <w:szCs w:val="18"/>
          <w:lang w:eastAsia="sk-SK"/>
        </w:rPr>
        <w:t>Základné pr</w:t>
      </w:r>
      <w:r w:rsidR="00C8716B">
        <w:rPr>
          <w:rFonts w:ascii="Corbel" w:hAnsi="Corbel"/>
          <w:sz w:val="18"/>
          <w:szCs w:val="18"/>
          <w:lang w:eastAsia="sk-SK"/>
        </w:rPr>
        <w:t>o</w:t>
      </w:r>
      <w:r w:rsidR="00CC6271">
        <w:rPr>
          <w:rFonts w:ascii="Corbel" w:hAnsi="Corbel"/>
          <w:sz w:val="18"/>
          <w:szCs w:val="18"/>
          <w:lang w:eastAsia="sk-SK"/>
        </w:rPr>
        <w:t>c</w:t>
      </w:r>
      <w:r w:rsidR="00C8716B">
        <w:rPr>
          <w:rFonts w:ascii="Corbel" w:hAnsi="Corbel"/>
          <w:sz w:val="18"/>
          <w:szCs w:val="18"/>
          <w:lang w:eastAsia="sk-SK"/>
        </w:rPr>
        <w:t>e</w:t>
      </w:r>
      <w:r w:rsidR="00CC6271">
        <w:rPr>
          <w:rFonts w:ascii="Corbel" w:hAnsi="Corbel"/>
          <w:sz w:val="18"/>
          <w:szCs w:val="18"/>
          <w:lang w:eastAsia="sk-SK"/>
        </w:rPr>
        <w:t>sy</w:t>
      </w:r>
    </w:p>
    <w:p w14:paraId="56555E9C" w14:textId="2CDF5EF3" w:rsidR="00C8716B" w:rsidRDefault="00C8716B" w:rsidP="006C0F10">
      <w:pPr>
        <w:jc w:val="both"/>
        <w:rPr>
          <w:rFonts w:ascii="Corbel" w:hAnsi="Corbel"/>
          <w:sz w:val="18"/>
          <w:szCs w:val="18"/>
          <w:lang w:eastAsia="sk-SK"/>
        </w:rPr>
      </w:pPr>
      <w:r>
        <w:rPr>
          <w:rFonts w:ascii="Corbel" w:hAnsi="Corbel"/>
          <w:sz w:val="18"/>
          <w:szCs w:val="18"/>
          <w:lang w:eastAsia="sk-SK"/>
        </w:rPr>
        <w:t>Príloha č. 1a_1.2 – Ekonomické procesy</w:t>
      </w:r>
    </w:p>
    <w:p w14:paraId="088C7DC3" w14:textId="0569890A" w:rsidR="00C8716B" w:rsidRDefault="00C8716B" w:rsidP="006C0F10">
      <w:pPr>
        <w:jc w:val="both"/>
        <w:rPr>
          <w:rFonts w:ascii="Corbel" w:hAnsi="Corbel"/>
          <w:sz w:val="18"/>
          <w:szCs w:val="18"/>
          <w:lang w:eastAsia="sk-SK"/>
        </w:rPr>
      </w:pPr>
      <w:r>
        <w:rPr>
          <w:rFonts w:ascii="Corbel" w:hAnsi="Corbel"/>
          <w:sz w:val="18"/>
          <w:szCs w:val="18"/>
          <w:lang w:eastAsia="sk-SK"/>
        </w:rPr>
        <w:t xml:space="preserve">Príloha č. </w:t>
      </w:r>
      <w:r w:rsidR="002C5782">
        <w:rPr>
          <w:rFonts w:ascii="Corbel" w:hAnsi="Corbel"/>
          <w:sz w:val="18"/>
          <w:szCs w:val="18"/>
          <w:lang w:eastAsia="sk-SK"/>
        </w:rPr>
        <w:t>1a_1.3 – Procesy pre personalistiku a</w:t>
      </w:r>
      <w:r w:rsidR="004C1A48">
        <w:rPr>
          <w:rFonts w:ascii="Corbel" w:hAnsi="Corbel"/>
          <w:sz w:val="18"/>
          <w:szCs w:val="18"/>
          <w:lang w:eastAsia="sk-SK"/>
        </w:rPr>
        <w:t> </w:t>
      </w:r>
      <w:r w:rsidR="002C5782">
        <w:rPr>
          <w:rFonts w:ascii="Corbel" w:hAnsi="Corbel"/>
          <w:sz w:val="18"/>
          <w:szCs w:val="18"/>
          <w:lang w:eastAsia="sk-SK"/>
        </w:rPr>
        <w:t>mzdy</w:t>
      </w:r>
    </w:p>
    <w:p w14:paraId="70FD7623" w14:textId="714FCBD6" w:rsidR="004C1A48" w:rsidRDefault="004C1A48" w:rsidP="006C0F10">
      <w:pPr>
        <w:jc w:val="both"/>
        <w:rPr>
          <w:rFonts w:ascii="Corbel" w:hAnsi="Corbel"/>
          <w:sz w:val="18"/>
          <w:szCs w:val="18"/>
          <w:lang w:eastAsia="sk-SK"/>
        </w:rPr>
      </w:pPr>
      <w:r>
        <w:rPr>
          <w:rFonts w:ascii="Corbel" w:hAnsi="Corbel"/>
          <w:sz w:val="18"/>
          <w:szCs w:val="18"/>
          <w:lang w:eastAsia="sk-SK"/>
        </w:rPr>
        <w:t xml:space="preserve">Príloha č. 1a_1.4 </w:t>
      </w:r>
      <w:r w:rsidR="00D73A79">
        <w:rPr>
          <w:rFonts w:ascii="Corbel" w:hAnsi="Corbel"/>
          <w:sz w:val="18"/>
          <w:szCs w:val="18"/>
          <w:lang w:eastAsia="sk-SK"/>
        </w:rPr>
        <w:t>–</w:t>
      </w:r>
      <w:r>
        <w:rPr>
          <w:rFonts w:ascii="Corbel" w:hAnsi="Corbel"/>
          <w:sz w:val="18"/>
          <w:szCs w:val="18"/>
          <w:lang w:eastAsia="sk-SK"/>
        </w:rPr>
        <w:t xml:space="preserve"> </w:t>
      </w:r>
      <w:r w:rsidR="00D73A79">
        <w:rPr>
          <w:rFonts w:ascii="Corbel" w:hAnsi="Corbel"/>
          <w:sz w:val="18"/>
          <w:szCs w:val="18"/>
          <w:lang w:eastAsia="sk-SK"/>
        </w:rPr>
        <w:t>Procesy Úseku</w:t>
      </w:r>
      <w:r w:rsidR="002F0925">
        <w:rPr>
          <w:rFonts w:ascii="Corbel" w:hAnsi="Corbel"/>
          <w:sz w:val="18"/>
          <w:szCs w:val="18"/>
          <w:lang w:eastAsia="sk-SK"/>
        </w:rPr>
        <w:t xml:space="preserve"> pre majetok a investície</w:t>
      </w:r>
    </w:p>
    <w:p w14:paraId="624641CB" w14:textId="13D00CE8" w:rsidR="002F0925" w:rsidRDefault="002F0925" w:rsidP="006C0F10">
      <w:pPr>
        <w:jc w:val="both"/>
        <w:rPr>
          <w:rFonts w:ascii="Corbel" w:hAnsi="Corbel"/>
          <w:sz w:val="18"/>
          <w:szCs w:val="18"/>
          <w:lang w:eastAsia="sk-SK"/>
        </w:rPr>
      </w:pPr>
      <w:r>
        <w:rPr>
          <w:rFonts w:ascii="Corbel" w:hAnsi="Corbel"/>
          <w:sz w:val="18"/>
          <w:szCs w:val="18"/>
          <w:lang w:eastAsia="sk-SK"/>
        </w:rPr>
        <w:t xml:space="preserve">Príloha č. </w:t>
      </w:r>
      <w:r w:rsidR="00BC7E62">
        <w:rPr>
          <w:rFonts w:ascii="Corbel" w:hAnsi="Corbel"/>
          <w:sz w:val="18"/>
          <w:szCs w:val="18"/>
          <w:lang w:eastAsia="sk-SK"/>
        </w:rPr>
        <w:t xml:space="preserve">1a_1.5 – Procesy </w:t>
      </w:r>
      <w:r w:rsidR="009636BA">
        <w:rPr>
          <w:rFonts w:ascii="Corbel" w:hAnsi="Corbel"/>
          <w:sz w:val="18"/>
          <w:szCs w:val="18"/>
          <w:lang w:eastAsia="sk-SK"/>
        </w:rPr>
        <w:t>Ú</w:t>
      </w:r>
      <w:r w:rsidR="00BC7E62">
        <w:rPr>
          <w:rFonts w:ascii="Corbel" w:hAnsi="Corbel"/>
          <w:sz w:val="18"/>
          <w:szCs w:val="18"/>
          <w:lang w:eastAsia="sk-SK"/>
        </w:rPr>
        <w:t>seku pre vzdelá</w:t>
      </w:r>
      <w:r w:rsidR="009636BA">
        <w:rPr>
          <w:rFonts w:ascii="Corbel" w:hAnsi="Corbel"/>
          <w:sz w:val="18"/>
          <w:szCs w:val="18"/>
          <w:lang w:eastAsia="sk-SK"/>
        </w:rPr>
        <w:t>vanie a sociálne veci</w:t>
      </w:r>
    </w:p>
    <w:p w14:paraId="36FBB3D6" w14:textId="7BF01BC6" w:rsidR="001A5DF6" w:rsidRDefault="001A5DF6" w:rsidP="006C0F10">
      <w:pPr>
        <w:jc w:val="both"/>
        <w:rPr>
          <w:rFonts w:ascii="Corbel" w:hAnsi="Corbel"/>
          <w:sz w:val="18"/>
          <w:szCs w:val="18"/>
          <w:lang w:eastAsia="sk-SK"/>
        </w:rPr>
      </w:pPr>
      <w:r>
        <w:rPr>
          <w:rFonts w:ascii="Corbel" w:hAnsi="Corbel"/>
          <w:sz w:val="18"/>
          <w:szCs w:val="18"/>
          <w:lang w:eastAsia="sk-SK"/>
        </w:rPr>
        <w:t>Príloha č. 1b – Opis predmetu zákazky – k zmluve o dielo – („</w:t>
      </w:r>
      <w:proofErr w:type="spellStart"/>
      <w:r>
        <w:rPr>
          <w:rFonts w:ascii="Corbel" w:hAnsi="Corbel"/>
          <w:sz w:val="18"/>
          <w:szCs w:val="18"/>
          <w:lang w:eastAsia="sk-SK"/>
        </w:rPr>
        <w:t>nice</w:t>
      </w:r>
      <w:proofErr w:type="spellEnd"/>
      <w:r>
        <w:rPr>
          <w:rFonts w:ascii="Corbel" w:hAnsi="Corbel"/>
          <w:sz w:val="18"/>
          <w:szCs w:val="18"/>
          <w:lang w:eastAsia="sk-SK"/>
        </w:rPr>
        <w:t xml:space="preserve"> to </w:t>
      </w:r>
      <w:proofErr w:type="spellStart"/>
      <w:r>
        <w:rPr>
          <w:rFonts w:ascii="Corbel" w:hAnsi="Corbel"/>
          <w:sz w:val="18"/>
          <w:szCs w:val="18"/>
          <w:lang w:eastAsia="sk-SK"/>
        </w:rPr>
        <w:t>have</w:t>
      </w:r>
      <w:proofErr w:type="spellEnd"/>
      <w:r>
        <w:rPr>
          <w:rFonts w:ascii="Corbel" w:hAnsi="Corbel"/>
          <w:sz w:val="18"/>
          <w:szCs w:val="18"/>
          <w:lang w:eastAsia="sk-SK"/>
        </w:rPr>
        <w:t>“ požiadavky) – táto príloha bude k podpisu zmluvy</w:t>
      </w:r>
    </w:p>
    <w:p w14:paraId="08A17A0A" w14:textId="35D37A9F" w:rsidR="00336F62" w:rsidRPr="00A15E71" w:rsidRDefault="00336F62" w:rsidP="006C0F10">
      <w:pPr>
        <w:jc w:val="both"/>
        <w:rPr>
          <w:rFonts w:ascii="Corbel" w:hAnsi="Corbel"/>
          <w:sz w:val="18"/>
          <w:szCs w:val="18"/>
          <w:lang w:eastAsia="sk-SK"/>
        </w:rPr>
      </w:pPr>
      <w:r>
        <w:rPr>
          <w:rFonts w:ascii="Corbel" w:hAnsi="Corbel"/>
          <w:sz w:val="18"/>
          <w:szCs w:val="18"/>
          <w:lang w:eastAsia="sk-SK"/>
        </w:rPr>
        <w:t>upravená podľa ponuky úspešného uchádza pri  kritériu č. 2 (K2)</w:t>
      </w:r>
    </w:p>
    <w:p w14:paraId="6A3237C9" w14:textId="5BA4D8C2" w:rsidR="003A048E" w:rsidRPr="00A15E71" w:rsidRDefault="00081147" w:rsidP="006C0F10">
      <w:pPr>
        <w:jc w:val="both"/>
        <w:rPr>
          <w:rFonts w:ascii="Corbel" w:hAnsi="Corbel"/>
          <w:sz w:val="18"/>
          <w:szCs w:val="18"/>
          <w:lang w:eastAsia="sk-SK"/>
        </w:rPr>
      </w:pPr>
      <w:r w:rsidRPr="00A15E71">
        <w:rPr>
          <w:rFonts w:ascii="Corbel" w:hAnsi="Corbel"/>
          <w:sz w:val="18"/>
          <w:szCs w:val="18"/>
          <w:lang w:eastAsia="sk-SK"/>
        </w:rPr>
        <w:t xml:space="preserve">Príloha č. </w:t>
      </w:r>
      <w:r w:rsidR="000B1CE6">
        <w:rPr>
          <w:rFonts w:ascii="Corbel" w:hAnsi="Corbel"/>
          <w:sz w:val="18"/>
          <w:szCs w:val="18"/>
          <w:lang w:eastAsia="sk-SK"/>
        </w:rPr>
        <w:t>1</w:t>
      </w:r>
      <w:r w:rsidR="001A5DF6">
        <w:rPr>
          <w:rFonts w:ascii="Corbel" w:hAnsi="Corbel"/>
          <w:sz w:val="18"/>
          <w:szCs w:val="18"/>
          <w:lang w:eastAsia="sk-SK"/>
        </w:rPr>
        <w:t>c</w:t>
      </w:r>
      <w:r w:rsidR="000B1CE6">
        <w:rPr>
          <w:rFonts w:ascii="Corbel" w:hAnsi="Corbel"/>
          <w:sz w:val="18"/>
          <w:szCs w:val="18"/>
          <w:lang w:eastAsia="sk-SK"/>
        </w:rPr>
        <w:t xml:space="preserve"> – Opis predmetu zákazky </w:t>
      </w:r>
      <w:r w:rsidR="00A75895">
        <w:rPr>
          <w:rFonts w:ascii="Corbel" w:hAnsi="Corbel"/>
          <w:sz w:val="18"/>
          <w:szCs w:val="18"/>
          <w:lang w:eastAsia="sk-SK"/>
        </w:rPr>
        <w:t xml:space="preserve"> - </w:t>
      </w:r>
      <w:r w:rsidR="000B1CE6">
        <w:rPr>
          <w:rFonts w:ascii="Corbel" w:hAnsi="Corbel"/>
          <w:sz w:val="18"/>
          <w:szCs w:val="18"/>
          <w:lang w:eastAsia="sk-SK"/>
        </w:rPr>
        <w:t>k</w:t>
      </w:r>
      <w:r w:rsidR="003A048E">
        <w:rPr>
          <w:rFonts w:ascii="Corbel" w:hAnsi="Corbel"/>
          <w:sz w:val="18"/>
          <w:szCs w:val="18"/>
          <w:lang w:eastAsia="sk-SK"/>
        </w:rPr>
        <w:t> zmluve o podpore prevádzky, údržbe a rozvoji systému</w:t>
      </w:r>
    </w:p>
    <w:p w14:paraId="322416DF" w14:textId="7F7E5FB0" w:rsidR="007102FD" w:rsidRPr="00A15E71" w:rsidRDefault="00081147" w:rsidP="006C0F10">
      <w:pPr>
        <w:jc w:val="both"/>
        <w:rPr>
          <w:rFonts w:ascii="Corbel" w:hAnsi="Corbel"/>
          <w:sz w:val="18"/>
          <w:szCs w:val="18"/>
          <w:lang w:eastAsia="sk-SK"/>
        </w:rPr>
      </w:pPr>
      <w:r w:rsidRPr="00A15E71">
        <w:rPr>
          <w:rFonts w:ascii="Corbel" w:hAnsi="Corbel"/>
          <w:sz w:val="18"/>
          <w:szCs w:val="18"/>
          <w:lang w:eastAsia="sk-SK"/>
        </w:rPr>
        <w:t xml:space="preserve">Príloha č. </w:t>
      </w:r>
      <w:r w:rsidR="002A036E" w:rsidRPr="00A15E71">
        <w:rPr>
          <w:rFonts w:ascii="Corbel" w:hAnsi="Corbel"/>
          <w:sz w:val="18"/>
          <w:szCs w:val="18"/>
          <w:lang w:eastAsia="sk-SK"/>
        </w:rPr>
        <w:t>2</w:t>
      </w:r>
      <w:r w:rsidRPr="00A15E71">
        <w:rPr>
          <w:rFonts w:ascii="Corbel" w:hAnsi="Corbel"/>
          <w:sz w:val="18"/>
          <w:szCs w:val="18"/>
          <w:lang w:eastAsia="sk-SK"/>
        </w:rPr>
        <w:t xml:space="preserve"> – </w:t>
      </w:r>
      <w:r w:rsidR="007102FD" w:rsidRPr="00A15E71">
        <w:rPr>
          <w:rFonts w:ascii="Corbel" w:hAnsi="Corbel"/>
          <w:sz w:val="18"/>
          <w:szCs w:val="18"/>
          <w:lang w:eastAsia="sk-SK"/>
        </w:rPr>
        <w:t xml:space="preserve"> </w:t>
      </w:r>
      <w:r w:rsidR="00FC62A6" w:rsidRPr="00A15E71">
        <w:rPr>
          <w:rFonts w:ascii="Corbel" w:hAnsi="Corbel"/>
          <w:sz w:val="18"/>
          <w:szCs w:val="18"/>
          <w:lang w:eastAsia="sk-SK"/>
        </w:rPr>
        <w:t>Návrh na plnenie kritérií na vyhodnotenie ponúk</w:t>
      </w:r>
      <w:r w:rsidR="00FC62A6">
        <w:rPr>
          <w:rFonts w:ascii="Corbel" w:hAnsi="Corbel"/>
          <w:sz w:val="18"/>
          <w:szCs w:val="18"/>
          <w:lang w:eastAsia="sk-SK"/>
        </w:rPr>
        <w:t xml:space="preserve"> (</w:t>
      </w:r>
      <w:r w:rsidR="00A94348">
        <w:rPr>
          <w:rFonts w:ascii="Corbel" w:hAnsi="Corbel"/>
          <w:sz w:val="18"/>
          <w:szCs w:val="18"/>
          <w:lang w:eastAsia="sk-SK"/>
        </w:rPr>
        <w:t xml:space="preserve">potrebné je </w:t>
      </w:r>
      <w:r w:rsidR="00FC62A6">
        <w:rPr>
          <w:rFonts w:ascii="Corbel" w:hAnsi="Corbel"/>
          <w:sz w:val="18"/>
          <w:szCs w:val="18"/>
          <w:lang w:eastAsia="sk-SK"/>
        </w:rPr>
        <w:t>vypl</w:t>
      </w:r>
      <w:r w:rsidR="00A94348">
        <w:rPr>
          <w:rFonts w:ascii="Corbel" w:hAnsi="Corbel"/>
          <w:sz w:val="18"/>
          <w:szCs w:val="18"/>
          <w:lang w:eastAsia="sk-SK"/>
        </w:rPr>
        <w:t>niť</w:t>
      </w:r>
      <w:r w:rsidR="00FC62A6">
        <w:rPr>
          <w:rFonts w:ascii="Corbel" w:hAnsi="Corbel"/>
          <w:sz w:val="18"/>
          <w:szCs w:val="18"/>
          <w:lang w:eastAsia="sk-SK"/>
        </w:rPr>
        <w:t xml:space="preserve"> </w:t>
      </w:r>
      <w:r w:rsidR="00FF50BB">
        <w:rPr>
          <w:rFonts w:ascii="Corbel" w:hAnsi="Corbel"/>
          <w:sz w:val="18"/>
          <w:szCs w:val="18"/>
          <w:lang w:eastAsia="sk-SK"/>
        </w:rPr>
        <w:t>tri</w:t>
      </w:r>
      <w:r w:rsidR="00FC62A6">
        <w:rPr>
          <w:rFonts w:ascii="Corbel" w:hAnsi="Corbel"/>
          <w:sz w:val="18"/>
          <w:szCs w:val="18"/>
          <w:lang w:eastAsia="sk-SK"/>
        </w:rPr>
        <w:t xml:space="preserve"> hárky)</w:t>
      </w:r>
    </w:p>
    <w:p w14:paraId="26E672CE" w14:textId="019001AE" w:rsidR="00697F3D" w:rsidRPr="00A15E71" w:rsidRDefault="7CA82271" w:rsidP="006C0F10">
      <w:pPr>
        <w:jc w:val="both"/>
        <w:rPr>
          <w:rFonts w:ascii="Corbel" w:hAnsi="Corbel"/>
          <w:sz w:val="18"/>
          <w:szCs w:val="18"/>
          <w:lang w:eastAsia="sk-SK"/>
        </w:rPr>
      </w:pPr>
      <w:r w:rsidRPr="00A15E71">
        <w:rPr>
          <w:rFonts w:ascii="Corbel" w:hAnsi="Corbel"/>
          <w:sz w:val="18"/>
          <w:szCs w:val="18"/>
          <w:lang w:eastAsia="sk-SK"/>
        </w:rPr>
        <w:t xml:space="preserve">Príloha č. </w:t>
      </w:r>
      <w:r w:rsidR="002A036E" w:rsidRPr="00A15E71">
        <w:rPr>
          <w:rFonts w:ascii="Corbel" w:hAnsi="Corbel"/>
          <w:sz w:val="18"/>
          <w:szCs w:val="18"/>
          <w:lang w:eastAsia="sk-SK"/>
        </w:rPr>
        <w:t>3</w:t>
      </w:r>
      <w:r w:rsidR="00D85CBF">
        <w:rPr>
          <w:rFonts w:ascii="Corbel" w:hAnsi="Corbel"/>
          <w:sz w:val="18"/>
          <w:szCs w:val="18"/>
          <w:lang w:eastAsia="sk-SK"/>
        </w:rPr>
        <w:t>a</w:t>
      </w:r>
      <w:r w:rsidRPr="00A15E71">
        <w:rPr>
          <w:rFonts w:ascii="Corbel" w:hAnsi="Corbel"/>
          <w:sz w:val="18"/>
          <w:szCs w:val="18"/>
          <w:lang w:eastAsia="sk-SK"/>
        </w:rPr>
        <w:t xml:space="preserve"> – Zmluva </w:t>
      </w:r>
      <w:r w:rsidR="2EC6AB31" w:rsidRPr="00A15E71">
        <w:rPr>
          <w:rFonts w:ascii="Corbel" w:hAnsi="Corbel"/>
          <w:sz w:val="18"/>
          <w:szCs w:val="18"/>
          <w:lang w:eastAsia="sk-SK"/>
        </w:rPr>
        <w:t xml:space="preserve">o </w:t>
      </w:r>
      <w:r w:rsidR="00DF65AD" w:rsidRPr="00A15E71">
        <w:rPr>
          <w:rFonts w:ascii="Corbel" w:hAnsi="Corbel"/>
          <w:sz w:val="18"/>
          <w:szCs w:val="18"/>
          <w:lang w:eastAsia="sk-SK"/>
        </w:rPr>
        <w:t>dielo</w:t>
      </w:r>
      <w:r w:rsidR="00081147" w:rsidRPr="00A15E71">
        <w:rPr>
          <w:rFonts w:ascii="Corbel" w:hAnsi="Corbel"/>
          <w:sz w:val="18"/>
          <w:szCs w:val="18"/>
          <w:lang w:eastAsia="sk-SK"/>
        </w:rPr>
        <w:t xml:space="preserve"> </w:t>
      </w:r>
    </w:p>
    <w:p w14:paraId="1745FFC6" w14:textId="0CC0653A" w:rsidR="00197B3D" w:rsidRDefault="00197B3D" w:rsidP="006C0F10">
      <w:pPr>
        <w:jc w:val="both"/>
        <w:rPr>
          <w:rFonts w:ascii="Corbel" w:hAnsi="Corbel"/>
          <w:sz w:val="18"/>
          <w:szCs w:val="18"/>
          <w:lang w:eastAsia="sk-SK"/>
        </w:rPr>
      </w:pPr>
      <w:r>
        <w:rPr>
          <w:rFonts w:ascii="Corbel" w:hAnsi="Corbel"/>
          <w:sz w:val="18"/>
          <w:szCs w:val="18"/>
          <w:lang w:eastAsia="sk-SK"/>
        </w:rPr>
        <w:t>Príloha č. 3</w:t>
      </w:r>
      <w:r w:rsidR="00D85CBF">
        <w:rPr>
          <w:rFonts w:ascii="Corbel" w:hAnsi="Corbel"/>
          <w:sz w:val="18"/>
          <w:szCs w:val="18"/>
          <w:lang w:eastAsia="sk-SK"/>
        </w:rPr>
        <w:t>b</w:t>
      </w:r>
      <w:r>
        <w:rPr>
          <w:rFonts w:ascii="Corbel" w:hAnsi="Corbel"/>
          <w:sz w:val="18"/>
          <w:szCs w:val="18"/>
          <w:lang w:eastAsia="sk-SK"/>
        </w:rPr>
        <w:t xml:space="preserve"> –</w:t>
      </w:r>
      <w:r w:rsidR="00293E2F">
        <w:rPr>
          <w:rFonts w:ascii="Corbel" w:hAnsi="Corbel"/>
          <w:sz w:val="18"/>
          <w:szCs w:val="18"/>
          <w:lang w:eastAsia="sk-SK"/>
        </w:rPr>
        <w:t xml:space="preserve"> </w:t>
      </w:r>
      <w:r w:rsidR="00002219">
        <w:rPr>
          <w:rFonts w:ascii="Corbel" w:hAnsi="Corbel"/>
          <w:sz w:val="18"/>
          <w:szCs w:val="18"/>
          <w:lang w:eastAsia="sk-SK"/>
        </w:rPr>
        <w:t>Zmluva o podpore prevádzky, údržbe a</w:t>
      </w:r>
      <w:r w:rsidR="00D71D83">
        <w:rPr>
          <w:rFonts w:ascii="Corbel" w:hAnsi="Corbel"/>
          <w:sz w:val="18"/>
          <w:szCs w:val="18"/>
          <w:lang w:eastAsia="sk-SK"/>
        </w:rPr>
        <w:t> rozvoji systému</w:t>
      </w:r>
      <w:r w:rsidR="00F52E35">
        <w:rPr>
          <w:rFonts w:ascii="Corbel" w:hAnsi="Corbel"/>
          <w:sz w:val="18"/>
          <w:szCs w:val="18"/>
          <w:lang w:eastAsia="sk-SK"/>
        </w:rPr>
        <w:t xml:space="preserve"> (</w:t>
      </w:r>
      <w:r w:rsidR="005E07DD">
        <w:rPr>
          <w:rFonts w:ascii="Corbel" w:hAnsi="Corbel"/>
          <w:sz w:val="18"/>
          <w:szCs w:val="18"/>
          <w:lang w:eastAsia="sk-SK"/>
        </w:rPr>
        <w:t>ďalej aj „</w:t>
      </w:r>
      <w:r w:rsidR="00F52E35">
        <w:rPr>
          <w:rFonts w:ascii="Corbel" w:hAnsi="Corbel"/>
          <w:sz w:val="18"/>
          <w:szCs w:val="18"/>
          <w:lang w:eastAsia="sk-SK"/>
        </w:rPr>
        <w:t>SLA</w:t>
      </w:r>
      <w:r w:rsidR="005E07DD">
        <w:rPr>
          <w:rFonts w:ascii="Corbel" w:hAnsi="Corbel"/>
          <w:sz w:val="18"/>
          <w:szCs w:val="18"/>
          <w:lang w:eastAsia="sk-SK"/>
        </w:rPr>
        <w:t>“</w:t>
      </w:r>
      <w:r w:rsidR="00F52E35">
        <w:rPr>
          <w:rFonts w:ascii="Corbel" w:hAnsi="Corbel"/>
          <w:sz w:val="18"/>
          <w:szCs w:val="18"/>
          <w:lang w:eastAsia="sk-SK"/>
        </w:rPr>
        <w:t>)</w:t>
      </w:r>
    </w:p>
    <w:p w14:paraId="19EBC6F1" w14:textId="0DB07B05" w:rsidR="00DD1581" w:rsidRPr="00A15E71" w:rsidRDefault="00DD1581" w:rsidP="006C0F10">
      <w:pPr>
        <w:jc w:val="both"/>
        <w:rPr>
          <w:rFonts w:ascii="Corbel" w:hAnsi="Corbel"/>
          <w:sz w:val="18"/>
          <w:szCs w:val="18"/>
          <w:lang w:eastAsia="sk-SK"/>
        </w:rPr>
      </w:pPr>
      <w:r>
        <w:rPr>
          <w:rFonts w:ascii="Corbel" w:hAnsi="Corbel"/>
          <w:sz w:val="18"/>
          <w:szCs w:val="18"/>
          <w:lang w:eastAsia="sk-SK"/>
        </w:rPr>
        <w:t>Príloha č. 3</w:t>
      </w:r>
      <w:r w:rsidR="00FF50BB">
        <w:rPr>
          <w:rFonts w:ascii="Corbel" w:hAnsi="Corbel"/>
          <w:sz w:val="18"/>
          <w:szCs w:val="18"/>
          <w:lang w:eastAsia="sk-SK"/>
        </w:rPr>
        <w:t>c</w:t>
      </w:r>
      <w:r>
        <w:rPr>
          <w:rFonts w:ascii="Corbel" w:hAnsi="Corbel"/>
          <w:sz w:val="18"/>
          <w:szCs w:val="18"/>
          <w:lang w:eastAsia="sk-SK"/>
        </w:rPr>
        <w:t xml:space="preserve">- </w:t>
      </w:r>
      <w:r w:rsidR="00AC43E9">
        <w:rPr>
          <w:rFonts w:ascii="Corbel" w:hAnsi="Corbel"/>
          <w:sz w:val="18"/>
          <w:szCs w:val="18"/>
          <w:lang w:eastAsia="sk-SK"/>
        </w:rPr>
        <w:t>Zmluva o spracúvaní osobných údajov</w:t>
      </w:r>
    </w:p>
    <w:p w14:paraId="2675F5B2" w14:textId="34508DF7" w:rsidR="007102FD" w:rsidRPr="00A15E71" w:rsidRDefault="003C015E" w:rsidP="006C0F10">
      <w:pPr>
        <w:jc w:val="both"/>
        <w:rPr>
          <w:rFonts w:ascii="Corbel" w:hAnsi="Corbel"/>
          <w:sz w:val="18"/>
          <w:szCs w:val="18"/>
          <w:lang w:eastAsia="sk-SK"/>
        </w:rPr>
      </w:pPr>
      <w:r w:rsidRPr="00A15E71">
        <w:rPr>
          <w:rFonts w:ascii="Corbel" w:hAnsi="Corbel"/>
          <w:sz w:val="18"/>
          <w:szCs w:val="18"/>
          <w:lang w:eastAsia="sk-SK"/>
        </w:rPr>
        <w:t xml:space="preserve">Príloha č. </w:t>
      </w:r>
      <w:r w:rsidR="002A036E" w:rsidRPr="00A15E71">
        <w:rPr>
          <w:rFonts w:ascii="Corbel" w:hAnsi="Corbel"/>
          <w:sz w:val="18"/>
          <w:szCs w:val="18"/>
          <w:lang w:eastAsia="sk-SK"/>
        </w:rPr>
        <w:t>4</w:t>
      </w:r>
      <w:r w:rsidRPr="00A15E71">
        <w:rPr>
          <w:rFonts w:ascii="Corbel" w:hAnsi="Corbel"/>
          <w:sz w:val="18"/>
          <w:szCs w:val="18"/>
          <w:lang w:eastAsia="sk-SK"/>
        </w:rPr>
        <w:t xml:space="preserve"> – </w:t>
      </w:r>
      <w:r w:rsidR="00FC62A6" w:rsidRPr="00A15E71">
        <w:rPr>
          <w:rFonts w:ascii="Corbel" w:hAnsi="Corbel"/>
          <w:sz w:val="18"/>
          <w:szCs w:val="18"/>
          <w:lang w:eastAsia="sk-SK"/>
        </w:rPr>
        <w:t>Č</w:t>
      </w:r>
      <w:r w:rsidR="0000124D">
        <w:rPr>
          <w:rFonts w:ascii="Corbel" w:hAnsi="Corbel"/>
          <w:sz w:val="18"/>
          <w:szCs w:val="18"/>
          <w:lang w:eastAsia="sk-SK"/>
        </w:rPr>
        <w:t>estné vyhlásenie</w:t>
      </w:r>
      <w:r w:rsidR="00FC62A6" w:rsidRPr="00A15E71">
        <w:rPr>
          <w:rFonts w:ascii="Corbel" w:hAnsi="Corbel"/>
          <w:sz w:val="18"/>
          <w:szCs w:val="18"/>
          <w:lang w:eastAsia="sk-SK"/>
        </w:rPr>
        <w:t xml:space="preserve"> skupiny dodávateľov</w:t>
      </w:r>
    </w:p>
    <w:p w14:paraId="57400FAB" w14:textId="2B4BC427" w:rsidR="00D24018" w:rsidRPr="00A15E71" w:rsidRDefault="00D24018" w:rsidP="006C0F10">
      <w:pPr>
        <w:jc w:val="both"/>
        <w:rPr>
          <w:rFonts w:ascii="Corbel" w:hAnsi="Corbel"/>
          <w:sz w:val="18"/>
          <w:szCs w:val="18"/>
          <w:lang w:eastAsia="sk-SK"/>
        </w:rPr>
      </w:pPr>
      <w:r w:rsidRPr="00A15E71">
        <w:rPr>
          <w:rFonts w:ascii="Corbel" w:hAnsi="Corbel"/>
          <w:sz w:val="18"/>
          <w:szCs w:val="18"/>
          <w:lang w:eastAsia="sk-SK"/>
        </w:rPr>
        <w:t xml:space="preserve">Príloha č. </w:t>
      </w:r>
      <w:r w:rsidR="0042284A" w:rsidRPr="00A15E71">
        <w:rPr>
          <w:rFonts w:ascii="Corbel" w:hAnsi="Corbel"/>
          <w:sz w:val="18"/>
          <w:szCs w:val="18"/>
          <w:lang w:eastAsia="sk-SK"/>
        </w:rPr>
        <w:t>5</w:t>
      </w:r>
      <w:r w:rsidRPr="00A15E71">
        <w:rPr>
          <w:rFonts w:ascii="Corbel" w:hAnsi="Corbel"/>
          <w:sz w:val="18"/>
          <w:szCs w:val="18"/>
          <w:lang w:eastAsia="sk-SK"/>
        </w:rPr>
        <w:t xml:space="preserve"> – </w:t>
      </w:r>
      <w:r w:rsidR="00FC62A6" w:rsidRPr="00A15E71">
        <w:rPr>
          <w:rFonts w:ascii="Corbel" w:hAnsi="Corbel"/>
          <w:sz w:val="18"/>
          <w:szCs w:val="18"/>
          <w:lang w:eastAsia="sk-SK"/>
        </w:rPr>
        <w:t>Čestné vyhlásenie uchádzača – len pre úspešného uchádzača</w:t>
      </w:r>
    </w:p>
    <w:p w14:paraId="75D65D2D" w14:textId="66F75369" w:rsidR="00EB53E4" w:rsidRPr="00A15E71" w:rsidRDefault="00EB53E4" w:rsidP="006C0F10">
      <w:pPr>
        <w:jc w:val="both"/>
        <w:rPr>
          <w:rFonts w:ascii="Corbel" w:hAnsi="Corbel"/>
          <w:sz w:val="18"/>
          <w:szCs w:val="18"/>
          <w:lang w:eastAsia="sk-SK"/>
        </w:rPr>
      </w:pPr>
      <w:r w:rsidRPr="00A15E71">
        <w:rPr>
          <w:rFonts w:ascii="Corbel" w:hAnsi="Corbel"/>
          <w:sz w:val="18"/>
          <w:szCs w:val="18"/>
          <w:lang w:eastAsia="sk-SK"/>
        </w:rPr>
        <w:t xml:space="preserve">Príloha č. </w:t>
      </w:r>
      <w:r w:rsidR="0042284A" w:rsidRPr="00A15E71">
        <w:rPr>
          <w:rFonts w:ascii="Corbel" w:hAnsi="Corbel"/>
          <w:sz w:val="18"/>
          <w:szCs w:val="18"/>
          <w:lang w:eastAsia="sk-SK"/>
        </w:rPr>
        <w:t>6</w:t>
      </w:r>
      <w:r w:rsidRPr="00A15E71">
        <w:rPr>
          <w:rFonts w:ascii="Corbel" w:hAnsi="Corbel"/>
          <w:sz w:val="18"/>
          <w:szCs w:val="18"/>
          <w:lang w:eastAsia="sk-SK"/>
        </w:rPr>
        <w:t xml:space="preserve"> –</w:t>
      </w:r>
      <w:r w:rsidR="00FC62A6" w:rsidRPr="00A15E71">
        <w:rPr>
          <w:rFonts w:ascii="Corbel" w:hAnsi="Corbel"/>
          <w:sz w:val="18"/>
          <w:szCs w:val="18"/>
          <w:lang w:eastAsia="sk-SK"/>
        </w:rPr>
        <w:t xml:space="preserve"> </w:t>
      </w:r>
      <w:r w:rsidR="00FC62A6">
        <w:rPr>
          <w:rFonts w:ascii="Corbel" w:hAnsi="Corbel"/>
          <w:sz w:val="18"/>
          <w:szCs w:val="18"/>
          <w:lang w:eastAsia="sk-SK"/>
        </w:rPr>
        <w:t>Čestné vyhlásenie k podmienke účasti osobného podstavenia</w:t>
      </w:r>
    </w:p>
    <w:p w14:paraId="08177759" w14:textId="05093B98" w:rsidR="00CC47B9" w:rsidRPr="00A15E71" w:rsidRDefault="00CC47B9" w:rsidP="006C0F10">
      <w:pPr>
        <w:jc w:val="both"/>
        <w:rPr>
          <w:rFonts w:ascii="Corbel" w:hAnsi="Corbel"/>
          <w:sz w:val="18"/>
          <w:szCs w:val="18"/>
          <w:lang w:eastAsia="sk-SK"/>
        </w:rPr>
      </w:pPr>
      <w:r>
        <w:rPr>
          <w:rFonts w:ascii="Corbel" w:hAnsi="Corbel"/>
          <w:sz w:val="18"/>
          <w:szCs w:val="18"/>
          <w:lang w:eastAsia="sk-SK"/>
        </w:rPr>
        <w:t>Príloha č. 7 – Metodika vyhodnocovania vzorky</w:t>
      </w:r>
    </w:p>
    <w:p w14:paraId="26CFFD6E" w14:textId="169422FA" w:rsidR="005838CD" w:rsidRPr="00A15E71" w:rsidRDefault="005838CD" w:rsidP="000B1CE6">
      <w:pPr>
        <w:jc w:val="both"/>
        <w:rPr>
          <w:rFonts w:ascii="Corbel" w:eastAsiaTheme="majorEastAsia" w:hAnsi="Corbel" w:cstheme="majorBidi"/>
          <w:spacing w:val="-10"/>
          <w:kern w:val="28"/>
          <w:sz w:val="18"/>
          <w:szCs w:val="18"/>
        </w:rPr>
      </w:pPr>
    </w:p>
    <w:p w14:paraId="6E275435" w14:textId="77777777" w:rsidR="00EB53E4" w:rsidRPr="00A15E71" w:rsidRDefault="00EB53E4" w:rsidP="006C0F10">
      <w:pPr>
        <w:tabs>
          <w:tab w:val="right" w:pos="9070"/>
        </w:tabs>
        <w:contextualSpacing/>
        <w:rPr>
          <w:rFonts w:ascii="Corbel" w:eastAsiaTheme="majorEastAsia" w:hAnsi="Corbel" w:cstheme="majorBidi"/>
          <w:spacing w:val="-10"/>
          <w:kern w:val="28"/>
          <w:sz w:val="18"/>
          <w:szCs w:val="18"/>
        </w:rPr>
      </w:pPr>
    </w:p>
    <w:bookmarkEnd w:id="71"/>
    <w:p w14:paraId="5B939B64" w14:textId="72FAEB53" w:rsidR="00354587" w:rsidRPr="00A15E71" w:rsidRDefault="00354587" w:rsidP="006C0F10">
      <w:pPr>
        <w:pStyle w:val="Default"/>
        <w:spacing w:after="240"/>
        <w:jc w:val="both"/>
        <w:rPr>
          <w:rFonts w:ascii="Corbel" w:hAnsi="Corbel" w:cs="Segoe UI"/>
          <w:sz w:val="18"/>
          <w:szCs w:val="18"/>
        </w:rPr>
      </w:pPr>
    </w:p>
    <w:p w14:paraId="1F22BFB2" w14:textId="1320E2EA" w:rsidR="00A53D19" w:rsidRPr="00A15E71" w:rsidRDefault="00A53D19" w:rsidP="006C0F10">
      <w:pPr>
        <w:pStyle w:val="Default"/>
        <w:spacing w:after="240"/>
        <w:jc w:val="both"/>
        <w:rPr>
          <w:rFonts w:ascii="Corbel" w:hAnsi="Corbel" w:cs="Segoe UI"/>
          <w:sz w:val="18"/>
          <w:szCs w:val="18"/>
        </w:rPr>
      </w:pPr>
    </w:p>
    <w:p w14:paraId="6FADD6EA" w14:textId="7B1AB9C7" w:rsidR="00A53D19" w:rsidRPr="00A15E71" w:rsidRDefault="00A53D19" w:rsidP="006C0F10">
      <w:pPr>
        <w:pStyle w:val="Default"/>
        <w:spacing w:after="240"/>
        <w:jc w:val="both"/>
        <w:rPr>
          <w:rFonts w:ascii="Corbel" w:hAnsi="Corbel" w:cs="Segoe UI"/>
          <w:sz w:val="18"/>
          <w:szCs w:val="18"/>
        </w:rPr>
      </w:pPr>
    </w:p>
    <w:p w14:paraId="401F276D" w14:textId="06385259" w:rsidR="00A53D19" w:rsidRPr="00A15E71" w:rsidRDefault="00A53D19" w:rsidP="006C0F10">
      <w:pPr>
        <w:pStyle w:val="Default"/>
        <w:spacing w:after="240"/>
        <w:jc w:val="both"/>
        <w:rPr>
          <w:rFonts w:ascii="Corbel" w:hAnsi="Corbel" w:cs="Segoe UI"/>
          <w:sz w:val="18"/>
          <w:szCs w:val="18"/>
        </w:rPr>
      </w:pPr>
    </w:p>
    <w:p w14:paraId="7673F085" w14:textId="31B621A0" w:rsidR="00A53D19" w:rsidRPr="00A15E71" w:rsidRDefault="00A53D19" w:rsidP="006C0F10">
      <w:pPr>
        <w:spacing w:after="240"/>
        <w:rPr>
          <w:rFonts w:ascii="Corbel" w:hAnsi="Corbel"/>
          <w:sz w:val="18"/>
          <w:szCs w:val="18"/>
        </w:rPr>
      </w:pPr>
    </w:p>
    <w:sectPr w:rsidR="00A53D19" w:rsidRPr="00A15E71" w:rsidSect="00464344">
      <w:footerReference w:type="default" r:id="rId28"/>
      <w:pgSz w:w="11906" w:h="16838"/>
      <w:pgMar w:top="1276"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98C97" w14:textId="77777777" w:rsidR="00954124" w:rsidRDefault="00954124" w:rsidP="00F372F1">
      <w:r>
        <w:separator/>
      </w:r>
    </w:p>
  </w:endnote>
  <w:endnote w:type="continuationSeparator" w:id="0">
    <w:p w14:paraId="4DBBF05E" w14:textId="77777777" w:rsidR="00954124" w:rsidRDefault="00954124" w:rsidP="00F372F1">
      <w:r>
        <w:continuationSeparator/>
      </w:r>
    </w:p>
  </w:endnote>
  <w:endnote w:type="continuationNotice" w:id="1">
    <w:p w14:paraId="4C3D9E32" w14:textId="77777777" w:rsidR="00954124" w:rsidRDefault="00954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 w:name="Arial-ItalicMT">
    <w:altName w:val="Arial"/>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Nudista">
    <w:altName w:val="Calibri"/>
    <w:panose1 w:val="00000000000000000000"/>
    <w:charset w:val="00"/>
    <w:family w:val="modern"/>
    <w:notTrueType/>
    <w:pitch w:val="variable"/>
    <w:sig w:usb0="A00000AF" w:usb1="5000006A" w:usb2="00000000" w:usb3="00000000" w:csb0="00000193" w:csb1="00000000"/>
  </w:font>
  <w:font w:name="Calibri-BoldItalic">
    <w:altName w:val="Calibri"/>
    <w:panose1 w:val="00000000000000000000"/>
    <w:charset w:val="00"/>
    <w:family w:val="roman"/>
    <w:notTrueType/>
    <w:pitch w:val="default"/>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60052" w14:textId="2D4A34C8" w:rsidR="00AA4791" w:rsidRDefault="00AA4791">
    <w:pPr>
      <w:pStyle w:val="Pta"/>
      <w:jc w:val="center"/>
    </w:pPr>
  </w:p>
  <w:p w14:paraId="42F717A4" w14:textId="77777777" w:rsidR="00AA4791" w:rsidRDefault="00AA479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21001" w14:textId="77777777" w:rsidR="00D91BAB" w:rsidRDefault="00D91BAB">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3ACDCF1" w14:textId="77777777" w:rsidR="00D91BAB" w:rsidRDefault="00D91BAB">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7428103"/>
      <w:docPartObj>
        <w:docPartGallery w:val="Page Numbers (Bottom of Page)"/>
        <w:docPartUnique/>
      </w:docPartObj>
    </w:sdtPr>
    <w:sdtEndPr/>
    <w:sdtContent>
      <w:p w14:paraId="56EB0457" w14:textId="094F6F77" w:rsidR="003C1BF2" w:rsidRDefault="003C1BF2">
        <w:pPr>
          <w:pStyle w:val="Pta"/>
          <w:jc w:val="right"/>
        </w:pPr>
        <w:r w:rsidRPr="00762124">
          <w:rPr>
            <w:sz w:val="18"/>
            <w:szCs w:val="18"/>
          </w:rPr>
          <w:fldChar w:fldCharType="begin"/>
        </w:r>
        <w:r w:rsidRPr="00762124">
          <w:rPr>
            <w:sz w:val="18"/>
            <w:szCs w:val="18"/>
          </w:rPr>
          <w:instrText>PAGE   \* MERGEFORMAT</w:instrText>
        </w:r>
        <w:r w:rsidRPr="00762124">
          <w:rPr>
            <w:sz w:val="18"/>
            <w:szCs w:val="18"/>
          </w:rPr>
          <w:fldChar w:fldCharType="separate"/>
        </w:r>
        <w:r w:rsidRPr="00762124">
          <w:rPr>
            <w:sz w:val="18"/>
            <w:szCs w:val="18"/>
          </w:rPr>
          <w:t>2</w:t>
        </w:r>
        <w:r w:rsidRPr="00762124">
          <w:rPr>
            <w:sz w:val="18"/>
            <w:szCs w:val="18"/>
          </w:rPr>
          <w:fldChar w:fldCharType="end"/>
        </w:r>
      </w:p>
    </w:sdtContent>
  </w:sdt>
  <w:p w14:paraId="16BF2F17" w14:textId="77777777" w:rsidR="00D91BAB" w:rsidRDefault="00D91BAB">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B972" w14:textId="77777777" w:rsidR="00D91BAB" w:rsidRPr="00EF793B" w:rsidRDefault="00D91BAB">
    <w:pPr>
      <w:pStyle w:val="Pta"/>
      <w:jc w:val="right"/>
      <w:rPr>
        <w:sz w:val="18"/>
        <w:szCs w:val="18"/>
      </w:rPr>
    </w:pPr>
  </w:p>
  <w:p w14:paraId="123C2408" w14:textId="77777777" w:rsidR="00D91BAB" w:rsidRPr="008F1282" w:rsidRDefault="00D91BAB">
    <w:pPr>
      <w:jc w:val="right"/>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78475"/>
      <w:docPartObj>
        <w:docPartGallery w:val="Page Numbers (Bottom of Page)"/>
        <w:docPartUnique/>
      </w:docPartObj>
    </w:sdtPr>
    <w:sdtEndPr/>
    <w:sdtContent>
      <w:p w14:paraId="58D33A7A" w14:textId="0BDF0623" w:rsidR="003C1BF2" w:rsidRDefault="003C1BF2">
        <w:pPr>
          <w:pStyle w:val="Pta"/>
          <w:jc w:val="right"/>
        </w:pPr>
        <w:r w:rsidRPr="00762124">
          <w:rPr>
            <w:sz w:val="18"/>
            <w:szCs w:val="18"/>
          </w:rPr>
          <w:fldChar w:fldCharType="begin"/>
        </w:r>
        <w:r w:rsidRPr="00762124">
          <w:rPr>
            <w:sz w:val="18"/>
            <w:szCs w:val="18"/>
          </w:rPr>
          <w:instrText>PAGE   \* MERGEFORMAT</w:instrText>
        </w:r>
        <w:r w:rsidRPr="00762124">
          <w:rPr>
            <w:sz w:val="18"/>
            <w:szCs w:val="18"/>
          </w:rPr>
          <w:fldChar w:fldCharType="separate"/>
        </w:r>
        <w:r w:rsidRPr="00762124">
          <w:rPr>
            <w:sz w:val="18"/>
            <w:szCs w:val="18"/>
          </w:rPr>
          <w:t>2</w:t>
        </w:r>
        <w:r w:rsidRPr="00762124">
          <w:rPr>
            <w:sz w:val="18"/>
            <w:szCs w:val="18"/>
          </w:rPr>
          <w:fldChar w:fldCharType="end"/>
        </w:r>
      </w:p>
    </w:sdtContent>
  </w:sdt>
  <w:p w14:paraId="342C676E" w14:textId="77777777" w:rsidR="00AA4791" w:rsidRDefault="00AA479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3D7F3" w14:textId="77777777" w:rsidR="00954124" w:rsidRDefault="00954124" w:rsidP="00F372F1">
      <w:r>
        <w:separator/>
      </w:r>
    </w:p>
  </w:footnote>
  <w:footnote w:type="continuationSeparator" w:id="0">
    <w:p w14:paraId="38187B67" w14:textId="77777777" w:rsidR="00954124" w:rsidRDefault="00954124" w:rsidP="00F372F1">
      <w:r>
        <w:continuationSeparator/>
      </w:r>
    </w:p>
  </w:footnote>
  <w:footnote w:type="continuationNotice" w:id="1">
    <w:p w14:paraId="0AA808BD" w14:textId="77777777" w:rsidR="00954124" w:rsidRDefault="00954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999"/>
      <w:gridCol w:w="3135"/>
      <w:gridCol w:w="2275"/>
      <w:gridCol w:w="3134"/>
    </w:tblGrid>
    <w:tr w:rsidR="00AA4791" w:rsidRPr="00DD70B2" w14:paraId="7E2D1585" w14:textId="77777777" w:rsidTr="00AA4791">
      <w:trPr>
        <w:trHeight w:val="428"/>
      </w:trPr>
      <w:tc>
        <w:tcPr>
          <w:tcW w:w="523" w:type="pct"/>
          <w:hideMark/>
        </w:tcPr>
        <w:p w14:paraId="3AD5B037" w14:textId="586FE555" w:rsidR="00AA4791" w:rsidRPr="00DD70B2" w:rsidRDefault="00AA4791" w:rsidP="00AA4791">
          <w:pPr>
            <w:tabs>
              <w:tab w:val="left" w:pos="1848"/>
            </w:tabs>
            <w:ind w:left="-142" w:right="-133"/>
            <w:rPr>
              <w:rFonts w:ascii="Corbel" w:hAnsi="Corbel" w:cs="Times New Roman"/>
              <w:color w:val="000000" w:themeColor="text1"/>
              <w:sz w:val="16"/>
              <w:szCs w:val="16"/>
              <w:lang w:eastAsia="en-US"/>
            </w:rPr>
          </w:pPr>
          <w:bookmarkStart w:id="0" w:name="_Hlk73710613"/>
          <w:bookmarkStart w:id="1" w:name="_Hlk73710614"/>
          <w:bookmarkStart w:id="2" w:name="_Hlk73710742"/>
          <w:bookmarkStart w:id="3" w:name="_Hlk73710743"/>
          <w:r w:rsidRPr="00DD70B2">
            <w:rPr>
              <w:rFonts w:ascii="Corbel" w:hAnsi="Corbel"/>
              <w:noProof/>
              <w:color w:val="000000" w:themeColor="text1"/>
              <w:sz w:val="16"/>
              <w:szCs w:val="16"/>
            </w:rPr>
            <w:drawing>
              <wp:inline distT="0" distB="0" distL="0" distR="0" wp14:anchorId="61DB72F3" wp14:editId="3F4BC275">
                <wp:extent cx="539750" cy="539750"/>
                <wp:effectExtent l="0" t="0" r="0" b="0"/>
                <wp:docPr id="382337484" name="Obrázok 38233748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2D602F3" w14:textId="77777777" w:rsidR="00AA4791" w:rsidRPr="00DD70B2" w:rsidRDefault="00AA4791" w:rsidP="00AA4791">
          <w:pPr>
            <w:spacing w:before="60" w:line="276" w:lineRule="auto"/>
            <w:ind w:left="3" w:right="283" w:hanging="3"/>
            <w:rPr>
              <w:rFonts w:ascii="Corbel" w:hAnsi="Corbel" w:cs="Segoe UI"/>
              <w:color w:val="000000" w:themeColor="text1"/>
              <w:sz w:val="16"/>
              <w:szCs w:val="16"/>
              <w:shd w:val="clear" w:color="auto" w:fill="FFFFFF"/>
            </w:rPr>
          </w:pPr>
          <w:r w:rsidRPr="00DD70B2">
            <w:rPr>
              <w:rFonts w:ascii="Corbel" w:hAnsi="Corbel" w:cs="Segoe UI"/>
              <w:color w:val="000000" w:themeColor="text1"/>
              <w:sz w:val="16"/>
              <w:szCs w:val="16"/>
              <w:shd w:val="clear" w:color="auto" w:fill="FFFFFF"/>
            </w:rPr>
            <w:t>Univerzita Komenského v Bratislave</w:t>
          </w:r>
          <w:r w:rsidRPr="00DD70B2">
            <w:rPr>
              <w:rFonts w:ascii="Corbel" w:hAnsi="Corbel" w:cs="Segoe UI"/>
              <w:color w:val="000000" w:themeColor="text1"/>
              <w:sz w:val="16"/>
              <w:szCs w:val="16"/>
              <w:shd w:val="clear" w:color="auto" w:fill="FFFFFF"/>
            </w:rPr>
            <w:br/>
          </w:r>
          <w:r w:rsidRPr="00DD70B2">
            <w:rPr>
              <w:rFonts w:ascii="Corbel" w:hAnsi="Corbel"/>
              <w:color w:val="000000" w:themeColor="text1"/>
              <w:sz w:val="16"/>
              <w:szCs w:val="16"/>
              <w:lang w:eastAsia="en-GB"/>
            </w:rPr>
            <w:t>Rektorát</w:t>
          </w:r>
        </w:p>
      </w:tc>
      <w:tc>
        <w:tcPr>
          <w:tcW w:w="1192" w:type="pct"/>
          <w:tcBorders>
            <w:top w:val="nil"/>
            <w:left w:val="single" w:sz="6" w:space="0" w:color="auto"/>
            <w:bottom w:val="nil"/>
            <w:right w:val="single" w:sz="6" w:space="0" w:color="auto"/>
          </w:tcBorders>
          <w:hideMark/>
        </w:tcPr>
        <w:p w14:paraId="573BFD5E" w14:textId="77777777" w:rsidR="00AA4791" w:rsidRPr="00DD70B2" w:rsidRDefault="00AA4791" w:rsidP="00AA4791">
          <w:pPr>
            <w:pStyle w:val="Hlavickaadresa"/>
            <w:rPr>
              <w:sz w:val="16"/>
              <w:szCs w:val="16"/>
            </w:rPr>
          </w:pPr>
          <w:r w:rsidRPr="00DD70B2">
            <w:rPr>
              <w:sz w:val="16"/>
              <w:szCs w:val="16"/>
            </w:rPr>
            <w:t>Šafárikovo námestie 6</w:t>
          </w:r>
          <w:r w:rsidRPr="00DD70B2">
            <w:rPr>
              <w:sz w:val="16"/>
              <w:szCs w:val="16"/>
            </w:rPr>
            <w:br/>
            <w:t>P. O. BOX 440</w:t>
          </w:r>
          <w:r w:rsidRPr="00DD70B2">
            <w:rPr>
              <w:sz w:val="16"/>
              <w:szCs w:val="16"/>
            </w:rPr>
            <w:br/>
            <w:t>814 99  Bratislava 1</w:t>
          </w:r>
        </w:p>
      </w:tc>
      <w:tc>
        <w:tcPr>
          <w:tcW w:w="1642" w:type="pct"/>
          <w:tcBorders>
            <w:top w:val="nil"/>
            <w:left w:val="single" w:sz="6" w:space="0" w:color="auto"/>
            <w:bottom w:val="nil"/>
            <w:right w:val="nil"/>
          </w:tcBorders>
          <w:hideMark/>
        </w:tcPr>
        <w:p w14:paraId="3373D7DD" w14:textId="7DB34DFC" w:rsidR="00AA4791" w:rsidRPr="00DD70B2" w:rsidRDefault="00914534" w:rsidP="00AA4791">
          <w:pPr>
            <w:pStyle w:val="HlavickaODD"/>
            <w:rPr>
              <w:b w:val="0"/>
              <w:bCs w:val="0"/>
              <w:sz w:val="16"/>
              <w:szCs w:val="16"/>
            </w:rPr>
          </w:pPr>
          <w:r w:rsidRPr="00DD70B2">
            <w:rPr>
              <w:b w:val="0"/>
              <w:bCs w:val="0"/>
              <w:sz w:val="16"/>
              <w:szCs w:val="16"/>
            </w:rPr>
            <w:t>Oddelenie centrálneho obstarávania zákaziek</w:t>
          </w:r>
        </w:p>
      </w:tc>
    </w:tr>
  </w:tbl>
  <w:p w14:paraId="1CA78024" w14:textId="77777777" w:rsidR="00AA4791" w:rsidRPr="00DD70B2" w:rsidRDefault="00AA4791" w:rsidP="00E31A9F">
    <w:pPr>
      <w:rPr>
        <w:sz w:val="16"/>
        <w:szCs w:val="16"/>
      </w:rPr>
    </w:pPr>
  </w:p>
  <w:bookmarkEnd w:id="0"/>
  <w:bookmarkEnd w:id="1"/>
  <w:bookmarkEnd w:id="2"/>
  <w:bookmarkEnd w:id="3"/>
  <w:p w14:paraId="14BEC00A" w14:textId="77777777" w:rsidR="00AA4791" w:rsidRPr="00DD70B2" w:rsidRDefault="00AA4791" w:rsidP="00327B3C">
    <w:pPr>
      <w:pStyle w:val="Hlavika"/>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03EDC" w14:textId="77777777" w:rsidR="00AA4791" w:rsidRPr="001324E5" w:rsidRDefault="00AA4791" w:rsidP="001324E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5EF17" w14:textId="77777777" w:rsidR="00D91BAB" w:rsidRDefault="00D91BAB">
    <w:pPr>
      <w:pStyle w:val="Hlavika"/>
    </w:pPr>
  </w:p>
  <w:p w14:paraId="2EA1FDB4" w14:textId="77777777" w:rsidR="00D91BAB" w:rsidRPr="00C24402" w:rsidRDefault="00D91BAB">
    <w:pPr>
      <w:pStyle w:val="Hlavika"/>
      <w:tabs>
        <w:tab w:val="left" w:pos="5220"/>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F533D" w14:textId="77777777" w:rsidR="00D91BAB" w:rsidRDefault="00D91BAB">
    <w:pPr>
      <w:pStyle w:val="Nzov"/>
      <w:spacing w:after="40" w:line="276" w:lineRule="auto"/>
    </w:pPr>
    <w:r>
      <w:t xml:space="preserve"> </w:t>
    </w:r>
  </w:p>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999"/>
      <w:gridCol w:w="3135"/>
      <w:gridCol w:w="2275"/>
      <w:gridCol w:w="3134"/>
    </w:tblGrid>
    <w:tr w:rsidR="00D91BAB" w14:paraId="47ABFAFD" w14:textId="77777777">
      <w:trPr>
        <w:trHeight w:val="428"/>
      </w:trPr>
      <w:tc>
        <w:tcPr>
          <w:tcW w:w="523" w:type="pct"/>
          <w:shd w:val="clear" w:color="auto" w:fill="auto"/>
        </w:tcPr>
        <w:p w14:paraId="77A93794" w14:textId="77777777" w:rsidR="00D91BAB" w:rsidRPr="00A84B5A" w:rsidRDefault="00D91BAB">
          <w:pPr>
            <w:tabs>
              <w:tab w:val="left" w:pos="1848"/>
            </w:tabs>
            <w:ind w:left="-142" w:right="-133"/>
            <w:rPr>
              <w:rFonts w:ascii="Corbel" w:hAnsi="Corbel"/>
              <w:color w:val="000000" w:themeColor="text1"/>
            </w:rPr>
          </w:pPr>
          <w:r w:rsidRPr="0035489D">
            <w:rPr>
              <w:rFonts w:ascii="Corbel" w:hAnsi="Corbel"/>
              <w:noProof/>
              <w:color w:val="000000" w:themeColor="text1"/>
              <w:lang w:eastAsia="sk-SK"/>
            </w:rPr>
            <w:drawing>
              <wp:inline distT="0" distB="0" distL="0" distR="0" wp14:anchorId="147CC33D" wp14:editId="115AC844">
                <wp:extent cx="540000" cy="540000"/>
                <wp:effectExtent l="0" t="0" r="6350" b="6350"/>
                <wp:docPr id="1879765964" name="Obrázok 187976596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tc>
      <w:tc>
        <w:tcPr>
          <w:tcW w:w="1642" w:type="pct"/>
          <w:tcBorders>
            <w:right w:val="single" w:sz="6" w:space="0" w:color="auto"/>
          </w:tcBorders>
          <w:shd w:val="clear" w:color="auto" w:fill="auto"/>
        </w:tcPr>
        <w:p w14:paraId="31C6229A" w14:textId="77777777" w:rsidR="00D91BAB" w:rsidRPr="0083444C" w:rsidRDefault="00D91BAB">
          <w:pPr>
            <w:spacing w:before="60" w:line="276" w:lineRule="auto"/>
            <w:ind w:left="3" w:right="283" w:hanging="3"/>
            <w:rPr>
              <w:rFonts w:ascii="Corbel" w:hAnsi="Corbel" w:cs="Segoe UI"/>
              <w:color w:val="000000" w:themeColor="text1"/>
              <w:sz w:val="18"/>
              <w:szCs w:val="18"/>
              <w:shd w:val="clear" w:color="auto" w:fill="FFFFFF"/>
            </w:rPr>
          </w:pPr>
          <w:r w:rsidRPr="006C7C57">
            <w:rPr>
              <w:rFonts w:ascii="Corbel" w:hAnsi="Corbel" w:cs="Segoe UI"/>
              <w:color w:val="000000" w:themeColor="text1"/>
              <w:sz w:val="18"/>
              <w:szCs w:val="18"/>
              <w:shd w:val="clear" w:color="auto" w:fill="FFFFFF"/>
            </w:rPr>
            <w:t>Univerzita Komenského v</w:t>
          </w:r>
          <w:r>
            <w:rPr>
              <w:rFonts w:ascii="Corbel" w:hAnsi="Corbel" w:cs="Segoe UI"/>
              <w:color w:val="000000" w:themeColor="text1"/>
              <w:sz w:val="18"/>
              <w:szCs w:val="18"/>
              <w:shd w:val="clear" w:color="auto" w:fill="FFFFFF"/>
            </w:rPr>
            <w:t> </w:t>
          </w:r>
          <w:r w:rsidRPr="006C7C57">
            <w:rPr>
              <w:rFonts w:ascii="Corbel" w:hAnsi="Corbel" w:cs="Segoe UI"/>
              <w:color w:val="000000" w:themeColor="text1"/>
              <w:sz w:val="18"/>
              <w:szCs w:val="18"/>
              <w:shd w:val="clear" w:color="auto" w:fill="FFFFFF"/>
            </w:rPr>
            <w:t>Bratislave</w:t>
          </w:r>
          <w:r>
            <w:rPr>
              <w:rFonts w:ascii="Corbel" w:hAnsi="Corbel" w:cs="Segoe UI"/>
              <w:color w:val="000000" w:themeColor="text1"/>
              <w:sz w:val="18"/>
              <w:szCs w:val="18"/>
              <w:shd w:val="clear" w:color="auto" w:fill="FFFFFF"/>
            </w:rPr>
            <w:br/>
          </w:r>
          <w:r w:rsidRPr="00C15890">
            <w:rPr>
              <w:rFonts w:ascii="Corbel" w:hAnsi="Corbel"/>
              <w:color w:val="000000" w:themeColor="text1"/>
              <w:sz w:val="18"/>
              <w:szCs w:val="18"/>
              <w:lang w:eastAsia="en-GB"/>
            </w:rPr>
            <w:t>Rektorát</w:t>
          </w:r>
        </w:p>
      </w:tc>
      <w:tc>
        <w:tcPr>
          <w:tcW w:w="1192" w:type="pct"/>
          <w:tcBorders>
            <w:left w:val="single" w:sz="6" w:space="0" w:color="auto"/>
            <w:right w:val="single" w:sz="6" w:space="0" w:color="auto"/>
          </w:tcBorders>
        </w:tcPr>
        <w:p w14:paraId="192A2EE9" w14:textId="77777777" w:rsidR="00D91BAB" w:rsidRPr="009C3CBA" w:rsidRDefault="00D91BAB">
          <w:pPr>
            <w:pStyle w:val="Hlavickaadresa"/>
          </w:pPr>
          <w:r w:rsidRPr="00C15890">
            <w:t>Šafárikovo námestie 6</w:t>
          </w:r>
          <w:r w:rsidRPr="00C15890">
            <w:br/>
            <w:t>P. O. BOX 440</w:t>
          </w:r>
          <w:r w:rsidRPr="00C15890">
            <w:br/>
            <w:t>814 99  Bratislava 1</w:t>
          </w:r>
        </w:p>
      </w:tc>
      <w:tc>
        <w:tcPr>
          <w:tcW w:w="1642" w:type="pct"/>
          <w:tcBorders>
            <w:left w:val="single" w:sz="6" w:space="0" w:color="auto"/>
          </w:tcBorders>
        </w:tcPr>
        <w:p w14:paraId="025666A2" w14:textId="77777777" w:rsidR="00D91BAB" w:rsidRPr="001A2E90" w:rsidRDefault="00D91BAB">
          <w:pPr>
            <w:pStyle w:val="HlavickaODD"/>
          </w:pPr>
          <w:r w:rsidRPr="00EE248C">
            <w:t>Oddelenie centrálneho obstarávania zákaziek</w:t>
          </w:r>
        </w:p>
      </w:tc>
    </w:tr>
  </w:tbl>
  <w:p w14:paraId="2BC8A736" w14:textId="77777777" w:rsidR="00D91BAB" w:rsidRPr="00C515E2" w:rsidRDefault="00D91BAB">
    <w:pPr>
      <w:pStyle w:val="Nzov"/>
      <w:spacing w:after="40"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7251A"/>
    <w:multiLevelType w:val="multilevel"/>
    <w:tmpl w:val="170A2BFA"/>
    <w:lvl w:ilvl="0">
      <w:start w:val="2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A91321"/>
    <w:multiLevelType w:val="hybridMultilevel"/>
    <w:tmpl w:val="02D063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C80D7B"/>
    <w:multiLevelType w:val="hybridMultilevel"/>
    <w:tmpl w:val="9A10F4F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 w15:restartNumberingAfterBreak="0">
    <w:nsid w:val="03910F8D"/>
    <w:multiLevelType w:val="multilevel"/>
    <w:tmpl w:val="A482786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E87146"/>
    <w:multiLevelType w:val="hybridMultilevel"/>
    <w:tmpl w:val="9BF47874"/>
    <w:styleLink w:val="Importovantl7"/>
    <w:lvl w:ilvl="0" w:tplc="7346D31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F760BDA">
      <w:start w:val="1"/>
      <w:numFmt w:val="decimal"/>
      <w:lvlText w:val="%2."/>
      <w:lvlJc w:val="left"/>
      <w:pPr>
        <w:tabs>
          <w:tab w:val="left" w:pos="360"/>
        </w:tabs>
        <w:ind w:left="690" w:hanging="330"/>
      </w:pPr>
      <w:rPr>
        <w:rFonts w:hAnsi="Arial Unicode MS"/>
        <w:caps w:val="0"/>
        <w:smallCaps w:val="0"/>
        <w:strike w:val="0"/>
        <w:dstrike w:val="0"/>
        <w:color w:val="000000"/>
        <w:spacing w:val="0"/>
        <w:w w:val="100"/>
        <w:kern w:val="0"/>
        <w:position w:val="0"/>
        <w:highlight w:val="none"/>
        <w:vertAlign w:val="baseline"/>
      </w:rPr>
    </w:lvl>
    <w:lvl w:ilvl="2" w:tplc="0E5C26E6">
      <w:start w:val="1"/>
      <w:numFmt w:val="decimal"/>
      <w:lvlText w:val="%3."/>
      <w:lvlJc w:val="left"/>
      <w:pPr>
        <w:tabs>
          <w:tab w:val="left" w:pos="360"/>
        </w:tabs>
        <w:ind w:left="1050" w:hanging="330"/>
      </w:pPr>
      <w:rPr>
        <w:rFonts w:hAnsi="Arial Unicode MS"/>
        <w:caps w:val="0"/>
        <w:smallCaps w:val="0"/>
        <w:strike w:val="0"/>
        <w:dstrike w:val="0"/>
        <w:color w:val="000000"/>
        <w:spacing w:val="0"/>
        <w:w w:val="100"/>
        <w:kern w:val="0"/>
        <w:position w:val="0"/>
        <w:highlight w:val="none"/>
        <w:vertAlign w:val="baseline"/>
      </w:rPr>
    </w:lvl>
    <w:lvl w:ilvl="3" w:tplc="BF0CEA6C">
      <w:start w:val="1"/>
      <w:numFmt w:val="decimal"/>
      <w:lvlText w:val="%4."/>
      <w:lvlJc w:val="left"/>
      <w:pPr>
        <w:tabs>
          <w:tab w:val="left" w:pos="360"/>
        </w:tabs>
        <w:ind w:left="1410" w:hanging="330"/>
      </w:pPr>
      <w:rPr>
        <w:rFonts w:hAnsi="Arial Unicode MS"/>
        <w:caps w:val="0"/>
        <w:smallCaps w:val="0"/>
        <w:strike w:val="0"/>
        <w:dstrike w:val="0"/>
        <w:color w:val="000000"/>
        <w:spacing w:val="0"/>
        <w:w w:val="100"/>
        <w:kern w:val="0"/>
        <w:position w:val="0"/>
        <w:highlight w:val="none"/>
        <w:vertAlign w:val="baseline"/>
      </w:rPr>
    </w:lvl>
    <w:lvl w:ilvl="4" w:tplc="B8BED8FE">
      <w:start w:val="1"/>
      <w:numFmt w:val="decimal"/>
      <w:lvlText w:val="%5."/>
      <w:lvlJc w:val="left"/>
      <w:pPr>
        <w:tabs>
          <w:tab w:val="left" w:pos="360"/>
        </w:tabs>
        <w:ind w:left="1770" w:hanging="330"/>
      </w:pPr>
      <w:rPr>
        <w:rFonts w:hAnsi="Arial Unicode MS"/>
        <w:caps w:val="0"/>
        <w:smallCaps w:val="0"/>
        <w:strike w:val="0"/>
        <w:dstrike w:val="0"/>
        <w:color w:val="000000"/>
        <w:spacing w:val="0"/>
        <w:w w:val="100"/>
        <w:kern w:val="0"/>
        <w:position w:val="0"/>
        <w:highlight w:val="none"/>
        <w:vertAlign w:val="baseline"/>
      </w:rPr>
    </w:lvl>
    <w:lvl w:ilvl="5" w:tplc="33688E5A">
      <w:start w:val="1"/>
      <w:numFmt w:val="decimal"/>
      <w:lvlText w:val="%6."/>
      <w:lvlJc w:val="left"/>
      <w:pPr>
        <w:tabs>
          <w:tab w:val="left" w:pos="360"/>
        </w:tabs>
        <w:ind w:left="2130" w:hanging="330"/>
      </w:pPr>
      <w:rPr>
        <w:rFonts w:hAnsi="Arial Unicode MS"/>
        <w:caps w:val="0"/>
        <w:smallCaps w:val="0"/>
        <w:strike w:val="0"/>
        <w:dstrike w:val="0"/>
        <w:color w:val="000000"/>
        <w:spacing w:val="0"/>
        <w:w w:val="100"/>
        <w:kern w:val="0"/>
        <w:position w:val="0"/>
        <w:highlight w:val="none"/>
        <w:vertAlign w:val="baseline"/>
      </w:rPr>
    </w:lvl>
    <w:lvl w:ilvl="6" w:tplc="94CE0902">
      <w:start w:val="1"/>
      <w:numFmt w:val="decimal"/>
      <w:lvlText w:val="%7."/>
      <w:lvlJc w:val="left"/>
      <w:pPr>
        <w:tabs>
          <w:tab w:val="left" w:pos="360"/>
        </w:tabs>
        <w:ind w:left="2490" w:hanging="330"/>
      </w:pPr>
      <w:rPr>
        <w:rFonts w:hAnsi="Arial Unicode MS"/>
        <w:caps w:val="0"/>
        <w:smallCaps w:val="0"/>
        <w:strike w:val="0"/>
        <w:dstrike w:val="0"/>
        <w:color w:val="000000"/>
        <w:spacing w:val="0"/>
        <w:w w:val="100"/>
        <w:kern w:val="0"/>
        <w:position w:val="0"/>
        <w:highlight w:val="none"/>
        <w:vertAlign w:val="baseline"/>
      </w:rPr>
    </w:lvl>
    <w:lvl w:ilvl="7" w:tplc="108E81AC">
      <w:start w:val="1"/>
      <w:numFmt w:val="decimal"/>
      <w:lvlText w:val="%8."/>
      <w:lvlJc w:val="left"/>
      <w:pPr>
        <w:tabs>
          <w:tab w:val="left" w:pos="360"/>
        </w:tabs>
        <w:ind w:left="2850" w:hanging="330"/>
      </w:pPr>
      <w:rPr>
        <w:rFonts w:hAnsi="Arial Unicode MS"/>
        <w:caps w:val="0"/>
        <w:smallCaps w:val="0"/>
        <w:strike w:val="0"/>
        <w:dstrike w:val="0"/>
        <w:color w:val="000000"/>
        <w:spacing w:val="0"/>
        <w:w w:val="100"/>
        <w:kern w:val="0"/>
        <w:position w:val="0"/>
        <w:highlight w:val="none"/>
        <w:vertAlign w:val="baseline"/>
      </w:rPr>
    </w:lvl>
    <w:lvl w:ilvl="8" w:tplc="0218A9B6">
      <w:start w:val="1"/>
      <w:numFmt w:val="decimal"/>
      <w:lvlText w:val="%9."/>
      <w:lvlJc w:val="left"/>
      <w:pPr>
        <w:tabs>
          <w:tab w:val="left" w:pos="360"/>
        </w:tabs>
        <w:ind w:left="3210" w:hanging="33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E46034"/>
    <w:multiLevelType w:val="multilevel"/>
    <w:tmpl w:val="269813C0"/>
    <w:styleLink w:val="tl4"/>
    <w:lvl w:ilvl="0">
      <w:start w:val="1"/>
      <w:numFmt w:val="none"/>
      <w:lvlText w:val="7"/>
      <w:lvlJc w:val="left"/>
      <w:pPr>
        <w:tabs>
          <w:tab w:val="num" w:pos="360"/>
        </w:tabs>
        <w:ind w:left="360" w:hanging="360"/>
      </w:pPr>
      <w:rPr>
        <w:rFonts w:hint="default"/>
      </w:rPr>
    </w:lvl>
    <w:lvl w:ilvl="1">
      <w:start w:val="1"/>
      <w:numFmt w:val="decimal"/>
      <w:lvlText w:val="8.%2"/>
      <w:lvlJc w:val="left"/>
      <w:pPr>
        <w:tabs>
          <w:tab w:val="num" w:pos="712"/>
        </w:tabs>
        <w:ind w:left="712" w:hanging="360"/>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 w15:restartNumberingAfterBreak="0">
    <w:nsid w:val="0B8469D3"/>
    <w:multiLevelType w:val="hybridMultilevel"/>
    <w:tmpl w:val="14A443FA"/>
    <w:lvl w:ilvl="0" w:tplc="E7B24D72">
      <w:start w:val="1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8C5E8F"/>
    <w:multiLevelType w:val="multilevel"/>
    <w:tmpl w:val="C86EBB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17449E"/>
    <w:multiLevelType w:val="multilevel"/>
    <w:tmpl w:val="6C0A47E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9D4380"/>
    <w:multiLevelType w:val="multilevel"/>
    <w:tmpl w:val="AA8AFE16"/>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D35AC8"/>
    <w:multiLevelType w:val="hybridMultilevel"/>
    <w:tmpl w:val="98E64B1A"/>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1" w15:restartNumberingAfterBreak="0">
    <w:nsid w:val="1F703653"/>
    <w:multiLevelType w:val="hybridMultilevel"/>
    <w:tmpl w:val="A8927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1BE20CB"/>
    <w:multiLevelType w:val="multilevel"/>
    <w:tmpl w:val="673AB28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27F0E7D"/>
    <w:multiLevelType w:val="multilevel"/>
    <w:tmpl w:val="F33AA29C"/>
    <w:styleLink w:val="tl2"/>
    <w:lvl w:ilvl="0">
      <w:start w:val="1"/>
      <w:numFmt w:val="none"/>
      <w:lvlText w:val="7"/>
      <w:lvlJc w:val="left"/>
      <w:pPr>
        <w:tabs>
          <w:tab w:val="num" w:pos="360"/>
        </w:tabs>
        <w:ind w:left="360" w:hanging="360"/>
      </w:pPr>
      <w:rPr>
        <w:rFonts w:hint="default"/>
      </w:rPr>
    </w:lvl>
    <w:lvl w:ilvl="1">
      <w:start w:val="1"/>
      <w:numFmt w:val="decimal"/>
      <w:lvlText w:val="9.%2"/>
      <w:lvlJc w:val="left"/>
      <w:pPr>
        <w:tabs>
          <w:tab w:val="num" w:pos="712"/>
        </w:tabs>
        <w:ind w:left="712" w:hanging="360"/>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4" w15:restartNumberingAfterBreak="0">
    <w:nsid w:val="23FC40D7"/>
    <w:multiLevelType w:val="hybridMultilevel"/>
    <w:tmpl w:val="52E0BBC4"/>
    <w:lvl w:ilvl="0" w:tplc="041B0005">
      <w:start w:val="1"/>
      <w:numFmt w:val="bullet"/>
      <w:lvlText w:val=""/>
      <w:lvlJc w:val="left"/>
      <w:pPr>
        <w:ind w:left="984" w:hanging="360"/>
      </w:pPr>
      <w:rPr>
        <w:rFonts w:ascii="Wingdings" w:hAnsi="Wingdings" w:hint="default"/>
      </w:rPr>
    </w:lvl>
    <w:lvl w:ilvl="1" w:tplc="041B0003" w:tentative="1">
      <w:start w:val="1"/>
      <w:numFmt w:val="bullet"/>
      <w:lvlText w:val="o"/>
      <w:lvlJc w:val="left"/>
      <w:pPr>
        <w:ind w:left="1704" w:hanging="360"/>
      </w:pPr>
      <w:rPr>
        <w:rFonts w:ascii="Courier New" w:hAnsi="Courier New" w:cs="Courier New" w:hint="default"/>
      </w:rPr>
    </w:lvl>
    <w:lvl w:ilvl="2" w:tplc="041B0005" w:tentative="1">
      <w:start w:val="1"/>
      <w:numFmt w:val="bullet"/>
      <w:lvlText w:val=""/>
      <w:lvlJc w:val="left"/>
      <w:pPr>
        <w:ind w:left="2424" w:hanging="360"/>
      </w:pPr>
      <w:rPr>
        <w:rFonts w:ascii="Wingdings" w:hAnsi="Wingdings" w:hint="default"/>
      </w:rPr>
    </w:lvl>
    <w:lvl w:ilvl="3" w:tplc="041B0001" w:tentative="1">
      <w:start w:val="1"/>
      <w:numFmt w:val="bullet"/>
      <w:lvlText w:val=""/>
      <w:lvlJc w:val="left"/>
      <w:pPr>
        <w:ind w:left="3144" w:hanging="360"/>
      </w:pPr>
      <w:rPr>
        <w:rFonts w:ascii="Symbol" w:hAnsi="Symbol" w:hint="default"/>
      </w:rPr>
    </w:lvl>
    <w:lvl w:ilvl="4" w:tplc="041B0003" w:tentative="1">
      <w:start w:val="1"/>
      <w:numFmt w:val="bullet"/>
      <w:lvlText w:val="o"/>
      <w:lvlJc w:val="left"/>
      <w:pPr>
        <w:ind w:left="3864" w:hanging="360"/>
      </w:pPr>
      <w:rPr>
        <w:rFonts w:ascii="Courier New" w:hAnsi="Courier New" w:cs="Courier New" w:hint="default"/>
      </w:rPr>
    </w:lvl>
    <w:lvl w:ilvl="5" w:tplc="041B0005" w:tentative="1">
      <w:start w:val="1"/>
      <w:numFmt w:val="bullet"/>
      <w:lvlText w:val=""/>
      <w:lvlJc w:val="left"/>
      <w:pPr>
        <w:ind w:left="4584" w:hanging="360"/>
      </w:pPr>
      <w:rPr>
        <w:rFonts w:ascii="Wingdings" w:hAnsi="Wingdings" w:hint="default"/>
      </w:rPr>
    </w:lvl>
    <w:lvl w:ilvl="6" w:tplc="041B0001" w:tentative="1">
      <w:start w:val="1"/>
      <w:numFmt w:val="bullet"/>
      <w:lvlText w:val=""/>
      <w:lvlJc w:val="left"/>
      <w:pPr>
        <w:ind w:left="5304" w:hanging="360"/>
      </w:pPr>
      <w:rPr>
        <w:rFonts w:ascii="Symbol" w:hAnsi="Symbol" w:hint="default"/>
      </w:rPr>
    </w:lvl>
    <w:lvl w:ilvl="7" w:tplc="041B0003" w:tentative="1">
      <w:start w:val="1"/>
      <w:numFmt w:val="bullet"/>
      <w:lvlText w:val="o"/>
      <w:lvlJc w:val="left"/>
      <w:pPr>
        <w:ind w:left="6024" w:hanging="360"/>
      </w:pPr>
      <w:rPr>
        <w:rFonts w:ascii="Courier New" w:hAnsi="Courier New" w:cs="Courier New" w:hint="default"/>
      </w:rPr>
    </w:lvl>
    <w:lvl w:ilvl="8" w:tplc="041B0005" w:tentative="1">
      <w:start w:val="1"/>
      <w:numFmt w:val="bullet"/>
      <w:lvlText w:val=""/>
      <w:lvlJc w:val="left"/>
      <w:pPr>
        <w:ind w:left="6744" w:hanging="360"/>
      </w:pPr>
      <w:rPr>
        <w:rFonts w:ascii="Wingdings" w:hAnsi="Wingdings" w:hint="default"/>
      </w:rPr>
    </w:lvl>
  </w:abstractNum>
  <w:abstractNum w:abstractNumId="15" w15:restartNumberingAfterBreak="0">
    <w:nsid w:val="2854500C"/>
    <w:multiLevelType w:val="multilevel"/>
    <w:tmpl w:val="12908768"/>
    <w:styleLink w:val="tl3"/>
    <w:lvl w:ilvl="0">
      <w:start w:val="1"/>
      <w:numFmt w:val="none"/>
      <w:lvlText w:val="7"/>
      <w:lvlJc w:val="left"/>
      <w:pPr>
        <w:tabs>
          <w:tab w:val="num" w:pos="360"/>
        </w:tabs>
        <w:ind w:left="360" w:hanging="360"/>
      </w:pPr>
      <w:rPr>
        <w:rFonts w:hint="default"/>
      </w:rPr>
    </w:lvl>
    <w:lvl w:ilvl="1">
      <w:start w:val="1"/>
      <w:numFmt w:val="decimal"/>
      <w:lvlText w:val="8.%2"/>
      <w:lvlJc w:val="left"/>
      <w:pPr>
        <w:tabs>
          <w:tab w:val="num" w:pos="712"/>
        </w:tabs>
        <w:ind w:left="712" w:hanging="360"/>
      </w:pPr>
      <w:rPr>
        <w:rFonts w:hint="default"/>
      </w:rPr>
    </w:lvl>
    <w:lvl w:ilvl="2">
      <w:start w:val="1"/>
      <w:numFmt w:val="decimal"/>
      <w:lvlText w:val="%1.%2.%3"/>
      <w:lvlJc w:val="left"/>
      <w:pPr>
        <w:tabs>
          <w:tab w:val="num" w:pos="1424"/>
        </w:tabs>
        <w:ind w:left="1424" w:hanging="720"/>
      </w:pPr>
      <w:rPr>
        <w:rFonts w:hint="default"/>
      </w:rPr>
    </w:lvl>
    <w:lvl w:ilvl="3">
      <w:start w:val="1"/>
      <w:numFmt w:val="decimal"/>
      <w:lvlText w:val="%1.%2.%3.%4"/>
      <w:lvlJc w:val="left"/>
      <w:pPr>
        <w:tabs>
          <w:tab w:val="num" w:pos="1776"/>
        </w:tabs>
        <w:ind w:left="1776" w:hanging="720"/>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16" w15:restartNumberingAfterBreak="0">
    <w:nsid w:val="2B6A431F"/>
    <w:multiLevelType w:val="multilevel"/>
    <w:tmpl w:val="A498C9E6"/>
    <w:lvl w:ilvl="0">
      <w:start w:val="1"/>
      <w:numFmt w:val="bullet"/>
      <w:pStyle w:val="Odrky"/>
      <w:lvlText w:val=""/>
      <w:lvlJc w:val="left"/>
      <w:pPr>
        <w:ind w:left="454" w:hanging="227"/>
      </w:pPr>
      <w:rPr>
        <w:rFonts w:ascii="Symbol" w:hAnsi="Symbol" w:hint="default"/>
        <w:color w:val="auto"/>
        <w:u w:color="FFC000"/>
      </w:rPr>
    </w:lvl>
    <w:lvl w:ilvl="1">
      <w:start w:val="1"/>
      <w:numFmt w:val="bullet"/>
      <w:lvlText w:val="o"/>
      <w:lvlJc w:val="left"/>
      <w:pPr>
        <w:ind w:left="908" w:hanging="227"/>
      </w:pPr>
      <w:rPr>
        <w:rFonts w:ascii="Courier New" w:hAnsi="Courier New" w:cs="Courier New" w:hint="default"/>
        <w:color w:val="auto"/>
      </w:rPr>
    </w:lvl>
    <w:lvl w:ilvl="2">
      <w:start w:val="1"/>
      <w:numFmt w:val="bullet"/>
      <w:lvlText w:val=""/>
      <w:lvlJc w:val="left"/>
      <w:pPr>
        <w:ind w:left="1362" w:hanging="227"/>
      </w:pPr>
      <w:rPr>
        <w:rFonts w:ascii="Symbol" w:hAnsi="Symbol" w:hint="default"/>
        <w:color w:val="auto"/>
      </w:rPr>
    </w:lvl>
    <w:lvl w:ilvl="3">
      <w:start w:val="1"/>
      <w:numFmt w:val="bullet"/>
      <w:lvlText w:val="o"/>
      <w:lvlJc w:val="left"/>
      <w:pPr>
        <w:ind w:left="1816" w:hanging="227"/>
      </w:pPr>
      <w:rPr>
        <w:rFonts w:ascii="Courier New" w:hAnsi="Courier New" w:hint="default"/>
        <w:color w:val="auto"/>
      </w:rPr>
    </w:lvl>
    <w:lvl w:ilvl="4">
      <w:start w:val="1"/>
      <w:numFmt w:val="bullet"/>
      <w:lvlText w:val=""/>
      <w:lvlJc w:val="left"/>
      <w:pPr>
        <w:ind w:left="2270" w:hanging="227"/>
      </w:pPr>
      <w:rPr>
        <w:rFonts w:ascii="Symbol" w:hAnsi="Symbol" w:cs="Courier New" w:hint="default"/>
        <w:color w:val="auto"/>
      </w:rPr>
    </w:lvl>
    <w:lvl w:ilvl="5">
      <w:start w:val="1"/>
      <w:numFmt w:val="bullet"/>
      <w:lvlText w:val="o"/>
      <w:lvlJc w:val="left"/>
      <w:pPr>
        <w:ind w:left="2724" w:hanging="227"/>
      </w:pPr>
      <w:rPr>
        <w:rFonts w:ascii="Courier New" w:hAnsi="Courier New" w:hint="default"/>
        <w:color w:val="auto"/>
      </w:rPr>
    </w:lvl>
    <w:lvl w:ilvl="6">
      <w:start w:val="1"/>
      <w:numFmt w:val="bullet"/>
      <w:lvlText w:val=""/>
      <w:lvlJc w:val="left"/>
      <w:pPr>
        <w:ind w:left="3178" w:hanging="227"/>
      </w:pPr>
      <w:rPr>
        <w:rFonts w:ascii="Symbol" w:hAnsi="Symbol" w:hint="default"/>
        <w:color w:val="auto"/>
      </w:rPr>
    </w:lvl>
    <w:lvl w:ilvl="7">
      <w:start w:val="1"/>
      <w:numFmt w:val="bullet"/>
      <w:lvlText w:val="o"/>
      <w:lvlJc w:val="left"/>
      <w:pPr>
        <w:ind w:left="3632" w:hanging="227"/>
      </w:pPr>
      <w:rPr>
        <w:rFonts w:ascii="Courier New" w:hAnsi="Courier New" w:cs="Courier New" w:hint="default"/>
      </w:rPr>
    </w:lvl>
    <w:lvl w:ilvl="8">
      <w:start w:val="1"/>
      <w:numFmt w:val="bullet"/>
      <w:lvlText w:val=""/>
      <w:lvlJc w:val="left"/>
      <w:pPr>
        <w:ind w:left="4086" w:hanging="227"/>
      </w:pPr>
      <w:rPr>
        <w:rFonts w:ascii="Wingdings" w:hAnsi="Wingdings" w:hint="default"/>
      </w:rPr>
    </w:lvl>
  </w:abstractNum>
  <w:abstractNum w:abstractNumId="17" w15:restartNumberingAfterBreak="0">
    <w:nsid w:val="2BDB1BE8"/>
    <w:multiLevelType w:val="multilevel"/>
    <w:tmpl w:val="93500F9E"/>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2B0EAD"/>
    <w:multiLevelType w:val="hybridMultilevel"/>
    <w:tmpl w:val="4B7C2B00"/>
    <w:lvl w:ilvl="0" w:tplc="F83236C0">
      <w:start w:val="1"/>
      <w:numFmt w:val="lowerRoman"/>
      <w:lvlText w:val="%1."/>
      <w:lvlJc w:val="right"/>
      <w:pPr>
        <w:ind w:left="720" w:hanging="360"/>
      </w:pPr>
      <w:rPr>
        <w:rFonts w:hint="default"/>
        <w:b w:val="0"/>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F6858BA"/>
    <w:multiLevelType w:val="hybridMultilevel"/>
    <w:tmpl w:val="2F6CA5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256E40"/>
    <w:multiLevelType w:val="hybridMultilevel"/>
    <w:tmpl w:val="99BE8432"/>
    <w:lvl w:ilvl="0" w:tplc="46F45BE0">
      <w:start w:val="1"/>
      <w:numFmt w:val="bullet"/>
      <w:lvlText w:val="-"/>
      <w:lvlJc w:val="left"/>
      <w:pPr>
        <w:ind w:left="765" w:hanging="360"/>
      </w:pPr>
      <w:rPr>
        <w:rFonts w:ascii="Times New Roman" w:eastAsiaTheme="minorHAnsi" w:hAnsi="Times New Roman" w:cs="Times New Roman" w:hint="default"/>
      </w:rPr>
    </w:lvl>
    <w:lvl w:ilvl="1" w:tplc="041B0003">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21" w15:restartNumberingAfterBreak="0">
    <w:nsid w:val="35344ECC"/>
    <w:multiLevelType w:val="hybridMultilevel"/>
    <w:tmpl w:val="5F2EE63C"/>
    <w:lvl w:ilvl="0" w:tplc="45E2677E">
      <w:start w:val="1"/>
      <w:numFmt w:val="bullet"/>
      <w:lvlText w:val=""/>
      <w:lvlJc w:val="left"/>
      <w:pPr>
        <w:ind w:left="360" w:hanging="360"/>
      </w:pPr>
      <w:rPr>
        <w:rFonts w:ascii="Wingdings" w:hAnsi="Wingdings" w:hint="default"/>
      </w:rPr>
    </w:lvl>
    <w:lvl w:ilvl="1" w:tplc="CF766A08">
      <w:start w:val="1"/>
      <w:numFmt w:val="bullet"/>
      <w:lvlText w:val=""/>
      <w:lvlJc w:val="left"/>
      <w:pPr>
        <w:ind w:left="720" w:hanging="360"/>
      </w:pPr>
      <w:rPr>
        <w:rFonts w:ascii="Symbol" w:hAnsi="Symbol" w:hint="default"/>
      </w:rPr>
    </w:lvl>
    <w:lvl w:ilvl="2" w:tplc="2174BE26">
      <w:start w:val="1"/>
      <w:numFmt w:val="bullet"/>
      <w:lvlText w:val=""/>
      <w:lvlJc w:val="left"/>
      <w:pPr>
        <w:ind w:left="1080" w:hanging="360"/>
      </w:pPr>
      <w:rPr>
        <w:rFonts w:ascii="Wingdings" w:hAnsi="Wingdings" w:hint="default"/>
      </w:rPr>
    </w:lvl>
    <w:lvl w:ilvl="3" w:tplc="2F983C54">
      <w:start w:val="1"/>
      <w:numFmt w:val="bullet"/>
      <w:lvlText w:val=""/>
      <w:lvlJc w:val="left"/>
      <w:pPr>
        <w:ind w:left="1440" w:hanging="360"/>
      </w:pPr>
      <w:rPr>
        <w:rFonts w:ascii="Symbol" w:hAnsi="Symbol" w:hint="default"/>
      </w:rPr>
    </w:lvl>
    <w:lvl w:ilvl="4" w:tplc="D83AB768">
      <w:start w:val="1"/>
      <w:numFmt w:val="bullet"/>
      <w:lvlText w:val=""/>
      <w:lvlJc w:val="left"/>
      <w:pPr>
        <w:ind w:left="1800" w:hanging="360"/>
      </w:pPr>
      <w:rPr>
        <w:rFonts w:ascii="Symbol" w:hAnsi="Symbol" w:hint="default"/>
      </w:rPr>
    </w:lvl>
    <w:lvl w:ilvl="5" w:tplc="C9381596">
      <w:start w:val="1"/>
      <w:numFmt w:val="bullet"/>
      <w:lvlText w:val=""/>
      <w:lvlJc w:val="left"/>
      <w:pPr>
        <w:ind w:left="2160" w:hanging="360"/>
      </w:pPr>
      <w:rPr>
        <w:rFonts w:ascii="Wingdings" w:hAnsi="Wingdings" w:hint="default"/>
      </w:rPr>
    </w:lvl>
    <w:lvl w:ilvl="6" w:tplc="9894E020">
      <w:start w:val="1"/>
      <w:numFmt w:val="bullet"/>
      <w:lvlText w:val=""/>
      <w:lvlJc w:val="left"/>
      <w:pPr>
        <w:ind w:left="2520" w:hanging="360"/>
      </w:pPr>
      <w:rPr>
        <w:rFonts w:ascii="Wingdings" w:hAnsi="Wingdings" w:hint="default"/>
      </w:rPr>
    </w:lvl>
    <w:lvl w:ilvl="7" w:tplc="BC8AB0A4">
      <w:start w:val="1"/>
      <w:numFmt w:val="bullet"/>
      <w:lvlText w:val=""/>
      <w:lvlJc w:val="left"/>
      <w:pPr>
        <w:ind w:left="2880" w:hanging="360"/>
      </w:pPr>
      <w:rPr>
        <w:rFonts w:ascii="Symbol" w:hAnsi="Symbol" w:hint="default"/>
      </w:rPr>
    </w:lvl>
    <w:lvl w:ilvl="8" w:tplc="06C869C0">
      <w:start w:val="1"/>
      <w:numFmt w:val="bullet"/>
      <w:lvlText w:val=""/>
      <w:lvlJc w:val="left"/>
      <w:pPr>
        <w:ind w:left="3240" w:hanging="360"/>
      </w:pPr>
      <w:rPr>
        <w:rFonts w:ascii="Symbol" w:hAnsi="Symbol" w:hint="default"/>
      </w:rPr>
    </w:lvl>
  </w:abstractNum>
  <w:abstractNum w:abstractNumId="22" w15:restartNumberingAfterBreak="0">
    <w:nsid w:val="375E5C72"/>
    <w:multiLevelType w:val="multilevel"/>
    <w:tmpl w:val="7EEA64F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497EB9"/>
    <w:multiLevelType w:val="multilevel"/>
    <w:tmpl w:val="A08CC5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4E227F"/>
    <w:multiLevelType w:val="hybridMultilevel"/>
    <w:tmpl w:val="2AD49612"/>
    <w:lvl w:ilvl="0" w:tplc="E7B24D72">
      <w:start w:val="1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1174AD6"/>
    <w:multiLevelType w:val="multilevel"/>
    <w:tmpl w:val="58D66B54"/>
    <w:lvl w:ilvl="0">
      <w:start w:val="2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8FD62BA"/>
    <w:multiLevelType w:val="multilevel"/>
    <w:tmpl w:val="81D6864A"/>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562BE5"/>
    <w:multiLevelType w:val="multilevel"/>
    <w:tmpl w:val="294811F0"/>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397"/>
        </w:tabs>
        <w:ind w:left="397" w:hanging="397"/>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28" w15:restartNumberingAfterBreak="0">
    <w:nsid w:val="4B5C4604"/>
    <w:multiLevelType w:val="hybridMultilevel"/>
    <w:tmpl w:val="9E70DE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BA8388A"/>
    <w:multiLevelType w:val="multilevel"/>
    <w:tmpl w:val="9732D29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13C3EB6"/>
    <w:multiLevelType w:val="hybridMultilevel"/>
    <w:tmpl w:val="2324669C"/>
    <w:lvl w:ilvl="0" w:tplc="E7B24D72">
      <w:start w:val="12"/>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59F0950"/>
    <w:multiLevelType w:val="hybridMultilevel"/>
    <w:tmpl w:val="C5528AA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2" w15:restartNumberingAfterBreak="0">
    <w:nsid w:val="55FC7854"/>
    <w:multiLevelType w:val="multilevel"/>
    <w:tmpl w:val="56D81F2E"/>
    <w:lvl w:ilvl="0">
      <w:start w:val="2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rPr>
    </w:lvl>
    <w:lvl w:ilvl="2">
      <w:start w:val="1"/>
      <w:numFmt w:val="decimal"/>
      <w:lvlText w:val="%1.%2.%3"/>
      <w:lvlJc w:val="left"/>
      <w:pPr>
        <w:ind w:left="1288"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6D4E81"/>
    <w:multiLevelType w:val="hybridMultilevel"/>
    <w:tmpl w:val="EC5627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7AD4229"/>
    <w:multiLevelType w:val="multilevel"/>
    <w:tmpl w:val="AA2A86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9E168D4"/>
    <w:multiLevelType w:val="multilevel"/>
    <w:tmpl w:val="A94C614A"/>
    <w:lvl w:ilvl="0">
      <w:start w:val="1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B255D59"/>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7" w15:restartNumberingAfterBreak="0">
    <w:nsid w:val="621504DB"/>
    <w:multiLevelType w:val="multilevel"/>
    <w:tmpl w:val="ED48A3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29D6820"/>
    <w:multiLevelType w:val="multilevel"/>
    <w:tmpl w:val="B62A1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B03AAA"/>
    <w:multiLevelType w:val="multilevel"/>
    <w:tmpl w:val="7DA6ED4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D674CE"/>
    <w:multiLevelType w:val="multilevel"/>
    <w:tmpl w:val="9F52B85C"/>
    <w:lvl w:ilvl="0">
      <w:start w:val="3"/>
      <w:numFmt w:val="decimal"/>
      <w:lvlText w:val="%1"/>
      <w:lvlJc w:val="left"/>
      <w:pPr>
        <w:tabs>
          <w:tab w:val="num" w:pos="360"/>
        </w:tabs>
        <w:ind w:left="360" w:hanging="360"/>
      </w:pPr>
      <w:rPr>
        <w:rFonts w:hint="default"/>
      </w:rPr>
    </w:lvl>
    <w:lvl w:ilvl="1">
      <w:start w:val="1"/>
      <w:numFmt w:val="decimal"/>
      <w:pStyle w:val="SHMU2"/>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C56691A"/>
    <w:multiLevelType w:val="multilevel"/>
    <w:tmpl w:val="BA9C88B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D337E19"/>
    <w:multiLevelType w:val="multilevel"/>
    <w:tmpl w:val="9B0A35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D60435A"/>
    <w:multiLevelType w:val="multilevel"/>
    <w:tmpl w:val="1654D182"/>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F9A2F07"/>
    <w:multiLevelType w:val="hybridMultilevel"/>
    <w:tmpl w:val="632C03B4"/>
    <w:lvl w:ilvl="0" w:tplc="041B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5" w15:restartNumberingAfterBreak="0">
    <w:nsid w:val="70746F0B"/>
    <w:multiLevelType w:val="multilevel"/>
    <w:tmpl w:val="9C1ED7CE"/>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7" w15:restartNumberingAfterBreak="0">
    <w:nsid w:val="73AB31DA"/>
    <w:multiLevelType w:val="multilevel"/>
    <w:tmpl w:val="F154DCF4"/>
    <w:lvl w:ilvl="0">
      <w:start w:val="1"/>
      <w:numFmt w:val="upperRoman"/>
      <w:pStyle w:val="hlavnynadpisclanok"/>
      <w:lvlText w:val="Článok %1."/>
      <w:lvlJc w:val="left"/>
      <w:pPr>
        <w:tabs>
          <w:tab w:val="num" w:pos="851"/>
        </w:tabs>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bCs w:val="0"/>
        <w:i w:val="0"/>
        <w:iCs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8"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440"/>
        </w:tabs>
        <w:ind w:left="1224"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7A12494B"/>
    <w:multiLevelType w:val="multilevel"/>
    <w:tmpl w:val="2230129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A9A35F6"/>
    <w:multiLevelType w:val="hybridMultilevel"/>
    <w:tmpl w:val="A0569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DCE17B0"/>
    <w:multiLevelType w:val="hybridMultilevel"/>
    <w:tmpl w:val="F0CA2A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8312492">
    <w:abstractNumId w:val="51"/>
  </w:num>
  <w:num w:numId="2" w16cid:durableId="7684113">
    <w:abstractNumId w:val="27"/>
  </w:num>
  <w:num w:numId="3" w16cid:durableId="157142378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86537968">
    <w:abstractNumId w:val="4"/>
  </w:num>
  <w:num w:numId="5" w16cid:durableId="551161775">
    <w:abstractNumId w:val="40"/>
  </w:num>
  <w:num w:numId="6" w16cid:durableId="1697391654">
    <w:abstractNumId w:val="16"/>
  </w:num>
  <w:num w:numId="7" w16cid:durableId="1278830617">
    <w:abstractNumId w:val="13"/>
  </w:num>
  <w:num w:numId="8" w16cid:durableId="1346399679">
    <w:abstractNumId w:val="15"/>
  </w:num>
  <w:num w:numId="9" w16cid:durableId="365565502">
    <w:abstractNumId w:val="5"/>
  </w:num>
  <w:num w:numId="10" w16cid:durableId="691147559">
    <w:abstractNumId w:val="47"/>
  </w:num>
  <w:num w:numId="11" w16cid:durableId="314649901">
    <w:abstractNumId w:val="11"/>
  </w:num>
  <w:num w:numId="12" w16cid:durableId="118031336">
    <w:abstractNumId w:val="52"/>
  </w:num>
  <w:num w:numId="13" w16cid:durableId="851336084">
    <w:abstractNumId w:val="21"/>
  </w:num>
  <w:num w:numId="14" w16cid:durableId="1424301624">
    <w:abstractNumId w:val="14"/>
  </w:num>
  <w:num w:numId="15" w16cid:durableId="1941449355">
    <w:abstractNumId w:val="20"/>
  </w:num>
  <w:num w:numId="16" w16cid:durableId="1204748923">
    <w:abstractNumId w:val="28"/>
  </w:num>
  <w:num w:numId="17" w16cid:durableId="1255623668">
    <w:abstractNumId w:val="31"/>
  </w:num>
  <w:num w:numId="18" w16cid:durableId="14042643">
    <w:abstractNumId w:val="2"/>
  </w:num>
  <w:num w:numId="19" w16cid:durableId="1602251142">
    <w:abstractNumId w:val="46"/>
  </w:num>
  <w:num w:numId="20" w16cid:durableId="2078556159">
    <w:abstractNumId w:val="33"/>
  </w:num>
  <w:num w:numId="21" w16cid:durableId="84890243">
    <w:abstractNumId w:val="19"/>
  </w:num>
  <w:num w:numId="22" w16cid:durableId="1283421493">
    <w:abstractNumId w:val="44"/>
  </w:num>
  <w:num w:numId="23" w16cid:durableId="1433937618">
    <w:abstractNumId w:val="50"/>
  </w:num>
  <w:num w:numId="24" w16cid:durableId="241305501">
    <w:abstractNumId w:val="9"/>
  </w:num>
  <w:num w:numId="25" w16cid:durableId="1537038607">
    <w:abstractNumId w:val="36"/>
  </w:num>
  <w:num w:numId="26" w16cid:durableId="928925152">
    <w:abstractNumId w:val="26"/>
  </w:num>
  <w:num w:numId="27" w16cid:durableId="1845822802">
    <w:abstractNumId w:val="24"/>
  </w:num>
  <w:num w:numId="28" w16cid:durableId="2052654738">
    <w:abstractNumId w:val="30"/>
  </w:num>
  <w:num w:numId="29" w16cid:durableId="506211410">
    <w:abstractNumId w:val="6"/>
  </w:num>
  <w:num w:numId="30" w16cid:durableId="629559294">
    <w:abstractNumId w:val="37"/>
  </w:num>
  <w:num w:numId="31" w16cid:durableId="610011554">
    <w:abstractNumId w:val="23"/>
  </w:num>
  <w:num w:numId="32" w16cid:durableId="1669363749">
    <w:abstractNumId w:val="34"/>
  </w:num>
  <w:num w:numId="33" w16cid:durableId="1956906370">
    <w:abstractNumId w:val="38"/>
  </w:num>
  <w:num w:numId="34" w16cid:durableId="264505355">
    <w:abstractNumId w:val="42"/>
  </w:num>
  <w:num w:numId="35" w16cid:durableId="265697896">
    <w:abstractNumId w:val="7"/>
  </w:num>
  <w:num w:numId="36" w16cid:durableId="681131774">
    <w:abstractNumId w:val="12"/>
  </w:num>
  <w:num w:numId="37" w16cid:durableId="950942487">
    <w:abstractNumId w:val="3"/>
  </w:num>
  <w:num w:numId="38" w16cid:durableId="295185802">
    <w:abstractNumId w:val="29"/>
  </w:num>
  <w:num w:numId="39" w16cid:durableId="117263576">
    <w:abstractNumId w:val="22"/>
  </w:num>
  <w:num w:numId="40" w16cid:durableId="1485856957">
    <w:abstractNumId w:val="45"/>
  </w:num>
  <w:num w:numId="41" w16cid:durableId="1869875222">
    <w:abstractNumId w:val="43"/>
  </w:num>
  <w:num w:numId="42" w16cid:durableId="891892464">
    <w:abstractNumId w:val="17"/>
  </w:num>
  <w:num w:numId="43" w16cid:durableId="822694976">
    <w:abstractNumId w:val="8"/>
  </w:num>
  <w:num w:numId="44" w16cid:durableId="2124306861">
    <w:abstractNumId w:val="39"/>
  </w:num>
  <w:num w:numId="45" w16cid:durableId="333649636">
    <w:abstractNumId w:val="49"/>
  </w:num>
  <w:num w:numId="46" w16cid:durableId="890965657">
    <w:abstractNumId w:val="41"/>
  </w:num>
  <w:num w:numId="47" w16cid:durableId="1630934381">
    <w:abstractNumId w:val="35"/>
  </w:num>
  <w:num w:numId="48" w16cid:durableId="774708779">
    <w:abstractNumId w:val="0"/>
  </w:num>
  <w:num w:numId="49" w16cid:durableId="1961571012">
    <w:abstractNumId w:val="25"/>
  </w:num>
  <w:num w:numId="50" w16cid:durableId="109207062">
    <w:abstractNumId w:val="32"/>
  </w:num>
  <w:num w:numId="51" w16cid:durableId="1693796399">
    <w:abstractNumId w:val="36"/>
  </w:num>
  <w:num w:numId="52" w16cid:durableId="587924348">
    <w:abstractNumId w:val="10"/>
  </w:num>
  <w:num w:numId="53" w16cid:durableId="1764380426">
    <w:abstractNumId w:val="1"/>
  </w:num>
  <w:num w:numId="54" w16cid:durableId="934437989">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5F2"/>
    <w:rsid w:val="0000002E"/>
    <w:rsid w:val="00001244"/>
    <w:rsid w:val="0000124D"/>
    <w:rsid w:val="00001C15"/>
    <w:rsid w:val="00002219"/>
    <w:rsid w:val="00002797"/>
    <w:rsid w:val="00003F41"/>
    <w:rsid w:val="00003F57"/>
    <w:rsid w:val="000040DA"/>
    <w:rsid w:val="000044B1"/>
    <w:rsid w:val="000046BE"/>
    <w:rsid w:val="000049FB"/>
    <w:rsid w:val="00004BF0"/>
    <w:rsid w:val="0000589D"/>
    <w:rsid w:val="00006DAD"/>
    <w:rsid w:val="000074B7"/>
    <w:rsid w:val="00007A4E"/>
    <w:rsid w:val="00007A7D"/>
    <w:rsid w:val="00010375"/>
    <w:rsid w:val="0001061F"/>
    <w:rsid w:val="00011022"/>
    <w:rsid w:val="000122A6"/>
    <w:rsid w:val="0001273C"/>
    <w:rsid w:val="00012AEF"/>
    <w:rsid w:val="00012B66"/>
    <w:rsid w:val="0001338C"/>
    <w:rsid w:val="0001363E"/>
    <w:rsid w:val="00013F2B"/>
    <w:rsid w:val="00014444"/>
    <w:rsid w:val="00016314"/>
    <w:rsid w:val="00016C11"/>
    <w:rsid w:val="000170DB"/>
    <w:rsid w:val="000174AC"/>
    <w:rsid w:val="00017D08"/>
    <w:rsid w:val="00017D1F"/>
    <w:rsid w:val="00020272"/>
    <w:rsid w:val="000202E6"/>
    <w:rsid w:val="000205E4"/>
    <w:rsid w:val="00020D8B"/>
    <w:rsid w:val="00020FC0"/>
    <w:rsid w:val="00021CD8"/>
    <w:rsid w:val="00022837"/>
    <w:rsid w:val="00023380"/>
    <w:rsid w:val="000240BD"/>
    <w:rsid w:val="000246EE"/>
    <w:rsid w:val="00024CBB"/>
    <w:rsid w:val="00024FEF"/>
    <w:rsid w:val="00025C80"/>
    <w:rsid w:val="00025CD4"/>
    <w:rsid w:val="00026FC7"/>
    <w:rsid w:val="0002712E"/>
    <w:rsid w:val="00027522"/>
    <w:rsid w:val="00027695"/>
    <w:rsid w:val="00027D39"/>
    <w:rsid w:val="00027E01"/>
    <w:rsid w:val="00027E67"/>
    <w:rsid w:val="00030090"/>
    <w:rsid w:val="00030E51"/>
    <w:rsid w:val="00030EA0"/>
    <w:rsid w:val="0003102A"/>
    <w:rsid w:val="000310D0"/>
    <w:rsid w:val="0003184E"/>
    <w:rsid w:val="00031A52"/>
    <w:rsid w:val="00032476"/>
    <w:rsid w:val="00033B2D"/>
    <w:rsid w:val="00033B2E"/>
    <w:rsid w:val="00034109"/>
    <w:rsid w:val="000348A8"/>
    <w:rsid w:val="00034F0B"/>
    <w:rsid w:val="00035282"/>
    <w:rsid w:val="0003594A"/>
    <w:rsid w:val="00036191"/>
    <w:rsid w:val="00036E40"/>
    <w:rsid w:val="00036FBA"/>
    <w:rsid w:val="000371AE"/>
    <w:rsid w:val="000374D7"/>
    <w:rsid w:val="000404B3"/>
    <w:rsid w:val="00040CD6"/>
    <w:rsid w:val="000417D9"/>
    <w:rsid w:val="0004273C"/>
    <w:rsid w:val="000427D1"/>
    <w:rsid w:val="00042A66"/>
    <w:rsid w:val="000436BD"/>
    <w:rsid w:val="00043925"/>
    <w:rsid w:val="00043D3C"/>
    <w:rsid w:val="00044230"/>
    <w:rsid w:val="00044432"/>
    <w:rsid w:val="00044FC0"/>
    <w:rsid w:val="00045B0C"/>
    <w:rsid w:val="00045BC7"/>
    <w:rsid w:val="00045DAE"/>
    <w:rsid w:val="00045EA5"/>
    <w:rsid w:val="0004747E"/>
    <w:rsid w:val="000477F5"/>
    <w:rsid w:val="00050D9C"/>
    <w:rsid w:val="00051D5E"/>
    <w:rsid w:val="000520CB"/>
    <w:rsid w:val="0005246C"/>
    <w:rsid w:val="0005288A"/>
    <w:rsid w:val="00053068"/>
    <w:rsid w:val="0005331E"/>
    <w:rsid w:val="000540F4"/>
    <w:rsid w:val="00054AF6"/>
    <w:rsid w:val="00054E85"/>
    <w:rsid w:val="00055296"/>
    <w:rsid w:val="000553EC"/>
    <w:rsid w:val="00055C26"/>
    <w:rsid w:val="00056995"/>
    <w:rsid w:val="000572F4"/>
    <w:rsid w:val="000574F2"/>
    <w:rsid w:val="00057B7F"/>
    <w:rsid w:val="00060A07"/>
    <w:rsid w:val="00061509"/>
    <w:rsid w:val="0006188E"/>
    <w:rsid w:val="00061B04"/>
    <w:rsid w:val="00061BBF"/>
    <w:rsid w:val="000623FE"/>
    <w:rsid w:val="0006270E"/>
    <w:rsid w:val="00062A33"/>
    <w:rsid w:val="00062C04"/>
    <w:rsid w:val="00063796"/>
    <w:rsid w:val="00063B48"/>
    <w:rsid w:val="00063BA3"/>
    <w:rsid w:val="00063C8E"/>
    <w:rsid w:val="000643C1"/>
    <w:rsid w:val="0006469C"/>
    <w:rsid w:val="00064C12"/>
    <w:rsid w:val="00064F95"/>
    <w:rsid w:val="000657E0"/>
    <w:rsid w:val="00066218"/>
    <w:rsid w:val="00066325"/>
    <w:rsid w:val="00067167"/>
    <w:rsid w:val="000672EC"/>
    <w:rsid w:val="0006752B"/>
    <w:rsid w:val="00067DBC"/>
    <w:rsid w:val="00070800"/>
    <w:rsid w:val="00070EB1"/>
    <w:rsid w:val="00071163"/>
    <w:rsid w:val="0007176A"/>
    <w:rsid w:val="00071EDD"/>
    <w:rsid w:val="00072B1F"/>
    <w:rsid w:val="0007375D"/>
    <w:rsid w:val="00073FE1"/>
    <w:rsid w:val="00074A02"/>
    <w:rsid w:val="000755A2"/>
    <w:rsid w:val="0007604A"/>
    <w:rsid w:val="0007677E"/>
    <w:rsid w:val="00076EA2"/>
    <w:rsid w:val="00077401"/>
    <w:rsid w:val="00077B51"/>
    <w:rsid w:val="000809B7"/>
    <w:rsid w:val="00081147"/>
    <w:rsid w:val="00082417"/>
    <w:rsid w:val="00082F3E"/>
    <w:rsid w:val="00082FFD"/>
    <w:rsid w:val="00083DED"/>
    <w:rsid w:val="00085045"/>
    <w:rsid w:val="00085892"/>
    <w:rsid w:val="00085A10"/>
    <w:rsid w:val="00085AE7"/>
    <w:rsid w:val="00085E82"/>
    <w:rsid w:val="00085F1B"/>
    <w:rsid w:val="00086843"/>
    <w:rsid w:val="00086DF5"/>
    <w:rsid w:val="00086E7F"/>
    <w:rsid w:val="0009001B"/>
    <w:rsid w:val="00091BCD"/>
    <w:rsid w:val="00092043"/>
    <w:rsid w:val="00092049"/>
    <w:rsid w:val="00092725"/>
    <w:rsid w:val="000927B3"/>
    <w:rsid w:val="000929D1"/>
    <w:rsid w:val="000935EA"/>
    <w:rsid w:val="00094173"/>
    <w:rsid w:val="00095266"/>
    <w:rsid w:val="00095F08"/>
    <w:rsid w:val="00095F17"/>
    <w:rsid w:val="000960B7"/>
    <w:rsid w:val="00096578"/>
    <w:rsid w:val="00096969"/>
    <w:rsid w:val="0009718F"/>
    <w:rsid w:val="00097BC9"/>
    <w:rsid w:val="000A0239"/>
    <w:rsid w:val="000A063F"/>
    <w:rsid w:val="000A0AB1"/>
    <w:rsid w:val="000A0E20"/>
    <w:rsid w:val="000A1809"/>
    <w:rsid w:val="000A1B07"/>
    <w:rsid w:val="000A1F98"/>
    <w:rsid w:val="000A2478"/>
    <w:rsid w:val="000A2E3A"/>
    <w:rsid w:val="000A3826"/>
    <w:rsid w:val="000A40C0"/>
    <w:rsid w:val="000A49C6"/>
    <w:rsid w:val="000A4A6C"/>
    <w:rsid w:val="000A4BEA"/>
    <w:rsid w:val="000A54A5"/>
    <w:rsid w:val="000A5997"/>
    <w:rsid w:val="000A6266"/>
    <w:rsid w:val="000A7D68"/>
    <w:rsid w:val="000B0620"/>
    <w:rsid w:val="000B1AEE"/>
    <w:rsid w:val="000B1CE6"/>
    <w:rsid w:val="000B205A"/>
    <w:rsid w:val="000B280D"/>
    <w:rsid w:val="000B2A22"/>
    <w:rsid w:val="000B2B4A"/>
    <w:rsid w:val="000B2CB1"/>
    <w:rsid w:val="000B2EA7"/>
    <w:rsid w:val="000B30C2"/>
    <w:rsid w:val="000B4210"/>
    <w:rsid w:val="000B421F"/>
    <w:rsid w:val="000B4586"/>
    <w:rsid w:val="000B47B3"/>
    <w:rsid w:val="000B4A3B"/>
    <w:rsid w:val="000B4D3F"/>
    <w:rsid w:val="000B4FBC"/>
    <w:rsid w:val="000B5619"/>
    <w:rsid w:val="000B64AC"/>
    <w:rsid w:val="000B64ED"/>
    <w:rsid w:val="000B6C51"/>
    <w:rsid w:val="000B6C6A"/>
    <w:rsid w:val="000B7938"/>
    <w:rsid w:val="000B7E7E"/>
    <w:rsid w:val="000B7F3D"/>
    <w:rsid w:val="000C0683"/>
    <w:rsid w:val="000C0F1E"/>
    <w:rsid w:val="000C13CF"/>
    <w:rsid w:val="000C1524"/>
    <w:rsid w:val="000C186F"/>
    <w:rsid w:val="000C1BFC"/>
    <w:rsid w:val="000C22CB"/>
    <w:rsid w:val="000C23DD"/>
    <w:rsid w:val="000C2A94"/>
    <w:rsid w:val="000C2CF3"/>
    <w:rsid w:val="000C3227"/>
    <w:rsid w:val="000C3408"/>
    <w:rsid w:val="000C36E1"/>
    <w:rsid w:val="000C44FF"/>
    <w:rsid w:val="000C496C"/>
    <w:rsid w:val="000C56CB"/>
    <w:rsid w:val="000C5EAB"/>
    <w:rsid w:val="000C5FB1"/>
    <w:rsid w:val="000C6E2C"/>
    <w:rsid w:val="000C7E6E"/>
    <w:rsid w:val="000D0203"/>
    <w:rsid w:val="000D0830"/>
    <w:rsid w:val="000D084E"/>
    <w:rsid w:val="000D13AD"/>
    <w:rsid w:val="000D1627"/>
    <w:rsid w:val="000D1972"/>
    <w:rsid w:val="000D1C25"/>
    <w:rsid w:val="000D1DEF"/>
    <w:rsid w:val="000D1E2D"/>
    <w:rsid w:val="000D23E5"/>
    <w:rsid w:val="000D290F"/>
    <w:rsid w:val="000D2922"/>
    <w:rsid w:val="000D34D4"/>
    <w:rsid w:val="000D3AE4"/>
    <w:rsid w:val="000D3FC4"/>
    <w:rsid w:val="000D5240"/>
    <w:rsid w:val="000D57AD"/>
    <w:rsid w:val="000DAF54"/>
    <w:rsid w:val="000E152F"/>
    <w:rsid w:val="000E1567"/>
    <w:rsid w:val="000E37C2"/>
    <w:rsid w:val="000E4D27"/>
    <w:rsid w:val="000E5593"/>
    <w:rsid w:val="000E60EF"/>
    <w:rsid w:val="000E63ED"/>
    <w:rsid w:val="000E692D"/>
    <w:rsid w:val="000F07FA"/>
    <w:rsid w:val="000F149F"/>
    <w:rsid w:val="000F2B9C"/>
    <w:rsid w:val="000F3361"/>
    <w:rsid w:val="000F35DC"/>
    <w:rsid w:val="000F3E0C"/>
    <w:rsid w:val="000F42A2"/>
    <w:rsid w:val="000F487B"/>
    <w:rsid w:val="000F4C75"/>
    <w:rsid w:val="000F56A9"/>
    <w:rsid w:val="000F582F"/>
    <w:rsid w:val="000F746A"/>
    <w:rsid w:val="000F764E"/>
    <w:rsid w:val="000F78D5"/>
    <w:rsid w:val="00100FD5"/>
    <w:rsid w:val="00101684"/>
    <w:rsid w:val="001019BC"/>
    <w:rsid w:val="0010248B"/>
    <w:rsid w:val="00102DA3"/>
    <w:rsid w:val="0010301F"/>
    <w:rsid w:val="00103A24"/>
    <w:rsid w:val="00103EAC"/>
    <w:rsid w:val="00104076"/>
    <w:rsid w:val="00105492"/>
    <w:rsid w:val="00105B1C"/>
    <w:rsid w:val="001064C3"/>
    <w:rsid w:val="001069E0"/>
    <w:rsid w:val="00106C52"/>
    <w:rsid w:val="00106DE6"/>
    <w:rsid w:val="0010786F"/>
    <w:rsid w:val="00107C16"/>
    <w:rsid w:val="00107FE3"/>
    <w:rsid w:val="001106EB"/>
    <w:rsid w:val="00110ABB"/>
    <w:rsid w:val="00110B72"/>
    <w:rsid w:val="00110CB5"/>
    <w:rsid w:val="00110ED0"/>
    <w:rsid w:val="00111E13"/>
    <w:rsid w:val="00112107"/>
    <w:rsid w:val="00112FA3"/>
    <w:rsid w:val="001130B5"/>
    <w:rsid w:val="00113197"/>
    <w:rsid w:val="0011338E"/>
    <w:rsid w:val="00113CF4"/>
    <w:rsid w:val="00113E88"/>
    <w:rsid w:val="00114389"/>
    <w:rsid w:val="001143FE"/>
    <w:rsid w:val="00115127"/>
    <w:rsid w:val="0011569E"/>
    <w:rsid w:val="00115862"/>
    <w:rsid w:val="00116307"/>
    <w:rsid w:val="001163BA"/>
    <w:rsid w:val="00116A66"/>
    <w:rsid w:val="00116A80"/>
    <w:rsid w:val="0011700E"/>
    <w:rsid w:val="0011722A"/>
    <w:rsid w:val="0011728D"/>
    <w:rsid w:val="001176FF"/>
    <w:rsid w:val="0011785D"/>
    <w:rsid w:val="00117938"/>
    <w:rsid w:val="00117A86"/>
    <w:rsid w:val="001205C7"/>
    <w:rsid w:val="00120FC7"/>
    <w:rsid w:val="0012187C"/>
    <w:rsid w:val="00121A6E"/>
    <w:rsid w:val="00121CD1"/>
    <w:rsid w:val="00122511"/>
    <w:rsid w:val="0012385B"/>
    <w:rsid w:val="00123AA1"/>
    <w:rsid w:val="00123CC6"/>
    <w:rsid w:val="001256E7"/>
    <w:rsid w:val="0012608B"/>
    <w:rsid w:val="00126DD7"/>
    <w:rsid w:val="001278ED"/>
    <w:rsid w:val="001279AF"/>
    <w:rsid w:val="001302AB"/>
    <w:rsid w:val="0013113E"/>
    <w:rsid w:val="001312E6"/>
    <w:rsid w:val="00131593"/>
    <w:rsid w:val="001324E5"/>
    <w:rsid w:val="00132581"/>
    <w:rsid w:val="001328E4"/>
    <w:rsid w:val="00132F1B"/>
    <w:rsid w:val="00133195"/>
    <w:rsid w:val="001336E7"/>
    <w:rsid w:val="001355BC"/>
    <w:rsid w:val="00135675"/>
    <w:rsid w:val="00135AE7"/>
    <w:rsid w:val="0013662E"/>
    <w:rsid w:val="0013704F"/>
    <w:rsid w:val="00137BA5"/>
    <w:rsid w:val="00137FA1"/>
    <w:rsid w:val="00141DD2"/>
    <w:rsid w:val="001423C2"/>
    <w:rsid w:val="0014286E"/>
    <w:rsid w:val="00142BCF"/>
    <w:rsid w:val="00142FCA"/>
    <w:rsid w:val="001432C9"/>
    <w:rsid w:val="0014359F"/>
    <w:rsid w:val="0014397D"/>
    <w:rsid w:val="00144B33"/>
    <w:rsid w:val="00146A15"/>
    <w:rsid w:val="001501B4"/>
    <w:rsid w:val="001507CD"/>
    <w:rsid w:val="00150ABD"/>
    <w:rsid w:val="00150EFC"/>
    <w:rsid w:val="00151860"/>
    <w:rsid w:val="00152A3D"/>
    <w:rsid w:val="00153108"/>
    <w:rsid w:val="001533E4"/>
    <w:rsid w:val="00153431"/>
    <w:rsid w:val="001537C4"/>
    <w:rsid w:val="00153808"/>
    <w:rsid w:val="00153E2A"/>
    <w:rsid w:val="00153F88"/>
    <w:rsid w:val="00154C26"/>
    <w:rsid w:val="001561CF"/>
    <w:rsid w:val="0015642B"/>
    <w:rsid w:val="001568B2"/>
    <w:rsid w:val="00156B11"/>
    <w:rsid w:val="001573E8"/>
    <w:rsid w:val="00157746"/>
    <w:rsid w:val="0015779E"/>
    <w:rsid w:val="00157D1E"/>
    <w:rsid w:val="00157D93"/>
    <w:rsid w:val="00157F02"/>
    <w:rsid w:val="0015CD54"/>
    <w:rsid w:val="00160214"/>
    <w:rsid w:val="00160446"/>
    <w:rsid w:val="001605DE"/>
    <w:rsid w:val="0016153E"/>
    <w:rsid w:val="00161C24"/>
    <w:rsid w:val="00162529"/>
    <w:rsid w:val="00162F78"/>
    <w:rsid w:val="00163A8C"/>
    <w:rsid w:val="0016424C"/>
    <w:rsid w:val="0016448A"/>
    <w:rsid w:val="0016464E"/>
    <w:rsid w:val="00164A50"/>
    <w:rsid w:val="00164C3D"/>
    <w:rsid w:val="00164E17"/>
    <w:rsid w:val="00164FD5"/>
    <w:rsid w:val="00165CB9"/>
    <w:rsid w:val="00165E53"/>
    <w:rsid w:val="00167092"/>
    <w:rsid w:val="001676C2"/>
    <w:rsid w:val="001678B9"/>
    <w:rsid w:val="0016E4C4"/>
    <w:rsid w:val="00170A71"/>
    <w:rsid w:val="00171A32"/>
    <w:rsid w:val="0017206F"/>
    <w:rsid w:val="001725BD"/>
    <w:rsid w:val="00173AFE"/>
    <w:rsid w:val="001741C9"/>
    <w:rsid w:val="00174EA1"/>
    <w:rsid w:val="00175A5E"/>
    <w:rsid w:val="001775D0"/>
    <w:rsid w:val="00177635"/>
    <w:rsid w:val="00177DA5"/>
    <w:rsid w:val="00177DB1"/>
    <w:rsid w:val="0018072C"/>
    <w:rsid w:val="00181C40"/>
    <w:rsid w:val="0018305A"/>
    <w:rsid w:val="0018337D"/>
    <w:rsid w:val="00184260"/>
    <w:rsid w:val="00184B31"/>
    <w:rsid w:val="00184C46"/>
    <w:rsid w:val="00184CFE"/>
    <w:rsid w:val="00184CFF"/>
    <w:rsid w:val="0018581D"/>
    <w:rsid w:val="001877C9"/>
    <w:rsid w:val="00187953"/>
    <w:rsid w:val="00187C84"/>
    <w:rsid w:val="00190685"/>
    <w:rsid w:val="001906CB"/>
    <w:rsid w:val="00190CCB"/>
    <w:rsid w:val="00191D8B"/>
    <w:rsid w:val="00191DDC"/>
    <w:rsid w:val="0019282F"/>
    <w:rsid w:val="00193046"/>
    <w:rsid w:val="001931B5"/>
    <w:rsid w:val="00193598"/>
    <w:rsid w:val="001938A1"/>
    <w:rsid w:val="00193CC7"/>
    <w:rsid w:val="001941D8"/>
    <w:rsid w:val="001947FF"/>
    <w:rsid w:val="00194E6E"/>
    <w:rsid w:val="0019504A"/>
    <w:rsid w:val="001955C2"/>
    <w:rsid w:val="00196A19"/>
    <w:rsid w:val="00196DC8"/>
    <w:rsid w:val="00196F57"/>
    <w:rsid w:val="001973F0"/>
    <w:rsid w:val="00197409"/>
    <w:rsid w:val="001979C5"/>
    <w:rsid w:val="00197B3D"/>
    <w:rsid w:val="001A0E3B"/>
    <w:rsid w:val="001A1D8C"/>
    <w:rsid w:val="001A21BA"/>
    <w:rsid w:val="001A21C9"/>
    <w:rsid w:val="001A25AE"/>
    <w:rsid w:val="001A272F"/>
    <w:rsid w:val="001A306D"/>
    <w:rsid w:val="001A3510"/>
    <w:rsid w:val="001A4076"/>
    <w:rsid w:val="001A42C3"/>
    <w:rsid w:val="001A4B1D"/>
    <w:rsid w:val="001A5B5C"/>
    <w:rsid w:val="001A5DCA"/>
    <w:rsid w:val="001A5DF6"/>
    <w:rsid w:val="001A6590"/>
    <w:rsid w:val="001A6D66"/>
    <w:rsid w:val="001A76DC"/>
    <w:rsid w:val="001A7FEB"/>
    <w:rsid w:val="001B0457"/>
    <w:rsid w:val="001B0B4D"/>
    <w:rsid w:val="001B0D89"/>
    <w:rsid w:val="001B1281"/>
    <w:rsid w:val="001B135D"/>
    <w:rsid w:val="001B154D"/>
    <w:rsid w:val="001B1829"/>
    <w:rsid w:val="001B1AFF"/>
    <w:rsid w:val="001B20D7"/>
    <w:rsid w:val="001B26C1"/>
    <w:rsid w:val="001B2D07"/>
    <w:rsid w:val="001B485A"/>
    <w:rsid w:val="001B4C44"/>
    <w:rsid w:val="001B664E"/>
    <w:rsid w:val="001B6746"/>
    <w:rsid w:val="001B6885"/>
    <w:rsid w:val="001B74DF"/>
    <w:rsid w:val="001B7A8D"/>
    <w:rsid w:val="001B7AD7"/>
    <w:rsid w:val="001C112A"/>
    <w:rsid w:val="001C1418"/>
    <w:rsid w:val="001C25CA"/>
    <w:rsid w:val="001C3338"/>
    <w:rsid w:val="001C3AB4"/>
    <w:rsid w:val="001C467D"/>
    <w:rsid w:val="001C5625"/>
    <w:rsid w:val="001C5780"/>
    <w:rsid w:val="001C5824"/>
    <w:rsid w:val="001C6C09"/>
    <w:rsid w:val="001C6FA6"/>
    <w:rsid w:val="001C7A80"/>
    <w:rsid w:val="001D0166"/>
    <w:rsid w:val="001D042C"/>
    <w:rsid w:val="001D0CD8"/>
    <w:rsid w:val="001D19FD"/>
    <w:rsid w:val="001D2BC3"/>
    <w:rsid w:val="001D3206"/>
    <w:rsid w:val="001D33C1"/>
    <w:rsid w:val="001D3A82"/>
    <w:rsid w:val="001D477F"/>
    <w:rsid w:val="001D47D4"/>
    <w:rsid w:val="001D489C"/>
    <w:rsid w:val="001D5087"/>
    <w:rsid w:val="001D5B57"/>
    <w:rsid w:val="001D65D5"/>
    <w:rsid w:val="001D7845"/>
    <w:rsid w:val="001D79CE"/>
    <w:rsid w:val="001E066F"/>
    <w:rsid w:val="001E07B8"/>
    <w:rsid w:val="001E101D"/>
    <w:rsid w:val="001E1040"/>
    <w:rsid w:val="001E1320"/>
    <w:rsid w:val="001E1E4B"/>
    <w:rsid w:val="001E1EE9"/>
    <w:rsid w:val="001E28BB"/>
    <w:rsid w:val="001E31B9"/>
    <w:rsid w:val="001E482B"/>
    <w:rsid w:val="001E4E3A"/>
    <w:rsid w:val="001E5605"/>
    <w:rsid w:val="001E6055"/>
    <w:rsid w:val="001E6067"/>
    <w:rsid w:val="001E6640"/>
    <w:rsid w:val="001E704D"/>
    <w:rsid w:val="001E75BE"/>
    <w:rsid w:val="001E7808"/>
    <w:rsid w:val="001E7ED6"/>
    <w:rsid w:val="001F14B2"/>
    <w:rsid w:val="001F17A1"/>
    <w:rsid w:val="001F2F71"/>
    <w:rsid w:val="001F3463"/>
    <w:rsid w:val="001F44FB"/>
    <w:rsid w:val="001F452B"/>
    <w:rsid w:val="001F45AF"/>
    <w:rsid w:val="001F5251"/>
    <w:rsid w:val="001F573F"/>
    <w:rsid w:val="001F5B9C"/>
    <w:rsid w:val="001F68BB"/>
    <w:rsid w:val="001F7AF3"/>
    <w:rsid w:val="001F7CA6"/>
    <w:rsid w:val="0020083C"/>
    <w:rsid w:val="00200B55"/>
    <w:rsid w:val="00200CF6"/>
    <w:rsid w:val="00201D1F"/>
    <w:rsid w:val="00201FB7"/>
    <w:rsid w:val="00202279"/>
    <w:rsid w:val="002028C3"/>
    <w:rsid w:val="0020312A"/>
    <w:rsid w:val="00203188"/>
    <w:rsid w:val="00204603"/>
    <w:rsid w:val="00204DB5"/>
    <w:rsid w:val="00205643"/>
    <w:rsid w:val="0020568C"/>
    <w:rsid w:val="0020593E"/>
    <w:rsid w:val="00206D4D"/>
    <w:rsid w:val="00206EFA"/>
    <w:rsid w:val="00207606"/>
    <w:rsid w:val="002076D4"/>
    <w:rsid w:val="00207A4F"/>
    <w:rsid w:val="002107F7"/>
    <w:rsid w:val="002108CB"/>
    <w:rsid w:val="00212F27"/>
    <w:rsid w:val="0021344F"/>
    <w:rsid w:val="00213845"/>
    <w:rsid w:val="00213885"/>
    <w:rsid w:val="00213DC3"/>
    <w:rsid w:val="002144A8"/>
    <w:rsid w:val="0021530C"/>
    <w:rsid w:val="002156A1"/>
    <w:rsid w:val="00215DB8"/>
    <w:rsid w:val="00215EEC"/>
    <w:rsid w:val="002165F2"/>
    <w:rsid w:val="00216C9E"/>
    <w:rsid w:val="00216F7A"/>
    <w:rsid w:val="00217000"/>
    <w:rsid w:val="0021718F"/>
    <w:rsid w:val="002172B9"/>
    <w:rsid w:val="0022014E"/>
    <w:rsid w:val="00220473"/>
    <w:rsid w:val="002206C1"/>
    <w:rsid w:val="002213C1"/>
    <w:rsid w:val="00221550"/>
    <w:rsid w:val="00221799"/>
    <w:rsid w:val="002221F6"/>
    <w:rsid w:val="00222470"/>
    <w:rsid w:val="00222693"/>
    <w:rsid w:val="00222A5C"/>
    <w:rsid w:val="00222D3C"/>
    <w:rsid w:val="002232EA"/>
    <w:rsid w:val="0022342B"/>
    <w:rsid w:val="00223504"/>
    <w:rsid w:val="0022374B"/>
    <w:rsid w:val="00223E97"/>
    <w:rsid w:val="0022435E"/>
    <w:rsid w:val="00224F65"/>
    <w:rsid w:val="00225211"/>
    <w:rsid w:val="00226DB3"/>
    <w:rsid w:val="00226E52"/>
    <w:rsid w:val="00226FFA"/>
    <w:rsid w:val="0022754B"/>
    <w:rsid w:val="00230EAF"/>
    <w:rsid w:val="00232321"/>
    <w:rsid w:val="00232363"/>
    <w:rsid w:val="0023266B"/>
    <w:rsid w:val="00232F14"/>
    <w:rsid w:val="002340DD"/>
    <w:rsid w:val="00234A70"/>
    <w:rsid w:val="00234DD2"/>
    <w:rsid w:val="00235B05"/>
    <w:rsid w:val="002360E9"/>
    <w:rsid w:val="00236C41"/>
    <w:rsid w:val="00236D9F"/>
    <w:rsid w:val="0023703E"/>
    <w:rsid w:val="002379B0"/>
    <w:rsid w:val="00237F12"/>
    <w:rsid w:val="00240221"/>
    <w:rsid w:val="002411D3"/>
    <w:rsid w:val="0024139E"/>
    <w:rsid w:val="00241CFC"/>
    <w:rsid w:val="00241D85"/>
    <w:rsid w:val="002422B3"/>
    <w:rsid w:val="00242851"/>
    <w:rsid w:val="00242AC3"/>
    <w:rsid w:val="00242B0A"/>
    <w:rsid w:val="00242C43"/>
    <w:rsid w:val="00242CE9"/>
    <w:rsid w:val="00243660"/>
    <w:rsid w:val="002439E8"/>
    <w:rsid w:val="00243AF3"/>
    <w:rsid w:val="002444CA"/>
    <w:rsid w:val="00244D53"/>
    <w:rsid w:val="00245547"/>
    <w:rsid w:val="00245595"/>
    <w:rsid w:val="00245F5B"/>
    <w:rsid w:val="00246308"/>
    <w:rsid w:val="00246FC5"/>
    <w:rsid w:val="0025018A"/>
    <w:rsid w:val="00250278"/>
    <w:rsid w:val="00250A6F"/>
    <w:rsid w:val="0025151E"/>
    <w:rsid w:val="00251D0E"/>
    <w:rsid w:val="00251E31"/>
    <w:rsid w:val="00253401"/>
    <w:rsid w:val="00253BC7"/>
    <w:rsid w:val="002541B3"/>
    <w:rsid w:val="002542C3"/>
    <w:rsid w:val="00254626"/>
    <w:rsid w:val="002551ED"/>
    <w:rsid w:val="002551F5"/>
    <w:rsid w:val="00255783"/>
    <w:rsid w:val="002559C4"/>
    <w:rsid w:val="00255B78"/>
    <w:rsid w:val="00255D46"/>
    <w:rsid w:val="00255E6C"/>
    <w:rsid w:val="00257BA9"/>
    <w:rsid w:val="0026009D"/>
    <w:rsid w:val="00260225"/>
    <w:rsid w:val="002604DF"/>
    <w:rsid w:val="00260576"/>
    <w:rsid w:val="00260C3E"/>
    <w:rsid w:val="00260C56"/>
    <w:rsid w:val="00261214"/>
    <w:rsid w:val="00261E75"/>
    <w:rsid w:val="00261ED8"/>
    <w:rsid w:val="0026274C"/>
    <w:rsid w:val="00262FD9"/>
    <w:rsid w:val="00263C22"/>
    <w:rsid w:val="002644A3"/>
    <w:rsid w:val="00266166"/>
    <w:rsid w:val="002663EA"/>
    <w:rsid w:val="00266EDC"/>
    <w:rsid w:val="00267681"/>
    <w:rsid w:val="00267A75"/>
    <w:rsid w:val="00267B10"/>
    <w:rsid w:val="00267D95"/>
    <w:rsid w:val="00267DD3"/>
    <w:rsid w:val="00267F56"/>
    <w:rsid w:val="002701E0"/>
    <w:rsid w:val="002701F1"/>
    <w:rsid w:val="002705C5"/>
    <w:rsid w:val="00271151"/>
    <w:rsid w:val="00272666"/>
    <w:rsid w:val="00272A28"/>
    <w:rsid w:val="00272E63"/>
    <w:rsid w:val="00273814"/>
    <w:rsid w:val="00273ECC"/>
    <w:rsid w:val="00273FBC"/>
    <w:rsid w:val="00274723"/>
    <w:rsid w:val="00274806"/>
    <w:rsid w:val="002750E5"/>
    <w:rsid w:val="0027535E"/>
    <w:rsid w:val="0027545B"/>
    <w:rsid w:val="0027626D"/>
    <w:rsid w:val="0027669C"/>
    <w:rsid w:val="00276BCB"/>
    <w:rsid w:val="00276C86"/>
    <w:rsid w:val="0027787F"/>
    <w:rsid w:val="00277A50"/>
    <w:rsid w:val="0028055B"/>
    <w:rsid w:val="00281481"/>
    <w:rsid w:val="00281C5D"/>
    <w:rsid w:val="00282D85"/>
    <w:rsid w:val="00283373"/>
    <w:rsid w:val="00283F51"/>
    <w:rsid w:val="00285541"/>
    <w:rsid w:val="00286218"/>
    <w:rsid w:val="00286964"/>
    <w:rsid w:val="00287BAF"/>
    <w:rsid w:val="00287CF9"/>
    <w:rsid w:val="0029002C"/>
    <w:rsid w:val="002904DF"/>
    <w:rsid w:val="002910E1"/>
    <w:rsid w:val="00291624"/>
    <w:rsid w:val="0029198B"/>
    <w:rsid w:val="0029220B"/>
    <w:rsid w:val="002929C4"/>
    <w:rsid w:val="002930BE"/>
    <w:rsid w:val="002937E1"/>
    <w:rsid w:val="00293E2F"/>
    <w:rsid w:val="002940D5"/>
    <w:rsid w:val="00294A68"/>
    <w:rsid w:val="00296B30"/>
    <w:rsid w:val="002A036E"/>
    <w:rsid w:val="002A0C83"/>
    <w:rsid w:val="002A18B5"/>
    <w:rsid w:val="002A22BF"/>
    <w:rsid w:val="002A2848"/>
    <w:rsid w:val="002A2978"/>
    <w:rsid w:val="002A2DBF"/>
    <w:rsid w:val="002A2E08"/>
    <w:rsid w:val="002A2F1C"/>
    <w:rsid w:val="002A3168"/>
    <w:rsid w:val="002A4541"/>
    <w:rsid w:val="002A53FE"/>
    <w:rsid w:val="002A60A1"/>
    <w:rsid w:val="002A6296"/>
    <w:rsid w:val="002A6DC2"/>
    <w:rsid w:val="002A762C"/>
    <w:rsid w:val="002A782B"/>
    <w:rsid w:val="002A7AB4"/>
    <w:rsid w:val="002B091E"/>
    <w:rsid w:val="002B0BEA"/>
    <w:rsid w:val="002B10F6"/>
    <w:rsid w:val="002B17B6"/>
    <w:rsid w:val="002B1C18"/>
    <w:rsid w:val="002B2435"/>
    <w:rsid w:val="002B286F"/>
    <w:rsid w:val="002B2C2E"/>
    <w:rsid w:val="002B55F0"/>
    <w:rsid w:val="002B64A7"/>
    <w:rsid w:val="002B6895"/>
    <w:rsid w:val="002B69B9"/>
    <w:rsid w:val="002B6C5B"/>
    <w:rsid w:val="002B6E06"/>
    <w:rsid w:val="002B756C"/>
    <w:rsid w:val="002B7D39"/>
    <w:rsid w:val="002C12F7"/>
    <w:rsid w:val="002C3553"/>
    <w:rsid w:val="002C3A12"/>
    <w:rsid w:val="002C3AD8"/>
    <w:rsid w:val="002C5782"/>
    <w:rsid w:val="002C5B36"/>
    <w:rsid w:val="002C5BA3"/>
    <w:rsid w:val="002C606A"/>
    <w:rsid w:val="002C64DF"/>
    <w:rsid w:val="002C6A1B"/>
    <w:rsid w:val="002C7820"/>
    <w:rsid w:val="002C7B58"/>
    <w:rsid w:val="002D0B0C"/>
    <w:rsid w:val="002D14E2"/>
    <w:rsid w:val="002D1718"/>
    <w:rsid w:val="002D1749"/>
    <w:rsid w:val="002D192F"/>
    <w:rsid w:val="002D23A4"/>
    <w:rsid w:val="002D2683"/>
    <w:rsid w:val="002D26B9"/>
    <w:rsid w:val="002D3E3B"/>
    <w:rsid w:val="002D40C6"/>
    <w:rsid w:val="002D49F0"/>
    <w:rsid w:val="002D5017"/>
    <w:rsid w:val="002D5345"/>
    <w:rsid w:val="002D577A"/>
    <w:rsid w:val="002D5F79"/>
    <w:rsid w:val="002D6CC6"/>
    <w:rsid w:val="002E0644"/>
    <w:rsid w:val="002E0649"/>
    <w:rsid w:val="002E0788"/>
    <w:rsid w:val="002E08F3"/>
    <w:rsid w:val="002E1B09"/>
    <w:rsid w:val="002E22F2"/>
    <w:rsid w:val="002E2416"/>
    <w:rsid w:val="002E2D31"/>
    <w:rsid w:val="002E3AAC"/>
    <w:rsid w:val="002E3BC7"/>
    <w:rsid w:val="002E4B20"/>
    <w:rsid w:val="002E4D49"/>
    <w:rsid w:val="002E511D"/>
    <w:rsid w:val="002E56E7"/>
    <w:rsid w:val="002E5FDD"/>
    <w:rsid w:val="002E6D21"/>
    <w:rsid w:val="002E7676"/>
    <w:rsid w:val="002F0446"/>
    <w:rsid w:val="002F0925"/>
    <w:rsid w:val="002F0B8B"/>
    <w:rsid w:val="002F0C7C"/>
    <w:rsid w:val="002F16FB"/>
    <w:rsid w:val="002F19D2"/>
    <w:rsid w:val="002F2719"/>
    <w:rsid w:val="002F2F6C"/>
    <w:rsid w:val="002F3040"/>
    <w:rsid w:val="002F34FB"/>
    <w:rsid w:val="002F49FB"/>
    <w:rsid w:val="002F4BE9"/>
    <w:rsid w:val="002F64F8"/>
    <w:rsid w:val="002F79CC"/>
    <w:rsid w:val="002F7CD3"/>
    <w:rsid w:val="002F7D80"/>
    <w:rsid w:val="00300D02"/>
    <w:rsid w:val="00301A47"/>
    <w:rsid w:val="003024EC"/>
    <w:rsid w:val="00302A54"/>
    <w:rsid w:val="003033BB"/>
    <w:rsid w:val="00303684"/>
    <w:rsid w:val="003038EE"/>
    <w:rsid w:val="00304FF7"/>
    <w:rsid w:val="00305198"/>
    <w:rsid w:val="003057C5"/>
    <w:rsid w:val="00306521"/>
    <w:rsid w:val="00306524"/>
    <w:rsid w:val="003069F6"/>
    <w:rsid w:val="00306F09"/>
    <w:rsid w:val="003070A1"/>
    <w:rsid w:val="003071F8"/>
    <w:rsid w:val="003075E2"/>
    <w:rsid w:val="00307821"/>
    <w:rsid w:val="00310569"/>
    <w:rsid w:val="003116FC"/>
    <w:rsid w:val="00312531"/>
    <w:rsid w:val="00312A1B"/>
    <w:rsid w:val="00312F1C"/>
    <w:rsid w:val="00313655"/>
    <w:rsid w:val="003136B9"/>
    <w:rsid w:val="00313A8C"/>
    <w:rsid w:val="00313BC4"/>
    <w:rsid w:val="00313D13"/>
    <w:rsid w:val="00313D6F"/>
    <w:rsid w:val="00314B2F"/>
    <w:rsid w:val="00315010"/>
    <w:rsid w:val="00315112"/>
    <w:rsid w:val="00315322"/>
    <w:rsid w:val="00315639"/>
    <w:rsid w:val="00315BF0"/>
    <w:rsid w:val="0031655D"/>
    <w:rsid w:val="003165FD"/>
    <w:rsid w:val="003166B6"/>
    <w:rsid w:val="0031703E"/>
    <w:rsid w:val="00317AF5"/>
    <w:rsid w:val="003202AD"/>
    <w:rsid w:val="0032041F"/>
    <w:rsid w:val="0032088C"/>
    <w:rsid w:val="003212EB"/>
    <w:rsid w:val="00321847"/>
    <w:rsid w:val="003218AB"/>
    <w:rsid w:val="003225D5"/>
    <w:rsid w:val="00323185"/>
    <w:rsid w:val="00323849"/>
    <w:rsid w:val="00323D31"/>
    <w:rsid w:val="003247A9"/>
    <w:rsid w:val="00324A1C"/>
    <w:rsid w:val="00324F7C"/>
    <w:rsid w:val="00324FBA"/>
    <w:rsid w:val="00325482"/>
    <w:rsid w:val="0032557D"/>
    <w:rsid w:val="00325920"/>
    <w:rsid w:val="003262CC"/>
    <w:rsid w:val="0032648B"/>
    <w:rsid w:val="00326BC1"/>
    <w:rsid w:val="00326BC9"/>
    <w:rsid w:val="00326D4C"/>
    <w:rsid w:val="00326ECB"/>
    <w:rsid w:val="00326F4C"/>
    <w:rsid w:val="00327063"/>
    <w:rsid w:val="00327B3C"/>
    <w:rsid w:val="00327B76"/>
    <w:rsid w:val="0033046E"/>
    <w:rsid w:val="00330542"/>
    <w:rsid w:val="00331662"/>
    <w:rsid w:val="00331A33"/>
    <w:rsid w:val="00332058"/>
    <w:rsid w:val="003335EC"/>
    <w:rsid w:val="00333B93"/>
    <w:rsid w:val="00333EA6"/>
    <w:rsid w:val="00334509"/>
    <w:rsid w:val="0033527F"/>
    <w:rsid w:val="0033583E"/>
    <w:rsid w:val="003364D2"/>
    <w:rsid w:val="00336F62"/>
    <w:rsid w:val="00337A4A"/>
    <w:rsid w:val="00337B09"/>
    <w:rsid w:val="00337F72"/>
    <w:rsid w:val="00340C4E"/>
    <w:rsid w:val="00341757"/>
    <w:rsid w:val="00341A27"/>
    <w:rsid w:val="00341CC7"/>
    <w:rsid w:val="00342D8E"/>
    <w:rsid w:val="0034308D"/>
    <w:rsid w:val="00343393"/>
    <w:rsid w:val="003433FD"/>
    <w:rsid w:val="0034392B"/>
    <w:rsid w:val="003440E5"/>
    <w:rsid w:val="00344631"/>
    <w:rsid w:val="003446D7"/>
    <w:rsid w:val="00344861"/>
    <w:rsid w:val="00344C30"/>
    <w:rsid w:val="00345271"/>
    <w:rsid w:val="00345A2A"/>
    <w:rsid w:val="00345C0F"/>
    <w:rsid w:val="003471C7"/>
    <w:rsid w:val="00347D4C"/>
    <w:rsid w:val="003505F5"/>
    <w:rsid w:val="003509B4"/>
    <w:rsid w:val="00350D4E"/>
    <w:rsid w:val="00350E37"/>
    <w:rsid w:val="003515D0"/>
    <w:rsid w:val="00351811"/>
    <w:rsid w:val="00351CAC"/>
    <w:rsid w:val="003521F0"/>
    <w:rsid w:val="00352613"/>
    <w:rsid w:val="00352D2F"/>
    <w:rsid w:val="00352FEB"/>
    <w:rsid w:val="0035417C"/>
    <w:rsid w:val="003541E5"/>
    <w:rsid w:val="00354587"/>
    <w:rsid w:val="00354622"/>
    <w:rsid w:val="00354758"/>
    <w:rsid w:val="00354B94"/>
    <w:rsid w:val="00354D69"/>
    <w:rsid w:val="00355D82"/>
    <w:rsid w:val="003562CB"/>
    <w:rsid w:val="003565C5"/>
    <w:rsid w:val="003566FD"/>
    <w:rsid w:val="00356959"/>
    <w:rsid w:val="00356B81"/>
    <w:rsid w:val="00357347"/>
    <w:rsid w:val="003574DB"/>
    <w:rsid w:val="0036022D"/>
    <w:rsid w:val="003603D4"/>
    <w:rsid w:val="0036122C"/>
    <w:rsid w:val="0036136E"/>
    <w:rsid w:val="003617BE"/>
    <w:rsid w:val="003644D7"/>
    <w:rsid w:val="003647A1"/>
    <w:rsid w:val="003647BF"/>
    <w:rsid w:val="00364A7A"/>
    <w:rsid w:val="003657E6"/>
    <w:rsid w:val="00365E8D"/>
    <w:rsid w:val="00366384"/>
    <w:rsid w:val="0036657A"/>
    <w:rsid w:val="003667FB"/>
    <w:rsid w:val="00366F83"/>
    <w:rsid w:val="003670F0"/>
    <w:rsid w:val="003672FD"/>
    <w:rsid w:val="003677EB"/>
    <w:rsid w:val="00367C93"/>
    <w:rsid w:val="00367E3C"/>
    <w:rsid w:val="00371270"/>
    <w:rsid w:val="003713EB"/>
    <w:rsid w:val="00371668"/>
    <w:rsid w:val="00371D0A"/>
    <w:rsid w:val="00371F90"/>
    <w:rsid w:val="00372F8A"/>
    <w:rsid w:val="003732AA"/>
    <w:rsid w:val="00373626"/>
    <w:rsid w:val="00373BF8"/>
    <w:rsid w:val="003748FC"/>
    <w:rsid w:val="00375998"/>
    <w:rsid w:val="0037610F"/>
    <w:rsid w:val="00377BCC"/>
    <w:rsid w:val="00377E41"/>
    <w:rsid w:val="00380AA0"/>
    <w:rsid w:val="00380B0F"/>
    <w:rsid w:val="00380C29"/>
    <w:rsid w:val="0038107E"/>
    <w:rsid w:val="00381368"/>
    <w:rsid w:val="003813DC"/>
    <w:rsid w:val="00381F91"/>
    <w:rsid w:val="00382585"/>
    <w:rsid w:val="00382CB8"/>
    <w:rsid w:val="00383544"/>
    <w:rsid w:val="003839CF"/>
    <w:rsid w:val="00383BA0"/>
    <w:rsid w:val="00383DB4"/>
    <w:rsid w:val="0038419D"/>
    <w:rsid w:val="00384657"/>
    <w:rsid w:val="003850CB"/>
    <w:rsid w:val="003854E9"/>
    <w:rsid w:val="00385776"/>
    <w:rsid w:val="00385AB7"/>
    <w:rsid w:val="00385D22"/>
    <w:rsid w:val="00386943"/>
    <w:rsid w:val="00386B44"/>
    <w:rsid w:val="0038704D"/>
    <w:rsid w:val="00387228"/>
    <w:rsid w:val="00387345"/>
    <w:rsid w:val="0038749D"/>
    <w:rsid w:val="003876B1"/>
    <w:rsid w:val="00387EE9"/>
    <w:rsid w:val="003901BD"/>
    <w:rsid w:val="003901FD"/>
    <w:rsid w:val="003906C8"/>
    <w:rsid w:val="00390F0A"/>
    <w:rsid w:val="00390F4E"/>
    <w:rsid w:val="003912FF"/>
    <w:rsid w:val="003913B0"/>
    <w:rsid w:val="003914AD"/>
    <w:rsid w:val="00391701"/>
    <w:rsid w:val="003924F4"/>
    <w:rsid w:val="00393773"/>
    <w:rsid w:val="003946B6"/>
    <w:rsid w:val="003948ED"/>
    <w:rsid w:val="003951D0"/>
    <w:rsid w:val="003966CE"/>
    <w:rsid w:val="00396727"/>
    <w:rsid w:val="00396E2F"/>
    <w:rsid w:val="00397760"/>
    <w:rsid w:val="00397F5B"/>
    <w:rsid w:val="003A048E"/>
    <w:rsid w:val="003A0A7C"/>
    <w:rsid w:val="003A0EC8"/>
    <w:rsid w:val="003A0FCD"/>
    <w:rsid w:val="003A11C5"/>
    <w:rsid w:val="003A11CF"/>
    <w:rsid w:val="003A1B52"/>
    <w:rsid w:val="003A2514"/>
    <w:rsid w:val="003A26A1"/>
    <w:rsid w:val="003A27EC"/>
    <w:rsid w:val="003A290E"/>
    <w:rsid w:val="003A2D13"/>
    <w:rsid w:val="003A3136"/>
    <w:rsid w:val="003A316D"/>
    <w:rsid w:val="003A36DF"/>
    <w:rsid w:val="003A3E9B"/>
    <w:rsid w:val="003A43AC"/>
    <w:rsid w:val="003A4824"/>
    <w:rsid w:val="003A5D2F"/>
    <w:rsid w:val="003A6AFF"/>
    <w:rsid w:val="003A6B13"/>
    <w:rsid w:val="003A6F99"/>
    <w:rsid w:val="003B00EB"/>
    <w:rsid w:val="003B058C"/>
    <w:rsid w:val="003B064E"/>
    <w:rsid w:val="003B0D81"/>
    <w:rsid w:val="003B17B0"/>
    <w:rsid w:val="003B1A3A"/>
    <w:rsid w:val="003B2702"/>
    <w:rsid w:val="003B375E"/>
    <w:rsid w:val="003B3CA5"/>
    <w:rsid w:val="003B3F74"/>
    <w:rsid w:val="003B3FC4"/>
    <w:rsid w:val="003B47D2"/>
    <w:rsid w:val="003B497C"/>
    <w:rsid w:val="003B62B1"/>
    <w:rsid w:val="003B69AF"/>
    <w:rsid w:val="003B718E"/>
    <w:rsid w:val="003B7A77"/>
    <w:rsid w:val="003B7B6F"/>
    <w:rsid w:val="003B7B7F"/>
    <w:rsid w:val="003B7C52"/>
    <w:rsid w:val="003B7DE5"/>
    <w:rsid w:val="003C015E"/>
    <w:rsid w:val="003C02FC"/>
    <w:rsid w:val="003C0930"/>
    <w:rsid w:val="003C0A8F"/>
    <w:rsid w:val="003C11AE"/>
    <w:rsid w:val="003C14F7"/>
    <w:rsid w:val="003C1BF2"/>
    <w:rsid w:val="003C1C7A"/>
    <w:rsid w:val="003C1CAC"/>
    <w:rsid w:val="003C2104"/>
    <w:rsid w:val="003C2325"/>
    <w:rsid w:val="003C2327"/>
    <w:rsid w:val="003C2DA5"/>
    <w:rsid w:val="003C312F"/>
    <w:rsid w:val="003C3584"/>
    <w:rsid w:val="003C36B6"/>
    <w:rsid w:val="003C41C9"/>
    <w:rsid w:val="003C4BD3"/>
    <w:rsid w:val="003C50B6"/>
    <w:rsid w:val="003C5675"/>
    <w:rsid w:val="003C5D97"/>
    <w:rsid w:val="003C697D"/>
    <w:rsid w:val="003C6DB1"/>
    <w:rsid w:val="003C737B"/>
    <w:rsid w:val="003C7680"/>
    <w:rsid w:val="003C7875"/>
    <w:rsid w:val="003C7961"/>
    <w:rsid w:val="003D0011"/>
    <w:rsid w:val="003D09A5"/>
    <w:rsid w:val="003D236E"/>
    <w:rsid w:val="003D24DE"/>
    <w:rsid w:val="003D29F8"/>
    <w:rsid w:val="003D2A85"/>
    <w:rsid w:val="003D3010"/>
    <w:rsid w:val="003D386E"/>
    <w:rsid w:val="003D4163"/>
    <w:rsid w:val="003D4754"/>
    <w:rsid w:val="003D47C0"/>
    <w:rsid w:val="003D5451"/>
    <w:rsid w:val="003D55BB"/>
    <w:rsid w:val="003D6688"/>
    <w:rsid w:val="003D6A0A"/>
    <w:rsid w:val="003D710E"/>
    <w:rsid w:val="003D7680"/>
    <w:rsid w:val="003D7A16"/>
    <w:rsid w:val="003D7BFE"/>
    <w:rsid w:val="003E0087"/>
    <w:rsid w:val="003E05F7"/>
    <w:rsid w:val="003E0E88"/>
    <w:rsid w:val="003E157F"/>
    <w:rsid w:val="003E1E81"/>
    <w:rsid w:val="003E2A87"/>
    <w:rsid w:val="003E38B3"/>
    <w:rsid w:val="003E3D8B"/>
    <w:rsid w:val="003E426F"/>
    <w:rsid w:val="003E438F"/>
    <w:rsid w:val="003E46E9"/>
    <w:rsid w:val="003E4746"/>
    <w:rsid w:val="003E47E9"/>
    <w:rsid w:val="003E4D89"/>
    <w:rsid w:val="003E62FF"/>
    <w:rsid w:val="003E7583"/>
    <w:rsid w:val="003E7628"/>
    <w:rsid w:val="003E7EA2"/>
    <w:rsid w:val="003F07CF"/>
    <w:rsid w:val="003F0AE7"/>
    <w:rsid w:val="003F0E27"/>
    <w:rsid w:val="003F123B"/>
    <w:rsid w:val="003F2858"/>
    <w:rsid w:val="003F2D1F"/>
    <w:rsid w:val="003F3027"/>
    <w:rsid w:val="003F3291"/>
    <w:rsid w:val="003F36FD"/>
    <w:rsid w:val="003F3770"/>
    <w:rsid w:val="003F381F"/>
    <w:rsid w:val="003F3D11"/>
    <w:rsid w:val="003F44E4"/>
    <w:rsid w:val="003F4824"/>
    <w:rsid w:val="003F4EAF"/>
    <w:rsid w:val="003F52EE"/>
    <w:rsid w:val="003F5352"/>
    <w:rsid w:val="003F594B"/>
    <w:rsid w:val="003F61DC"/>
    <w:rsid w:val="003F6453"/>
    <w:rsid w:val="003F64EE"/>
    <w:rsid w:val="003F6A95"/>
    <w:rsid w:val="003F7469"/>
    <w:rsid w:val="003F74BC"/>
    <w:rsid w:val="0040039D"/>
    <w:rsid w:val="00400ECA"/>
    <w:rsid w:val="0040123D"/>
    <w:rsid w:val="00401C56"/>
    <w:rsid w:val="00401F58"/>
    <w:rsid w:val="0040220B"/>
    <w:rsid w:val="004024E7"/>
    <w:rsid w:val="004025BD"/>
    <w:rsid w:val="00403256"/>
    <w:rsid w:val="004040D9"/>
    <w:rsid w:val="00404367"/>
    <w:rsid w:val="00404681"/>
    <w:rsid w:val="00404B8C"/>
    <w:rsid w:val="00405007"/>
    <w:rsid w:val="00405FE1"/>
    <w:rsid w:val="004077B4"/>
    <w:rsid w:val="00407B84"/>
    <w:rsid w:val="00407E91"/>
    <w:rsid w:val="00412564"/>
    <w:rsid w:val="004133DA"/>
    <w:rsid w:val="00413FF7"/>
    <w:rsid w:val="00414269"/>
    <w:rsid w:val="004144E5"/>
    <w:rsid w:val="00414EB5"/>
    <w:rsid w:val="00415860"/>
    <w:rsid w:val="00415CBD"/>
    <w:rsid w:val="00415F85"/>
    <w:rsid w:val="0041684A"/>
    <w:rsid w:val="00416990"/>
    <w:rsid w:val="004174A1"/>
    <w:rsid w:val="0041771C"/>
    <w:rsid w:val="00420091"/>
    <w:rsid w:val="00420305"/>
    <w:rsid w:val="00421DA7"/>
    <w:rsid w:val="00421E19"/>
    <w:rsid w:val="00421FFE"/>
    <w:rsid w:val="00422093"/>
    <w:rsid w:val="00422607"/>
    <w:rsid w:val="0042284A"/>
    <w:rsid w:val="00422866"/>
    <w:rsid w:val="00422962"/>
    <w:rsid w:val="00422C44"/>
    <w:rsid w:val="00422FA1"/>
    <w:rsid w:val="004237C2"/>
    <w:rsid w:val="00423B7A"/>
    <w:rsid w:val="00425C32"/>
    <w:rsid w:val="00425D16"/>
    <w:rsid w:val="00425E67"/>
    <w:rsid w:val="00425FA6"/>
    <w:rsid w:val="004260DA"/>
    <w:rsid w:val="00426E94"/>
    <w:rsid w:val="004276F0"/>
    <w:rsid w:val="00430538"/>
    <w:rsid w:val="00430842"/>
    <w:rsid w:val="00430860"/>
    <w:rsid w:val="00430BCE"/>
    <w:rsid w:val="004315AF"/>
    <w:rsid w:val="00431D53"/>
    <w:rsid w:val="00432020"/>
    <w:rsid w:val="0043237D"/>
    <w:rsid w:val="00434525"/>
    <w:rsid w:val="00434A86"/>
    <w:rsid w:val="00435698"/>
    <w:rsid w:val="004356FE"/>
    <w:rsid w:val="004361DA"/>
    <w:rsid w:val="00436565"/>
    <w:rsid w:val="0043699E"/>
    <w:rsid w:val="00436DF7"/>
    <w:rsid w:val="004370C5"/>
    <w:rsid w:val="00437270"/>
    <w:rsid w:val="0043776B"/>
    <w:rsid w:val="00437E02"/>
    <w:rsid w:val="00440077"/>
    <w:rsid w:val="00441689"/>
    <w:rsid w:val="00441872"/>
    <w:rsid w:val="004431D9"/>
    <w:rsid w:val="00443938"/>
    <w:rsid w:val="00444332"/>
    <w:rsid w:val="004447A7"/>
    <w:rsid w:val="00444D3D"/>
    <w:rsid w:val="00445758"/>
    <w:rsid w:val="00445842"/>
    <w:rsid w:val="004460C1"/>
    <w:rsid w:val="004462B9"/>
    <w:rsid w:val="00446653"/>
    <w:rsid w:val="00446725"/>
    <w:rsid w:val="00446D4C"/>
    <w:rsid w:val="00450338"/>
    <w:rsid w:val="00450C3F"/>
    <w:rsid w:val="00450C89"/>
    <w:rsid w:val="00451156"/>
    <w:rsid w:val="00451EC4"/>
    <w:rsid w:val="004524B5"/>
    <w:rsid w:val="004524C1"/>
    <w:rsid w:val="0045274F"/>
    <w:rsid w:val="004529B3"/>
    <w:rsid w:val="004535FF"/>
    <w:rsid w:val="0045398E"/>
    <w:rsid w:val="004544E5"/>
    <w:rsid w:val="00454660"/>
    <w:rsid w:val="00454868"/>
    <w:rsid w:val="004553A2"/>
    <w:rsid w:val="0045540C"/>
    <w:rsid w:val="004554A3"/>
    <w:rsid w:val="00455E43"/>
    <w:rsid w:val="0045634D"/>
    <w:rsid w:val="00456595"/>
    <w:rsid w:val="00456674"/>
    <w:rsid w:val="00456C19"/>
    <w:rsid w:val="004570CE"/>
    <w:rsid w:val="004573B9"/>
    <w:rsid w:val="004614B2"/>
    <w:rsid w:val="00461A67"/>
    <w:rsid w:val="0046261D"/>
    <w:rsid w:val="004628A6"/>
    <w:rsid w:val="00462F4F"/>
    <w:rsid w:val="0046353B"/>
    <w:rsid w:val="004638CB"/>
    <w:rsid w:val="00463A55"/>
    <w:rsid w:val="0046427C"/>
    <w:rsid w:val="00464344"/>
    <w:rsid w:val="00464680"/>
    <w:rsid w:val="00464B0E"/>
    <w:rsid w:val="00464C2F"/>
    <w:rsid w:val="00464E73"/>
    <w:rsid w:val="0046515E"/>
    <w:rsid w:val="004651F0"/>
    <w:rsid w:val="004656EB"/>
    <w:rsid w:val="00465784"/>
    <w:rsid w:val="00465A81"/>
    <w:rsid w:val="00465CA8"/>
    <w:rsid w:val="00465E1C"/>
    <w:rsid w:val="00465FB1"/>
    <w:rsid w:val="0046615A"/>
    <w:rsid w:val="0046639F"/>
    <w:rsid w:val="00467357"/>
    <w:rsid w:val="004678C3"/>
    <w:rsid w:val="004706AB"/>
    <w:rsid w:val="00470902"/>
    <w:rsid w:val="004712DB"/>
    <w:rsid w:val="004715D5"/>
    <w:rsid w:val="00471B00"/>
    <w:rsid w:val="00471E01"/>
    <w:rsid w:val="00472386"/>
    <w:rsid w:val="004723F8"/>
    <w:rsid w:val="00472EEA"/>
    <w:rsid w:val="00472F95"/>
    <w:rsid w:val="0047397B"/>
    <w:rsid w:val="00473E83"/>
    <w:rsid w:val="00473EC4"/>
    <w:rsid w:val="004747BF"/>
    <w:rsid w:val="0047501E"/>
    <w:rsid w:val="004756F9"/>
    <w:rsid w:val="00475AF9"/>
    <w:rsid w:val="004800C9"/>
    <w:rsid w:val="00480672"/>
    <w:rsid w:val="0048087B"/>
    <w:rsid w:val="00480927"/>
    <w:rsid w:val="00480989"/>
    <w:rsid w:val="00480B6D"/>
    <w:rsid w:val="00481358"/>
    <w:rsid w:val="00481594"/>
    <w:rsid w:val="00481F84"/>
    <w:rsid w:val="004824B4"/>
    <w:rsid w:val="00482C0B"/>
    <w:rsid w:val="00483139"/>
    <w:rsid w:val="0048378E"/>
    <w:rsid w:val="00484067"/>
    <w:rsid w:val="00484128"/>
    <w:rsid w:val="00484725"/>
    <w:rsid w:val="004847C4"/>
    <w:rsid w:val="00484B43"/>
    <w:rsid w:val="00484C4C"/>
    <w:rsid w:val="00485472"/>
    <w:rsid w:val="00485B3C"/>
    <w:rsid w:val="00485B64"/>
    <w:rsid w:val="00485DCE"/>
    <w:rsid w:val="00485E4C"/>
    <w:rsid w:val="00486101"/>
    <w:rsid w:val="00486E32"/>
    <w:rsid w:val="00486FB6"/>
    <w:rsid w:val="0048740D"/>
    <w:rsid w:val="0049055D"/>
    <w:rsid w:val="00490EB0"/>
    <w:rsid w:val="00491BAE"/>
    <w:rsid w:val="0049264B"/>
    <w:rsid w:val="004926D7"/>
    <w:rsid w:val="004929BB"/>
    <w:rsid w:val="0049359D"/>
    <w:rsid w:val="00493D31"/>
    <w:rsid w:val="00494035"/>
    <w:rsid w:val="00494199"/>
    <w:rsid w:val="004941F8"/>
    <w:rsid w:val="00495A41"/>
    <w:rsid w:val="00495BDF"/>
    <w:rsid w:val="0049654E"/>
    <w:rsid w:val="00496E3E"/>
    <w:rsid w:val="00497158"/>
    <w:rsid w:val="004A00CD"/>
    <w:rsid w:val="004A0373"/>
    <w:rsid w:val="004A095E"/>
    <w:rsid w:val="004A0F1C"/>
    <w:rsid w:val="004A19F4"/>
    <w:rsid w:val="004A1DAB"/>
    <w:rsid w:val="004A1E80"/>
    <w:rsid w:val="004A1EED"/>
    <w:rsid w:val="004A28E2"/>
    <w:rsid w:val="004A2C8A"/>
    <w:rsid w:val="004A3F9C"/>
    <w:rsid w:val="004A40BF"/>
    <w:rsid w:val="004A4441"/>
    <w:rsid w:val="004A580A"/>
    <w:rsid w:val="004A6842"/>
    <w:rsid w:val="004A70CF"/>
    <w:rsid w:val="004A7573"/>
    <w:rsid w:val="004A7B10"/>
    <w:rsid w:val="004A7DEC"/>
    <w:rsid w:val="004B16AE"/>
    <w:rsid w:val="004B25B2"/>
    <w:rsid w:val="004B3A71"/>
    <w:rsid w:val="004B3E07"/>
    <w:rsid w:val="004B4190"/>
    <w:rsid w:val="004B42A6"/>
    <w:rsid w:val="004B462F"/>
    <w:rsid w:val="004B4ECB"/>
    <w:rsid w:val="004B52A0"/>
    <w:rsid w:val="004B53DD"/>
    <w:rsid w:val="004B6233"/>
    <w:rsid w:val="004B6346"/>
    <w:rsid w:val="004B69AC"/>
    <w:rsid w:val="004B6F13"/>
    <w:rsid w:val="004B7250"/>
    <w:rsid w:val="004C104B"/>
    <w:rsid w:val="004C1303"/>
    <w:rsid w:val="004C1A48"/>
    <w:rsid w:val="004C2E11"/>
    <w:rsid w:val="004C5097"/>
    <w:rsid w:val="004C5320"/>
    <w:rsid w:val="004C6145"/>
    <w:rsid w:val="004C6AAA"/>
    <w:rsid w:val="004C6B0B"/>
    <w:rsid w:val="004C6DFB"/>
    <w:rsid w:val="004C6F6A"/>
    <w:rsid w:val="004C713E"/>
    <w:rsid w:val="004C773B"/>
    <w:rsid w:val="004C777E"/>
    <w:rsid w:val="004C7E90"/>
    <w:rsid w:val="004D0637"/>
    <w:rsid w:val="004D0EF7"/>
    <w:rsid w:val="004D1080"/>
    <w:rsid w:val="004D1555"/>
    <w:rsid w:val="004D27B5"/>
    <w:rsid w:val="004D2880"/>
    <w:rsid w:val="004D2919"/>
    <w:rsid w:val="004D2AA5"/>
    <w:rsid w:val="004D32CF"/>
    <w:rsid w:val="004D3AF0"/>
    <w:rsid w:val="004D414E"/>
    <w:rsid w:val="004D41C0"/>
    <w:rsid w:val="004D48F8"/>
    <w:rsid w:val="004D4951"/>
    <w:rsid w:val="004D5519"/>
    <w:rsid w:val="004D58BC"/>
    <w:rsid w:val="004D5B03"/>
    <w:rsid w:val="004D5B5E"/>
    <w:rsid w:val="004D6115"/>
    <w:rsid w:val="004D623F"/>
    <w:rsid w:val="004D74DD"/>
    <w:rsid w:val="004D79F7"/>
    <w:rsid w:val="004E09A9"/>
    <w:rsid w:val="004E1719"/>
    <w:rsid w:val="004E1959"/>
    <w:rsid w:val="004E1A07"/>
    <w:rsid w:val="004E25F2"/>
    <w:rsid w:val="004E304A"/>
    <w:rsid w:val="004E3716"/>
    <w:rsid w:val="004E3DD1"/>
    <w:rsid w:val="004E439F"/>
    <w:rsid w:val="004E44F5"/>
    <w:rsid w:val="004E52F6"/>
    <w:rsid w:val="004E6FE3"/>
    <w:rsid w:val="004E78FC"/>
    <w:rsid w:val="004F06BD"/>
    <w:rsid w:val="004F08ED"/>
    <w:rsid w:val="004F0DC6"/>
    <w:rsid w:val="004F1A1A"/>
    <w:rsid w:val="004F2A61"/>
    <w:rsid w:val="004F2ED7"/>
    <w:rsid w:val="004F382A"/>
    <w:rsid w:val="004F3C52"/>
    <w:rsid w:val="004F465D"/>
    <w:rsid w:val="004F47F0"/>
    <w:rsid w:val="004F4945"/>
    <w:rsid w:val="004F4DAE"/>
    <w:rsid w:val="004F5036"/>
    <w:rsid w:val="004F5974"/>
    <w:rsid w:val="004F72BE"/>
    <w:rsid w:val="004F777D"/>
    <w:rsid w:val="004F7AA3"/>
    <w:rsid w:val="00500A55"/>
    <w:rsid w:val="0050160C"/>
    <w:rsid w:val="005016B2"/>
    <w:rsid w:val="00501884"/>
    <w:rsid w:val="0050193A"/>
    <w:rsid w:val="00501C6B"/>
    <w:rsid w:val="00502941"/>
    <w:rsid w:val="00502958"/>
    <w:rsid w:val="00502A38"/>
    <w:rsid w:val="0050480C"/>
    <w:rsid w:val="0050564A"/>
    <w:rsid w:val="00505C5D"/>
    <w:rsid w:val="00505DA7"/>
    <w:rsid w:val="00506BE9"/>
    <w:rsid w:val="00506D41"/>
    <w:rsid w:val="00506F11"/>
    <w:rsid w:val="00507331"/>
    <w:rsid w:val="00507A0F"/>
    <w:rsid w:val="00507ECE"/>
    <w:rsid w:val="0051000B"/>
    <w:rsid w:val="0051035C"/>
    <w:rsid w:val="00510574"/>
    <w:rsid w:val="005107F0"/>
    <w:rsid w:val="005114A8"/>
    <w:rsid w:val="00511531"/>
    <w:rsid w:val="00511534"/>
    <w:rsid w:val="00511947"/>
    <w:rsid w:val="00511EC0"/>
    <w:rsid w:val="00513978"/>
    <w:rsid w:val="005139A9"/>
    <w:rsid w:val="0051405B"/>
    <w:rsid w:val="00514A3F"/>
    <w:rsid w:val="00514AC5"/>
    <w:rsid w:val="00515E81"/>
    <w:rsid w:val="00516506"/>
    <w:rsid w:val="005165C8"/>
    <w:rsid w:val="00516B4F"/>
    <w:rsid w:val="00516FBE"/>
    <w:rsid w:val="00517478"/>
    <w:rsid w:val="0051779E"/>
    <w:rsid w:val="005177AA"/>
    <w:rsid w:val="00517C1F"/>
    <w:rsid w:val="00517D66"/>
    <w:rsid w:val="00517F9B"/>
    <w:rsid w:val="00520092"/>
    <w:rsid w:val="00520271"/>
    <w:rsid w:val="005209D2"/>
    <w:rsid w:val="00520EE5"/>
    <w:rsid w:val="005216B1"/>
    <w:rsid w:val="005216F1"/>
    <w:rsid w:val="00521D28"/>
    <w:rsid w:val="00521F19"/>
    <w:rsid w:val="00521FB6"/>
    <w:rsid w:val="00522460"/>
    <w:rsid w:val="0052266E"/>
    <w:rsid w:val="00522B7B"/>
    <w:rsid w:val="00522DA8"/>
    <w:rsid w:val="00522F0E"/>
    <w:rsid w:val="005231A1"/>
    <w:rsid w:val="00524A02"/>
    <w:rsid w:val="00524A44"/>
    <w:rsid w:val="005257DA"/>
    <w:rsid w:val="00525828"/>
    <w:rsid w:val="00525D23"/>
    <w:rsid w:val="005262AB"/>
    <w:rsid w:val="00526734"/>
    <w:rsid w:val="00526DE4"/>
    <w:rsid w:val="005274D0"/>
    <w:rsid w:val="00527831"/>
    <w:rsid w:val="00527DD4"/>
    <w:rsid w:val="00530081"/>
    <w:rsid w:val="00530268"/>
    <w:rsid w:val="00530997"/>
    <w:rsid w:val="00530C84"/>
    <w:rsid w:val="00530D32"/>
    <w:rsid w:val="00530DDD"/>
    <w:rsid w:val="00531014"/>
    <w:rsid w:val="0053152B"/>
    <w:rsid w:val="0053428B"/>
    <w:rsid w:val="00534633"/>
    <w:rsid w:val="00535F84"/>
    <w:rsid w:val="00536E19"/>
    <w:rsid w:val="0053791E"/>
    <w:rsid w:val="0053795D"/>
    <w:rsid w:val="00537DE4"/>
    <w:rsid w:val="00540DD1"/>
    <w:rsid w:val="00541788"/>
    <w:rsid w:val="00541FD8"/>
    <w:rsid w:val="00542039"/>
    <w:rsid w:val="005441C3"/>
    <w:rsid w:val="005442B5"/>
    <w:rsid w:val="00544626"/>
    <w:rsid w:val="0054477B"/>
    <w:rsid w:val="00544E38"/>
    <w:rsid w:val="00545705"/>
    <w:rsid w:val="00545A9B"/>
    <w:rsid w:val="00546423"/>
    <w:rsid w:val="00546971"/>
    <w:rsid w:val="00546BFA"/>
    <w:rsid w:val="0054770B"/>
    <w:rsid w:val="0054787A"/>
    <w:rsid w:val="00547D3F"/>
    <w:rsid w:val="005509BA"/>
    <w:rsid w:val="00551818"/>
    <w:rsid w:val="00551B26"/>
    <w:rsid w:val="00551FD1"/>
    <w:rsid w:val="00552141"/>
    <w:rsid w:val="0055273D"/>
    <w:rsid w:val="00552D43"/>
    <w:rsid w:val="00552D89"/>
    <w:rsid w:val="00552DF9"/>
    <w:rsid w:val="0055390F"/>
    <w:rsid w:val="00553C52"/>
    <w:rsid w:val="00553D22"/>
    <w:rsid w:val="005540EA"/>
    <w:rsid w:val="0055460E"/>
    <w:rsid w:val="0055656B"/>
    <w:rsid w:val="00556B28"/>
    <w:rsid w:val="00556E70"/>
    <w:rsid w:val="005579FE"/>
    <w:rsid w:val="00557D04"/>
    <w:rsid w:val="005603F1"/>
    <w:rsid w:val="00560CBB"/>
    <w:rsid w:val="00561128"/>
    <w:rsid w:val="00561B45"/>
    <w:rsid w:val="00561CEC"/>
    <w:rsid w:val="00561D4E"/>
    <w:rsid w:val="00562250"/>
    <w:rsid w:val="00563601"/>
    <w:rsid w:val="0056498D"/>
    <w:rsid w:val="005660DC"/>
    <w:rsid w:val="0056624E"/>
    <w:rsid w:val="0057017E"/>
    <w:rsid w:val="00570C35"/>
    <w:rsid w:val="00571E79"/>
    <w:rsid w:val="0057231E"/>
    <w:rsid w:val="00572700"/>
    <w:rsid w:val="0057285B"/>
    <w:rsid w:val="00572B79"/>
    <w:rsid w:val="00572C29"/>
    <w:rsid w:val="005731EC"/>
    <w:rsid w:val="0057334F"/>
    <w:rsid w:val="0057342D"/>
    <w:rsid w:val="00573DA1"/>
    <w:rsid w:val="00574939"/>
    <w:rsid w:val="00574C19"/>
    <w:rsid w:val="00574DE5"/>
    <w:rsid w:val="00574F95"/>
    <w:rsid w:val="00575E5E"/>
    <w:rsid w:val="005766C2"/>
    <w:rsid w:val="005773F8"/>
    <w:rsid w:val="00577B59"/>
    <w:rsid w:val="00580A6C"/>
    <w:rsid w:val="005810EB"/>
    <w:rsid w:val="00581637"/>
    <w:rsid w:val="00582453"/>
    <w:rsid w:val="00582DBE"/>
    <w:rsid w:val="00582F3F"/>
    <w:rsid w:val="0058380B"/>
    <w:rsid w:val="005838CD"/>
    <w:rsid w:val="00583A52"/>
    <w:rsid w:val="005844DD"/>
    <w:rsid w:val="00584702"/>
    <w:rsid w:val="00584D6C"/>
    <w:rsid w:val="005857B5"/>
    <w:rsid w:val="00585899"/>
    <w:rsid w:val="0058592C"/>
    <w:rsid w:val="00586464"/>
    <w:rsid w:val="00587005"/>
    <w:rsid w:val="00589B43"/>
    <w:rsid w:val="00590B8E"/>
    <w:rsid w:val="005912CB"/>
    <w:rsid w:val="00591565"/>
    <w:rsid w:val="00592702"/>
    <w:rsid w:val="0059283D"/>
    <w:rsid w:val="00592A73"/>
    <w:rsid w:val="005932AD"/>
    <w:rsid w:val="0059338F"/>
    <w:rsid w:val="005937B0"/>
    <w:rsid w:val="0059461D"/>
    <w:rsid w:val="00594E5F"/>
    <w:rsid w:val="00595054"/>
    <w:rsid w:val="00596021"/>
    <w:rsid w:val="00596722"/>
    <w:rsid w:val="00596C00"/>
    <w:rsid w:val="00597399"/>
    <w:rsid w:val="0059743F"/>
    <w:rsid w:val="005A0C26"/>
    <w:rsid w:val="005A11BC"/>
    <w:rsid w:val="005A13A4"/>
    <w:rsid w:val="005A17FE"/>
    <w:rsid w:val="005A2487"/>
    <w:rsid w:val="005A3F73"/>
    <w:rsid w:val="005A3FDC"/>
    <w:rsid w:val="005A419F"/>
    <w:rsid w:val="005A4B29"/>
    <w:rsid w:val="005A4D10"/>
    <w:rsid w:val="005A4FD3"/>
    <w:rsid w:val="005A50D1"/>
    <w:rsid w:val="005A51EF"/>
    <w:rsid w:val="005A5D75"/>
    <w:rsid w:val="005A60F8"/>
    <w:rsid w:val="005A6221"/>
    <w:rsid w:val="005A6784"/>
    <w:rsid w:val="005A67AD"/>
    <w:rsid w:val="005A6DB1"/>
    <w:rsid w:val="005A76AE"/>
    <w:rsid w:val="005A76FD"/>
    <w:rsid w:val="005A770C"/>
    <w:rsid w:val="005A7EE0"/>
    <w:rsid w:val="005B0F46"/>
    <w:rsid w:val="005B14D5"/>
    <w:rsid w:val="005B1CDF"/>
    <w:rsid w:val="005B1E58"/>
    <w:rsid w:val="005B2F2B"/>
    <w:rsid w:val="005B3375"/>
    <w:rsid w:val="005B3950"/>
    <w:rsid w:val="005B42FE"/>
    <w:rsid w:val="005B4412"/>
    <w:rsid w:val="005B4AE6"/>
    <w:rsid w:val="005B4C16"/>
    <w:rsid w:val="005B4C4E"/>
    <w:rsid w:val="005B54F0"/>
    <w:rsid w:val="005B568F"/>
    <w:rsid w:val="005B5DC1"/>
    <w:rsid w:val="005B7166"/>
    <w:rsid w:val="005B7177"/>
    <w:rsid w:val="005B768F"/>
    <w:rsid w:val="005B78A6"/>
    <w:rsid w:val="005C05A5"/>
    <w:rsid w:val="005C0669"/>
    <w:rsid w:val="005C164F"/>
    <w:rsid w:val="005C1947"/>
    <w:rsid w:val="005C1EA7"/>
    <w:rsid w:val="005C2398"/>
    <w:rsid w:val="005C23CF"/>
    <w:rsid w:val="005C2650"/>
    <w:rsid w:val="005C2BFF"/>
    <w:rsid w:val="005C2EEB"/>
    <w:rsid w:val="005C3D45"/>
    <w:rsid w:val="005C495E"/>
    <w:rsid w:val="005C4A95"/>
    <w:rsid w:val="005C4CA3"/>
    <w:rsid w:val="005C5123"/>
    <w:rsid w:val="005C52B2"/>
    <w:rsid w:val="005C54CD"/>
    <w:rsid w:val="005C5654"/>
    <w:rsid w:val="005C5DA7"/>
    <w:rsid w:val="005C6210"/>
    <w:rsid w:val="005C69EC"/>
    <w:rsid w:val="005C72E7"/>
    <w:rsid w:val="005C7FC1"/>
    <w:rsid w:val="005D006F"/>
    <w:rsid w:val="005D03FB"/>
    <w:rsid w:val="005D06F9"/>
    <w:rsid w:val="005D08C4"/>
    <w:rsid w:val="005D116B"/>
    <w:rsid w:val="005D1A8F"/>
    <w:rsid w:val="005D245E"/>
    <w:rsid w:val="005D2684"/>
    <w:rsid w:val="005D2FD2"/>
    <w:rsid w:val="005D38BB"/>
    <w:rsid w:val="005D3DE0"/>
    <w:rsid w:val="005D3E0B"/>
    <w:rsid w:val="005D47A0"/>
    <w:rsid w:val="005D47F3"/>
    <w:rsid w:val="005D4DE2"/>
    <w:rsid w:val="005D561E"/>
    <w:rsid w:val="005D5AF7"/>
    <w:rsid w:val="005D60F4"/>
    <w:rsid w:val="005D658F"/>
    <w:rsid w:val="005D6CB6"/>
    <w:rsid w:val="005E07DD"/>
    <w:rsid w:val="005E0C5B"/>
    <w:rsid w:val="005E0DF5"/>
    <w:rsid w:val="005E0F47"/>
    <w:rsid w:val="005E181A"/>
    <w:rsid w:val="005E1C56"/>
    <w:rsid w:val="005E2804"/>
    <w:rsid w:val="005E2830"/>
    <w:rsid w:val="005E293E"/>
    <w:rsid w:val="005E32D5"/>
    <w:rsid w:val="005E3A2F"/>
    <w:rsid w:val="005E3E73"/>
    <w:rsid w:val="005E3EBA"/>
    <w:rsid w:val="005E45E5"/>
    <w:rsid w:val="005E528B"/>
    <w:rsid w:val="005E54CF"/>
    <w:rsid w:val="005E559B"/>
    <w:rsid w:val="005E5E93"/>
    <w:rsid w:val="005E63E0"/>
    <w:rsid w:val="005E786A"/>
    <w:rsid w:val="005E7C53"/>
    <w:rsid w:val="005F04CA"/>
    <w:rsid w:val="005F17D7"/>
    <w:rsid w:val="005F1ACB"/>
    <w:rsid w:val="005F20CF"/>
    <w:rsid w:val="005F2121"/>
    <w:rsid w:val="005F38C8"/>
    <w:rsid w:val="005F4230"/>
    <w:rsid w:val="005F437D"/>
    <w:rsid w:val="005F4EDC"/>
    <w:rsid w:val="005F50FD"/>
    <w:rsid w:val="005F6055"/>
    <w:rsid w:val="005F6374"/>
    <w:rsid w:val="005F69F7"/>
    <w:rsid w:val="005F6C3E"/>
    <w:rsid w:val="006006E3"/>
    <w:rsid w:val="0060096F"/>
    <w:rsid w:val="00600C58"/>
    <w:rsid w:val="00602A11"/>
    <w:rsid w:val="00602F52"/>
    <w:rsid w:val="00603439"/>
    <w:rsid w:val="00603A89"/>
    <w:rsid w:val="00603B5A"/>
    <w:rsid w:val="00604B5A"/>
    <w:rsid w:val="00604EC5"/>
    <w:rsid w:val="00605159"/>
    <w:rsid w:val="00605427"/>
    <w:rsid w:val="00605F05"/>
    <w:rsid w:val="00606228"/>
    <w:rsid w:val="00607599"/>
    <w:rsid w:val="006078FE"/>
    <w:rsid w:val="00607986"/>
    <w:rsid w:val="00607C18"/>
    <w:rsid w:val="00610322"/>
    <w:rsid w:val="00610919"/>
    <w:rsid w:val="0061106B"/>
    <w:rsid w:val="006110F6"/>
    <w:rsid w:val="00611DAD"/>
    <w:rsid w:val="00612E1A"/>
    <w:rsid w:val="00613701"/>
    <w:rsid w:val="00613757"/>
    <w:rsid w:val="00613F45"/>
    <w:rsid w:val="0061425B"/>
    <w:rsid w:val="00614A8A"/>
    <w:rsid w:val="00614FE0"/>
    <w:rsid w:val="00615062"/>
    <w:rsid w:val="0061663E"/>
    <w:rsid w:val="0061732F"/>
    <w:rsid w:val="006173AB"/>
    <w:rsid w:val="006177C2"/>
    <w:rsid w:val="00617EBB"/>
    <w:rsid w:val="0062042D"/>
    <w:rsid w:val="00620F60"/>
    <w:rsid w:val="00620FC6"/>
    <w:rsid w:val="006213A3"/>
    <w:rsid w:val="00621752"/>
    <w:rsid w:val="00621BE7"/>
    <w:rsid w:val="00622003"/>
    <w:rsid w:val="00622277"/>
    <w:rsid w:val="006227D9"/>
    <w:rsid w:val="006227F2"/>
    <w:rsid w:val="00623237"/>
    <w:rsid w:val="006233CE"/>
    <w:rsid w:val="00624122"/>
    <w:rsid w:val="00624A12"/>
    <w:rsid w:val="00624F1A"/>
    <w:rsid w:val="006251C2"/>
    <w:rsid w:val="00625266"/>
    <w:rsid w:val="00625480"/>
    <w:rsid w:val="006254DF"/>
    <w:rsid w:val="006255E3"/>
    <w:rsid w:val="00625C22"/>
    <w:rsid w:val="00626367"/>
    <w:rsid w:val="00626911"/>
    <w:rsid w:val="006271D9"/>
    <w:rsid w:val="006272DD"/>
    <w:rsid w:val="0063175F"/>
    <w:rsid w:val="0063178C"/>
    <w:rsid w:val="00632E86"/>
    <w:rsid w:val="00632EFB"/>
    <w:rsid w:val="00632F13"/>
    <w:rsid w:val="00632F21"/>
    <w:rsid w:val="00633422"/>
    <w:rsid w:val="006339B3"/>
    <w:rsid w:val="00633E73"/>
    <w:rsid w:val="00634D40"/>
    <w:rsid w:val="00634E6A"/>
    <w:rsid w:val="00635F58"/>
    <w:rsid w:val="0063627C"/>
    <w:rsid w:val="00636A6B"/>
    <w:rsid w:val="006376A4"/>
    <w:rsid w:val="00637E87"/>
    <w:rsid w:val="006402DA"/>
    <w:rsid w:val="0064082C"/>
    <w:rsid w:val="00641003"/>
    <w:rsid w:val="00641172"/>
    <w:rsid w:val="00641397"/>
    <w:rsid w:val="00641C4C"/>
    <w:rsid w:val="00641F00"/>
    <w:rsid w:val="00641F41"/>
    <w:rsid w:val="006423CB"/>
    <w:rsid w:val="00643128"/>
    <w:rsid w:val="0064330E"/>
    <w:rsid w:val="006449A5"/>
    <w:rsid w:val="00644FCF"/>
    <w:rsid w:val="00645023"/>
    <w:rsid w:val="00645BED"/>
    <w:rsid w:val="00646FA6"/>
    <w:rsid w:val="006478C8"/>
    <w:rsid w:val="0064793E"/>
    <w:rsid w:val="00647D8B"/>
    <w:rsid w:val="00650390"/>
    <w:rsid w:val="00650A61"/>
    <w:rsid w:val="00650D71"/>
    <w:rsid w:val="00650EF4"/>
    <w:rsid w:val="0065182C"/>
    <w:rsid w:val="006520A8"/>
    <w:rsid w:val="00652477"/>
    <w:rsid w:val="00652569"/>
    <w:rsid w:val="006527DC"/>
    <w:rsid w:val="00652899"/>
    <w:rsid w:val="00652A9E"/>
    <w:rsid w:val="00652F5C"/>
    <w:rsid w:val="00652FA3"/>
    <w:rsid w:val="006530BA"/>
    <w:rsid w:val="0065356A"/>
    <w:rsid w:val="00653765"/>
    <w:rsid w:val="00653D2F"/>
    <w:rsid w:val="00654276"/>
    <w:rsid w:val="0065448A"/>
    <w:rsid w:val="00654B5D"/>
    <w:rsid w:val="00655359"/>
    <w:rsid w:val="00656493"/>
    <w:rsid w:val="006568EB"/>
    <w:rsid w:val="00657142"/>
    <w:rsid w:val="0065780E"/>
    <w:rsid w:val="00657F71"/>
    <w:rsid w:val="006600A2"/>
    <w:rsid w:val="006605CE"/>
    <w:rsid w:val="0066112E"/>
    <w:rsid w:val="00661C40"/>
    <w:rsid w:val="00662555"/>
    <w:rsid w:val="00662F8B"/>
    <w:rsid w:val="0066354C"/>
    <w:rsid w:val="00663A9F"/>
    <w:rsid w:val="00664637"/>
    <w:rsid w:val="00664AE7"/>
    <w:rsid w:val="00664D05"/>
    <w:rsid w:val="00664DFD"/>
    <w:rsid w:val="0066516E"/>
    <w:rsid w:val="00665B40"/>
    <w:rsid w:val="00666363"/>
    <w:rsid w:val="006664F3"/>
    <w:rsid w:val="00666DED"/>
    <w:rsid w:val="006673AC"/>
    <w:rsid w:val="006679DE"/>
    <w:rsid w:val="006702AD"/>
    <w:rsid w:val="00670502"/>
    <w:rsid w:val="0067075E"/>
    <w:rsid w:val="00671393"/>
    <w:rsid w:val="006719F8"/>
    <w:rsid w:val="00672373"/>
    <w:rsid w:val="00672398"/>
    <w:rsid w:val="00672709"/>
    <w:rsid w:val="00672DBC"/>
    <w:rsid w:val="00672E89"/>
    <w:rsid w:val="006732EB"/>
    <w:rsid w:val="00673368"/>
    <w:rsid w:val="00673B80"/>
    <w:rsid w:val="00674296"/>
    <w:rsid w:val="00674428"/>
    <w:rsid w:val="0067447C"/>
    <w:rsid w:val="0067477B"/>
    <w:rsid w:val="0067494F"/>
    <w:rsid w:val="00675355"/>
    <w:rsid w:val="00675603"/>
    <w:rsid w:val="00675E63"/>
    <w:rsid w:val="00676D96"/>
    <w:rsid w:val="00677086"/>
    <w:rsid w:val="0067710A"/>
    <w:rsid w:val="006778AF"/>
    <w:rsid w:val="00677FE7"/>
    <w:rsid w:val="0068077D"/>
    <w:rsid w:val="00681DB0"/>
    <w:rsid w:val="00682B16"/>
    <w:rsid w:val="00683F94"/>
    <w:rsid w:val="00684167"/>
    <w:rsid w:val="00684C17"/>
    <w:rsid w:val="006850F7"/>
    <w:rsid w:val="0068520A"/>
    <w:rsid w:val="006852DC"/>
    <w:rsid w:val="006860DE"/>
    <w:rsid w:val="00686B17"/>
    <w:rsid w:val="006873C8"/>
    <w:rsid w:val="00687576"/>
    <w:rsid w:val="00690261"/>
    <w:rsid w:val="006903F3"/>
    <w:rsid w:val="00690DAA"/>
    <w:rsid w:val="00691016"/>
    <w:rsid w:val="006914DF"/>
    <w:rsid w:val="006916DF"/>
    <w:rsid w:val="0069172F"/>
    <w:rsid w:val="006918A4"/>
    <w:rsid w:val="00691BE0"/>
    <w:rsid w:val="006923A2"/>
    <w:rsid w:val="0069305C"/>
    <w:rsid w:val="006932F8"/>
    <w:rsid w:val="00693719"/>
    <w:rsid w:val="00693C09"/>
    <w:rsid w:val="00693E6C"/>
    <w:rsid w:val="00694091"/>
    <w:rsid w:val="006940CB"/>
    <w:rsid w:val="006940F4"/>
    <w:rsid w:val="00694555"/>
    <w:rsid w:val="00694765"/>
    <w:rsid w:val="00695398"/>
    <w:rsid w:val="006956AE"/>
    <w:rsid w:val="00695A0C"/>
    <w:rsid w:val="00695A8C"/>
    <w:rsid w:val="006960D8"/>
    <w:rsid w:val="00696777"/>
    <w:rsid w:val="00696AFB"/>
    <w:rsid w:val="00697F3D"/>
    <w:rsid w:val="006A03C0"/>
    <w:rsid w:val="006A040D"/>
    <w:rsid w:val="006A06C8"/>
    <w:rsid w:val="006A0E5F"/>
    <w:rsid w:val="006A1072"/>
    <w:rsid w:val="006A112D"/>
    <w:rsid w:val="006A1B11"/>
    <w:rsid w:val="006A27C6"/>
    <w:rsid w:val="006A2BEB"/>
    <w:rsid w:val="006A41EB"/>
    <w:rsid w:val="006A5128"/>
    <w:rsid w:val="006A524A"/>
    <w:rsid w:val="006A5814"/>
    <w:rsid w:val="006A5A0E"/>
    <w:rsid w:val="006A5D48"/>
    <w:rsid w:val="006A631B"/>
    <w:rsid w:val="006A6DDF"/>
    <w:rsid w:val="006A7F42"/>
    <w:rsid w:val="006B0107"/>
    <w:rsid w:val="006B0174"/>
    <w:rsid w:val="006B064D"/>
    <w:rsid w:val="006B0CBD"/>
    <w:rsid w:val="006B2435"/>
    <w:rsid w:val="006B2C5B"/>
    <w:rsid w:val="006B33C7"/>
    <w:rsid w:val="006B4362"/>
    <w:rsid w:val="006B4A96"/>
    <w:rsid w:val="006B4B52"/>
    <w:rsid w:val="006B5A60"/>
    <w:rsid w:val="006B682A"/>
    <w:rsid w:val="006B68BF"/>
    <w:rsid w:val="006B6C4C"/>
    <w:rsid w:val="006B7411"/>
    <w:rsid w:val="006B7885"/>
    <w:rsid w:val="006C03BA"/>
    <w:rsid w:val="006C079C"/>
    <w:rsid w:val="006C0980"/>
    <w:rsid w:val="006C0F10"/>
    <w:rsid w:val="006C14EC"/>
    <w:rsid w:val="006C153E"/>
    <w:rsid w:val="006C16DE"/>
    <w:rsid w:val="006C1F91"/>
    <w:rsid w:val="006C23B4"/>
    <w:rsid w:val="006C296C"/>
    <w:rsid w:val="006C2C11"/>
    <w:rsid w:val="006C3374"/>
    <w:rsid w:val="006C3DBB"/>
    <w:rsid w:val="006C4194"/>
    <w:rsid w:val="006C4984"/>
    <w:rsid w:val="006C57A5"/>
    <w:rsid w:val="006C6207"/>
    <w:rsid w:val="006C6B43"/>
    <w:rsid w:val="006C73A6"/>
    <w:rsid w:val="006C7413"/>
    <w:rsid w:val="006C750E"/>
    <w:rsid w:val="006C767D"/>
    <w:rsid w:val="006D0415"/>
    <w:rsid w:val="006D069B"/>
    <w:rsid w:val="006D32BF"/>
    <w:rsid w:val="006D3F8A"/>
    <w:rsid w:val="006D44D9"/>
    <w:rsid w:val="006D5107"/>
    <w:rsid w:val="006D6675"/>
    <w:rsid w:val="006D6E8C"/>
    <w:rsid w:val="006D70B6"/>
    <w:rsid w:val="006E003D"/>
    <w:rsid w:val="006E0795"/>
    <w:rsid w:val="006E0897"/>
    <w:rsid w:val="006E09DD"/>
    <w:rsid w:val="006E18DB"/>
    <w:rsid w:val="006E1FC3"/>
    <w:rsid w:val="006E2185"/>
    <w:rsid w:val="006E2723"/>
    <w:rsid w:val="006E29D9"/>
    <w:rsid w:val="006E38D8"/>
    <w:rsid w:val="006E3AC4"/>
    <w:rsid w:val="006E3FA6"/>
    <w:rsid w:val="006E4DDC"/>
    <w:rsid w:val="006E50D9"/>
    <w:rsid w:val="006E58AF"/>
    <w:rsid w:val="006E77D8"/>
    <w:rsid w:val="006E79D5"/>
    <w:rsid w:val="006E7AB3"/>
    <w:rsid w:val="006F040E"/>
    <w:rsid w:val="006F0725"/>
    <w:rsid w:val="006F0B53"/>
    <w:rsid w:val="006F1D57"/>
    <w:rsid w:val="006F2496"/>
    <w:rsid w:val="006F2731"/>
    <w:rsid w:val="006F2C46"/>
    <w:rsid w:val="006F2F59"/>
    <w:rsid w:val="006F2FA2"/>
    <w:rsid w:val="006F2FB2"/>
    <w:rsid w:val="006F2FEE"/>
    <w:rsid w:val="006F414C"/>
    <w:rsid w:val="006F443A"/>
    <w:rsid w:val="006F4701"/>
    <w:rsid w:val="006F556E"/>
    <w:rsid w:val="006F55D1"/>
    <w:rsid w:val="006F5B12"/>
    <w:rsid w:val="006F5E68"/>
    <w:rsid w:val="006F61CC"/>
    <w:rsid w:val="006F62D9"/>
    <w:rsid w:val="006F670A"/>
    <w:rsid w:val="006F6ABA"/>
    <w:rsid w:val="006F6B3A"/>
    <w:rsid w:val="006F7183"/>
    <w:rsid w:val="006F72FE"/>
    <w:rsid w:val="006F7F5D"/>
    <w:rsid w:val="007001DD"/>
    <w:rsid w:val="0070040A"/>
    <w:rsid w:val="0070078C"/>
    <w:rsid w:val="00700B69"/>
    <w:rsid w:val="00700C11"/>
    <w:rsid w:val="007011F1"/>
    <w:rsid w:val="0070169E"/>
    <w:rsid w:val="00701E7D"/>
    <w:rsid w:val="00701EC1"/>
    <w:rsid w:val="00701F43"/>
    <w:rsid w:val="00702819"/>
    <w:rsid w:val="007036C9"/>
    <w:rsid w:val="00703863"/>
    <w:rsid w:val="00705AEB"/>
    <w:rsid w:val="00705D94"/>
    <w:rsid w:val="00705ED8"/>
    <w:rsid w:val="00707467"/>
    <w:rsid w:val="007101F9"/>
    <w:rsid w:val="007102FD"/>
    <w:rsid w:val="007105D7"/>
    <w:rsid w:val="00710953"/>
    <w:rsid w:val="00711300"/>
    <w:rsid w:val="0071216E"/>
    <w:rsid w:val="00712523"/>
    <w:rsid w:val="00712EAC"/>
    <w:rsid w:val="0071338E"/>
    <w:rsid w:val="00713B85"/>
    <w:rsid w:val="00713B90"/>
    <w:rsid w:val="007145AC"/>
    <w:rsid w:val="007150D0"/>
    <w:rsid w:val="00715392"/>
    <w:rsid w:val="0071585D"/>
    <w:rsid w:val="007159BB"/>
    <w:rsid w:val="00715BDE"/>
    <w:rsid w:val="00715D79"/>
    <w:rsid w:val="007168ED"/>
    <w:rsid w:val="0071691F"/>
    <w:rsid w:val="00716E4D"/>
    <w:rsid w:val="007173BC"/>
    <w:rsid w:val="00717706"/>
    <w:rsid w:val="00720279"/>
    <w:rsid w:val="00721436"/>
    <w:rsid w:val="007219D0"/>
    <w:rsid w:val="00721A73"/>
    <w:rsid w:val="00721E96"/>
    <w:rsid w:val="007228E3"/>
    <w:rsid w:val="00722BC6"/>
    <w:rsid w:val="00722BF5"/>
    <w:rsid w:val="00722F73"/>
    <w:rsid w:val="00723E53"/>
    <w:rsid w:val="00725B9F"/>
    <w:rsid w:val="00726D86"/>
    <w:rsid w:val="00727691"/>
    <w:rsid w:val="0072779C"/>
    <w:rsid w:val="007277FD"/>
    <w:rsid w:val="00727A59"/>
    <w:rsid w:val="00727FA3"/>
    <w:rsid w:val="0073037E"/>
    <w:rsid w:val="0073076F"/>
    <w:rsid w:val="00730C2D"/>
    <w:rsid w:val="007310DD"/>
    <w:rsid w:val="007315C9"/>
    <w:rsid w:val="007316EE"/>
    <w:rsid w:val="0073257B"/>
    <w:rsid w:val="00732682"/>
    <w:rsid w:val="00732D1C"/>
    <w:rsid w:val="00732DB0"/>
    <w:rsid w:val="007333AE"/>
    <w:rsid w:val="00733988"/>
    <w:rsid w:val="00733A96"/>
    <w:rsid w:val="00733B5A"/>
    <w:rsid w:val="0073406A"/>
    <w:rsid w:val="0073437D"/>
    <w:rsid w:val="00734660"/>
    <w:rsid w:val="00734698"/>
    <w:rsid w:val="00734AD2"/>
    <w:rsid w:val="00734C59"/>
    <w:rsid w:val="00734CE8"/>
    <w:rsid w:val="00734DA5"/>
    <w:rsid w:val="00734F35"/>
    <w:rsid w:val="00735037"/>
    <w:rsid w:val="007356BD"/>
    <w:rsid w:val="00735AAF"/>
    <w:rsid w:val="00735B1B"/>
    <w:rsid w:val="00735C6C"/>
    <w:rsid w:val="007368AA"/>
    <w:rsid w:val="00736E80"/>
    <w:rsid w:val="00736F09"/>
    <w:rsid w:val="0073708D"/>
    <w:rsid w:val="00737322"/>
    <w:rsid w:val="00737D36"/>
    <w:rsid w:val="00740BA8"/>
    <w:rsid w:val="00740CF1"/>
    <w:rsid w:val="0074152D"/>
    <w:rsid w:val="00741559"/>
    <w:rsid w:val="00741693"/>
    <w:rsid w:val="00741DFB"/>
    <w:rsid w:val="00742240"/>
    <w:rsid w:val="007425BD"/>
    <w:rsid w:val="00742F87"/>
    <w:rsid w:val="0074418F"/>
    <w:rsid w:val="007442E7"/>
    <w:rsid w:val="007449E8"/>
    <w:rsid w:val="00744CA6"/>
    <w:rsid w:val="00744D7F"/>
    <w:rsid w:val="0074503B"/>
    <w:rsid w:val="0074552F"/>
    <w:rsid w:val="00745BC4"/>
    <w:rsid w:val="00745EB6"/>
    <w:rsid w:val="00745FD5"/>
    <w:rsid w:val="00746103"/>
    <w:rsid w:val="00746577"/>
    <w:rsid w:val="0074663F"/>
    <w:rsid w:val="00746747"/>
    <w:rsid w:val="0074719F"/>
    <w:rsid w:val="007474B3"/>
    <w:rsid w:val="0074799B"/>
    <w:rsid w:val="00752014"/>
    <w:rsid w:val="00752A7C"/>
    <w:rsid w:val="00752F4D"/>
    <w:rsid w:val="0075300E"/>
    <w:rsid w:val="007542BB"/>
    <w:rsid w:val="00754A1C"/>
    <w:rsid w:val="00755448"/>
    <w:rsid w:val="00755662"/>
    <w:rsid w:val="00755757"/>
    <w:rsid w:val="00755CBF"/>
    <w:rsid w:val="00755E6E"/>
    <w:rsid w:val="00756F1C"/>
    <w:rsid w:val="007578CD"/>
    <w:rsid w:val="007579D1"/>
    <w:rsid w:val="00757CC1"/>
    <w:rsid w:val="007600CA"/>
    <w:rsid w:val="007600E0"/>
    <w:rsid w:val="00760514"/>
    <w:rsid w:val="00761743"/>
    <w:rsid w:val="0076206F"/>
    <w:rsid w:val="00762124"/>
    <w:rsid w:val="00762ADE"/>
    <w:rsid w:val="00762E21"/>
    <w:rsid w:val="00762E73"/>
    <w:rsid w:val="00762F34"/>
    <w:rsid w:val="00763609"/>
    <w:rsid w:val="00763963"/>
    <w:rsid w:val="00763AC8"/>
    <w:rsid w:val="00763F0F"/>
    <w:rsid w:val="00764472"/>
    <w:rsid w:val="0076479A"/>
    <w:rsid w:val="007647CB"/>
    <w:rsid w:val="007653D6"/>
    <w:rsid w:val="0076581C"/>
    <w:rsid w:val="007659FA"/>
    <w:rsid w:val="00765D48"/>
    <w:rsid w:val="00765F70"/>
    <w:rsid w:val="00766754"/>
    <w:rsid w:val="00766907"/>
    <w:rsid w:val="007676EE"/>
    <w:rsid w:val="00767C20"/>
    <w:rsid w:val="00767E09"/>
    <w:rsid w:val="007706BC"/>
    <w:rsid w:val="00770AE0"/>
    <w:rsid w:val="00770E75"/>
    <w:rsid w:val="0077130D"/>
    <w:rsid w:val="00771E4B"/>
    <w:rsid w:val="00773069"/>
    <w:rsid w:val="0077346D"/>
    <w:rsid w:val="00773779"/>
    <w:rsid w:val="00773D09"/>
    <w:rsid w:val="00774694"/>
    <w:rsid w:val="00774727"/>
    <w:rsid w:val="007752B5"/>
    <w:rsid w:val="007753EF"/>
    <w:rsid w:val="00775E83"/>
    <w:rsid w:val="00775E9F"/>
    <w:rsid w:val="00776B15"/>
    <w:rsid w:val="00776B3B"/>
    <w:rsid w:val="00776C27"/>
    <w:rsid w:val="00776D3E"/>
    <w:rsid w:val="0078023D"/>
    <w:rsid w:val="007804A2"/>
    <w:rsid w:val="0078067A"/>
    <w:rsid w:val="007814A5"/>
    <w:rsid w:val="00781A18"/>
    <w:rsid w:val="00781D83"/>
    <w:rsid w:val="00782032"/>
    <w:rsid w:val="00782C79"/>
    <w:rsid w:val="007836B2"/>
    <w:rsid w:val="00783B4B"/>
    <w:rsid w:val="00784138"/>
    <w:rsid w:val="007843B5"/>
    <w:rsid w:val="00785222"/>
    <w:rsid w:val="00785A7A"/>
    <w:rsid w:val="00786477"/>
    <w:rsid w:val="00786DA6"/>
    <w:rsid w:val="00786ECA"/>
    <w:rsid w:val="00787209"/>
    <w:rsid w:val="00787B03"/>
    <w:rsid w:val="0079001C"/>
    <w:rsid w:val="0079072F"/>
    <w:rsid w:val="00790BBE"/>
    <w:rsid w:val="00790D27"/>
    <w:rsid w:val="00791875"/>
    <w:rsid w:val="00791AE5"/>
    <w:rsid w:val="00791BCF"/>
    <w:rsid w:val="00791C98"/>
    <w:rsid w:val="0079242D"/>
    <w:rsid w:val="00792D1B"/>
    <w:rsid w:val="00793777"/>
    <w:rsid w:val="0079412B"/>
    <w:rsid w:val="00794DC1"/>
    <w:rsid w:val="00794F10"/>
    <w:rsid w:val="00795962"/>
    <w:rsid w:val="00795C14"/>
    <w:rsid w:val="00795E27"/>
    <w:rsid w:val="00795E34"/>
    <w:rsid w:val="00796213"/>
    <w:rsid w:val="00797172"/>
    <w:rsid w:val="007971A2"/>
    <w:rsid w:val="007A0CBF"/>
    <w:rsid w:val="007A0D96"/>
    <w:rsid w:val="007A1EBC"/>
    <w:rsid w:val="007A1FBF"/>
    <w:rsid w:val="007A29A5"/>
    <w:rsid w:val="007A2F0F"/>
    <w:rsid w:val="007A3588"/>
    <w:rsid w:val="007A368A"/>
    <w:rsid w:val="007A50DA"/>
    <w:rsid w:val="007A6444"/>
    <w:rsid w:val="007A64EB"/>
    <w:rsid w:val="007A6F6B"/>
    <w:rsid w:val="007A6F82"/>
    <w:rsid w:val="007A73A7"/>
    <w:rsid w:val="007A73BE"/>
    <w:rsid w:val="007B0190"/>
    <w:rsid w:val="007B0706"/>
    <w:rsid w:val="007B0B2A"/>
    <w:rsid w:val="007B0F51"/>
    <w:rsid w:val="007B1801"/>
    <w:rsid w:val="007B2097"/>
    <w:rsid w:val="007B502D"/>
    <w:rsid w:val="007B505B"/>
    <w:rsid w:val="007B5C86"/>
    <w:rsid w:val="007B6AA5"/>
    <w:rsid w:val="007B6EAB"/>
    <w:rsid w:val="007B708F"/>
    <w:rsid w:val="007B70E6"/>
    <w:rsid w:val="007B75C9"/>
    <w:rsid w:val="007B77ED"/>
    <w:rsid w:val="007B7ABD"/>
    <w:rsid w:val="007C081D"/>
    <w:rsid w:val="007C0A95"/>
    <w:rsid w:val="007C0C42"/>
    <w:rsid w:val="007C16EC"/>
    <w:rsid w:val="007C2C04"/>
    <w:rsid w:val="007C31E2"/>
    <w:rsid w:val="007C3640"/>
    <w:rsid w:val="007C3D87"/>
    <w:rsid w:val="007C3D95"/>
    <w:rsid w:val="007C4581"/>
    <w:rsid w:val="007C46DA"/>
    <w:rsid w:val="007C5347"/>
    <w:rsid w:val="007C587E"/>
    <w:rsid w:val="007C64A5"/>
    <w:rsid w:val="007C6955"/>
    <w:rsid w:val="007C75AC"/>
    <w:rsid w:val="007D1E93"/>
    <w:rsid w:val="007D24EB"/>
    <w:rsid w:val="007D2FAE"/>
    <w:rsid w:val="007D3236"/>
    <w:rsid w:val="007D38BC"/>
    <w:rsid w:val="007D39C6"/>
    <w:rsid w:val="007D3AB2"/>
    <w:rsid w:val="007D3B01"/>
    <w:rsid w:val="007D3B6D"/>
    <w:rsid w:val="007D3DC0"/>
    <w:rsid w:val="007D4056"/>
    <w:rsid w:val="007D48CB"/>
    <w:rsid w:val="007D5847"/>
    <w:rsid w:val="007D6450"/>
    <w:rsid w:val="007D6D2C"/>
    <w:rsid w:val="007E042C"/>
    <w:rsid w:val="007E05AE"/>
    <w:rsid w:val="007E06D8"/>
    <w:rsid w:val="007E1371"/>
    <w:rsid w:val="007E22B2"/>
    <w:rsid w:val="007E27FC"/>
    <w:rsid w:val="007E2BC1"/>
    <w:rsid w:val="007E2ECC"/>
    <w:rsid w:val="007E2FD7"/>
    <w:rsid w:val="007E3214"/>
    <w:rsid w:val="007E34E8"/>
    <w:rsid w:val="007E368B"/>
    <w:rsid w:val="007E38DF"/>
    <w:rsid w:val="007E4CD9"/>
    <w:rsid w:val="007E5257"/>
    <w:rsid w:val="007E531A"/>
    <w:rsid w:val="007E5606"/>
    <w:rsid w:val="007E5CB3"/>
    <w:rsid w:val="007E60E6"/>
    <w:rsid w:val="007E6435"/>
    <w:rsid w:val="007E691A"/>
    <w:rsid w:val="007E6D4E"/>
    <w:rsid w:val="007E71BE"/>
    <w:rsid w:val="007F0025"/>
    <w:rsid w:val="007F0FC2"/>
    <w:rsid w:val="007F1A2D"/>
    <w:rsid w:val="007F1E1B"/>
    <w:rsid w:val="007F3EBB"/>
    <w:rsid w:val="007F46C0"/>
    <w:rsid w:val="007F49C6"/>
    <w:rsid w:val="007F531C"/>
    <w:rsid w:val="007F555E"/>
    <w:rsid w:val="007F5E23"/>
    <w:rsid w:val="007F65BF"/>
    <w:rsid w:val="007F6D82"/>
    <w:rsid w:val="007F7031"/>
    <w:rsid w:val="00800244"/>
    <w:rsid w:val="00800B3C"/>
    <w:rsid w:val="0080102F"/>
    <w:rsid w:val="0080193E"/>
    <w:rsid w:val="00802727"/>
    <w:rsid w:val="00802BF7"/>
    <w:rsid w:val="00802E4E"/>
    <w:rsid w:val="00803159"/>
    <w:rsid w:val="00803995"/>
    <w:rsid w:val="00803A25"/>
    <w:rsid w:val="00803B15"/>
    <w:rsid w:val="00804372"/>
    <w:rsid w:val="00804831"/>
    <w:rsid w:val="00805BB5"/>
    <w:rsid w:val="00805F33"/>
    <w:rsid w:val="00806FB0"/>
    <w:rsid w:val="00807100"/>
    <w:rsid w:val="00810305"/>
    <w:rsid w:val="00810589"/>
    <w:rsid w:val="00810C25"/>
    <w:rsid w:val="008111EE"/>
    <w:rsid w:val="008114C3"/>
    <w:rsid w:val="00811DF0"/>
    <w:rsid w:val="00811E17"/>
    <w:rsid w:val="0081238D"/>
    <w:rsid w:val="0081323A"/>
    <w:rsid w:val="00814E16"/>
    <w:rsid w:val="00815342"/>
    <w:rsid w:val="00815528"/>
    <w:rsid w:val="00815534"/>
    <w:rsid w:val="00815AB6"/>
    <w:rsid w:val="00816311"/>
    <w:rsid w:val="00816370"/>
    <w:rsid w:val="00816BDB"/>
    <w:rsid w:val="00816E01"/>
    <w:rsid w:val="00817813"/>
    <w:rsid w:val="008203F2"/>
    <w:rsid w:val="0082085A"/>
    <w:rsid w:val="00820914"/>
    <w:rsid w:val="008210F4"/>
    <w:rsid w:val="00821244"/>
    <w:rsid w:val="0082148B"/>
    <w:rsid w:val="00821634"/>
    <w:rsid w:val="008217FA"/>
    <w:rsid w:val="0082191A"/>
    <w:rsid w:val="008225C0"/>
    <w:rsid w:val="00822A84"/>
    <w:rsid w:val="00823749"/>
    <w:rsid w:val="00823806"/>
    <w:rsid w:val="00823E30"/>
    <w:rsid w:val="00824398"/>
    <w:rsid w:val="008256B8"/>
    <w:rsid w:val="00825A36"/>
    <w:rsid w:val="00826112"/>
    <w:rsid w:val="008264DD"/>
    <w:rsid w:val="008272EC"/>
    <w:rsid w:val="0082770B"/>
    <w:rsid w:val="00831CA6"/>
    <w:rsid w:val="00831FED"/>
    <w:rsid w:val="00832F46"/>
    <w:rsid w:val="00833254"/>
    <w:rsid w:val="0083327F"/>
    <w:rsid w:val="008332E7"/>
    <w:rsid w:val="008333C7"/>
    <w:rsid w:val="008337AA"/>
    <w:rsid w:val="0083429D"/>
    <w:rsid w:val="008344A5"/>
    <w:rsid w:val="008344BF"/>
    <w:rsid w:val="00834958"/>
    <w:rsid w:val="0083523D"/>
    <w:rsid w:val="0083564D"/>
    <w:rsid w:val="008356BF"/>
    <w:rsid w:val="00835A11"/>
    <w:rsid w:val="00835A4F"/>
    <w:rsid w:val="00835C43"/>
    <w:rsid w:val="00836216"/>
    <w:rsid w:val="008366FE"/>
    <w:rsid w:val="00836727"/>
    <w:rsid w:val="00836C4A"/>
    <w:rsid w:val="008378FF"/>
    <w:rsid w:val="00837A3C"/>
    <w:rsid w:val="00837B7D"/>
    <w:rsid w:val="0084011F"/>
    <w:rsid w:val="00841153"/>
    <w:rsid w:val="0084130F"/>
    <w:rsid w:val="0084137E"/>
    <w:rsid w:val="0084173C"/>
    <w:rsid w:val="00841BA4"/>
    <w:rsid w:val="00841FEF"/>
    <w:rsid w:val="0084341C"/>
    <w:rsid w:val="008441E1"/>
    <w:rsid w:val="008465FD"/>
    <w:rsid w:val="00846927"/>
    <w:rsid w:val="008477B8"/>
    <w:rsid w:val="008479DD"/>
    <w:rsid w:val="00850140"/>
    <w:rsid w:val="008507F6"/>
    <w:rsid w:val="00850D19"/>
    <w:rsid w:val="00850DFB"/>
    <w:rsid w:val="0085138E"/>
    <w:rsid w:val="008514F0"/>
    <w:rsid w:val="0085151C"/>
    <w:rsid w:val="008518D0"/>
    <w:rsid w:val="008518F3"/>
    <w:rsid w:val="00852322"/>
    <w:rsid w:val="00852638"/>
    <w:rsid w:val="008529D1"/>
    <w:rsid w:val="00852B3D"/>
    <w:rsid w:val="00852BA2"/>
    <w:rsid w:val="00852E6C"/>
    <w:rsid w:val="008531B8"/>
    <w:rsid w:val="008533AC"/>
    <w:rsid w:val="008533C6"/>
    <w:rsid w:val="00853FD2"/>
    <w:rsid w:val="00854029"/>
    <w:rsid w:val="008540EF"/>
    <w:rsid w:val="00854A38"/>
    <w:rsid w:val="0085528A"/>
    <w:rsid w:val="00855B34"/>
    <w:rsid w:val="00855E51"/>
    <w:rsid w:val="00856020"/>
    <w:rsid w:val="00856814"/>
    <w:rsid w:val="008569AF"/>
    <w:rsid w:val="008569C6"/>
    <w:rsid w:val="00856CC1"/>
    <w:rsid w:val="00856D85"/>
    <w:rsid w:val="00856E4F"/>
    <w:rsid w:val="00857693"/>
    <w:rsid w:val="00857906"/>
    <w:rsid w:val="00857CE2"/>
    <w:rsid w:val="00857D91"/>
    <w:rsid w:val="00860E84"/>
    <w:rsid w:val="00860F40"/>
    <w:rsid w:val="00860F93"/>
    <w:rsid w:val="00861950"/>
    <w:rsid w:val="00861AAB"/>
    <w:rsid w:val="008620F1"/>
    <w:rsid w:val="00862A50"/>
    <w:rsid w:val="00862E6B"/>
    <w:rsid w:val="00862FC3"/>
    <w:rsid w:val="0086311B"/>
    <w:rsid w:val="00863368"/>
    <w:rsid w:val="00863895"/>
    <w:rsid w:val="00863A35"/>
    <w:rsid w:val="00863C67"/>
    <w:rsid w:val="008641F5"/>
    <w:rsid w:val="0086433D"/>
    <w:rsid w:val="00865D04"/>
    <w:rsid w:val="008665D4"/>
    <w:rsid w:val="008668F6"/>
    <w:rsid w:val="00866B70"/>
    <w:rsid w:val="00866FF5"/>
    <w:rsid w:val="00867461"/>
    <w:rsid w:val="00867CC0"/>
    <w:rsid w:val="00867E2D"/>
    <w:rsid w:val="00870F12"/>
    <w:rsid w:val="0087107C"/>
    <w:rsid w:val="008712E3"/>
    <w:rsid w:val="008713F8"/>
    <w:rsid w:val="00871461"/>
    <w:rsid w:val="008726A3"/>
    <w:rsid w:val="00872733"/>
    <w:rsid w:val="00872860"/>
    <w:rsid w:val="00872A27"/>
    <w:rsid w:val="00872F46"/>
    <w:rsid w:val="008741A3"/>
    <w:rsid w:val="00875393"/>
    <w:rsid w:val="008754F0"/>
    <w:rsid w:val="008759A1"/>
    <w:rsid w:val="0087653A"/>
    <w:rsid w:val="00876922"/>
    <w:rsid w:val="00876A11"/>
    <w:rsid w:val="00876A87"/>
    <w:rsid w:val="00876CAA"/>
    <w:rsid w:val="008774E9"/>
    <w:rsid w:val="008803ED"/>
    <w:rsid w:val="0088041D"/>
    <w:rsid w:val="00880665"/>
    <w:rsid w:val="00881016"/>
    <w:rsid w:val="00881241"/>
    <w:rsid w:val="0088180A"/>
    <w:rsid w:val="008819A3"/>
    <w:rsid w:val="008826B9"/>
    <w:rsid w:val="0088273D"/>
    <w:rsid w:val="008832C7"/>
    <w:rsid w:val="00883A61"/>
    <w:rsid w:val="00883A9E"/>
    <w:rsid w:val="00883EBA"/>
    <w:rsid w:val="00884847"/>
    <w:rsid w:val="00884C33"/>
    <w:rsid w:val="00885C3F"/>
    <w:rsid w:val="00886617"/>
    <w:rsid w:val="00886B69"/>
    <w:rsid w:val="00886CD7"/>
    <w:rsid w:val="008872F0"/>
    <w:rsid w:val="00890454"/>
    <w:rsid w:val="0089083C"/>
    <w:rsid w:val="00890957"/>
    <w:rsid w:val="00890B33"/>
    <w:rsid w:val="00891A38"/>
    <w:rsid w:val="00891AD4"/>
    <w:rsid w:val="00891DAE"/>
    <w:rsid w:val="00892563"/>
    <w:rsid w:val="00892C27"/>
    <w:rsid w:val="00892DD7"/>
    <w:rsid w:val="008938A4"/>
    <w:rsid w:val="00893CB4"/>
    <w:rsid w:val="00895036"/>
    <w:rsid w:val="0089523D"/>
    <w:rsid w:val="008953A4"/>
    <w:rsid w:val="00895E3D"/>
    <w:rsid w:val="0089673B"/>
    <w:rsid w:val="008970B5"/>
    <w:rsid w:val="008A0DC7"/>
    <w:rsid w:val="008A13B7"/>
    <w:rsid w:val="008A2231"/>
    <w:rsid w:val="008A24D1"/>
    <w:rsid w:val="008A29D7"/>
    <w:rsid w:val="008A2C78"/>
    <w:rsid w:val="008A2EE8"/>
    <w:rsid w:val="008A3363"/>
    <w:rsid w:val="008A33D4"/>
    <w:rsid w:val="008A3F0C"/>
    <w:rsid w:val="008A400D"/>
    <w:rsid w:val="008A43AA"/>
    <w:rsid w:val="008A4731"/>
    <w:rsid w:val="008A5970"/>
    <w:rsid w:val="008A5ECE"/>
    <w:rsid w:val="008A5EE3"/>
    <w:rsid w:val="008A64EB"/>
    <w:rsid w:val="008A6586"/>
    <w:rsid w:val="008A7035"/>
    <w:rsid w:val="008A7172"/>
    <w:rsid w:val="008A71C5"/>
    <w:rsid w:val="008B0139"/>
    <w:rsid w:val="008B07C1"/>
    <w:rsid w:val="008B0D9F"/>
    <w:rsid w:val="008B113C"/>
    <w:rsid w:val="008B13EE"/>
    <w:rsid w:val="008B19F0"/>
    <w:rsid w:val="008B2771"/>
    <w:rsid w:val="008B27C6"/>
    <w:rsid w:val="008B31AC"/>
    <w:rsid w:val="008B3421"/>
    <w:rsid w:val="008B3B36"/>
    <w:rsid w:val="008B4AF2"/>
    <w:rsid w:val="008B5532"/>
    <w:rsid w:val="008B56EF"/>
    <w:rsid w:val="008B5910"/>
    <w:rsid w:val="008B61D8"/>
    <w:rsid w:val="008B6DBE"/>
    <w:rsid w:val="008B6E67"/>
    <w:rsid w:val="008B6EEB"/>
    <w:rsid w:val="008B6F91"/>
    <w:rsid w:val="008B7519"/>
    <w:rsid w:val="008B7670"/>
    <w:rsid w:val="008B7F72"/>
    <w:rsid w:val="008C0290"/>
    <w:rsid w:val="008C04D5"/>
    <w:rsid w:val="008C16D2"/>
    <w:rsid w:val="008C1C96"/>
    <w:rsid w:val="008C21E6"/>
    <w:rsid w:val="008C2689"/>
    <w:rsid w:val="008C3301"/>
    <w:rsid w:val="008C3337"/>
    <w:rsid w:val="008C4211"/>
    <w:rsid w:val="008C43DA"/>
    <w:rsid w:val="008C4BB0"/>
    <w:rsid w:val="008C4CC6"/>
    <w:rsid w:val="008C6496"/>
    <w:rsid w:val="008C6B3B"/>
    <w:rsid w:val="008C7397"/>
    <w:rsid w:val="008D0359"/>
    <w:rsid w:val="008D074F"/>
    <w:rsid w:val="008D1100"/>
    <w:rsid w:val="008D1525"/>
    <w:rsid w:val="008D1B25"/>
    <w:rsid w:val="008D1CEA"/>
    <w:rsid w:val="008D1F52"/>
    <w:rsid w:val="008D24B8"/>
    <w:rsid w:val="008D3668"/>
    <w:rsid w:val="008D3A2A"/>
    <w:rsid w:val="008D42FD"/>
    <w:rsid w:val="008D4895"/>
    <w:rsid w:val="008D4D69"/>
    <w:rsid w:val="008D4F7C"/>
    <w:rsid w:val="008D61DE"/>
    <w:rsid w:val="008D6475"/>
    <w:rsid w:val="008D6B29"/>
    <w:rsid w:val="008D7925"/>
    <w:rsid w:val="008E00FD"/>
    <w:rsid w:val="008E0477"/>
    <w:rsid w:val="008E0EAB"/>
    <w:rsid w:val="008E1094"/>
    <w:rsid w:val="008E1320"/>
    <w:rsid w:val="008E2003"/>
    <w:rsid w:val="008E250A"/>
    <w:rsid w:val="008E25A7"/>
    <w:rsid w:val="008E2ED3"/>
    <w:rsid w:val="008E37A0"/>
    <w:rsid w:val="008E4243"/>
    <w:rsid w:val="008E52FF"/>
    <w:rsid w:val="008E572C"/>
    <w:rsid w:val="008E5E70"/>
    <w:rsid w:val="008E621B"/>
    <w:rsid w:val="008E6570"/>
    <w:rsid w:val="008E69CE"/>
    <w:rsid w:val="008E745D"/>
    <w:rsid w:val="008E775F"/>
    <w:rsid w:val="008E7FD3"/>
    <w:rsid w:val="008F0020"/>
    <w:rsid w:val="008F0037"/>
    <w:rsid w:val="008F07F5"/>
    <w:rsid w:val="008F09AC"/>
    <w:rsid w:val="008F0BCF"/>
    <w:rsid w:val="008F0ED6"/>
    <w:rsid w:val="008F17AA"/>
    <w:rsid w:val="008F1AB3"/>
    <w:rsid w:val="008F1C2C"/>
    <w:rsid w:val="008F2409"/>
    <w:rsid w:val="008F2C2D"/>
    <w:rsid w:val="008F3383"/>
    <w:rsid w:val="008F37EF"/>
    <w:rsid w:val="008F3966"/>
    <w:rsid w:val="008F3F1B"/>
    <w:rsid w:val="008F47A4"/>
    <w:rsid w:val="008F52D7"/>
    <w:rsid w:val="008F5412"/>
    <w:rsid w:val="008F5A55"/>
    <w:rsid w:val="008F5F05"/>
    <w:rsid w:val="008F61A0"/>
    <w:rsid w:val="008F6744"/>
    <w:rsid w:val="008F6830"/>
    <w:rsid w:val="008F7302"/>
    <w:rsid w:val="008F7BEE"/>
    <w:rsid w:val="009001CF"/>
    <w:rsid w:val="00901422"/>
    <w:rsid w:val="009015A2"/>
    <w:rsid w:val="00901696"/>
    <w:rsid w:val="0090176D"/>
    <w:rsid w:val="00901823"/>
    <w:rsid w:val="009027D7"/>
    <w:rsid w:val="00902B29"/>
    <w:rsid w:val="00902F07"/>
    <w:rsid w:val="0090356C"/>
    <w:rsid w:val="009038BB"/>
    <w:rsid w:val="009043CD"/>
    <w:rsid w:val="0090489E"/>
    <w:rsid w:val="00905579"/>
    <w:rsid w:val="009055DA"/>
    <w:rsid w:val="009064DC"/>
    <w:rsid w:val="0090666F"/>
    <w:rsid w:val="0090744E"/>
    <w:rsid w:val="00907571"/>
    <w:rsid w:val="0091049F"/>
    <w:rsid w:val="00910521"/>
    <w:rsid w:val="009105C5"/>
    <w:rsid w:val="009115B0"/>
    <w:rsid w:val="00911BF9"/>
    <w:rsid w:val="009121E3"/>
    <w:rsid w:val="00912BCA"/>
    <w:rsid w:val="00912C6F"/>
    <w:rsid w:val="009136DC"/>
    <w:rsid w:val="00913C00"/>
    <w:rsid w:val="00913D52"/>
    <w:rsid w:val="009141C1"/>
    <w:rsid w:val="009142AF"/>
    <w:rsid w:val="009142BE"/>
    <w:rsid w:val="00914534"/>
    <w:rsid w:val="00914D30"/>
    <w:rsid w:val="0091645C"/>
    <w:rsid w:val="009166D0"/>
    <w:rsid w:val="00916715"/>
    <w:rsid w:val="00916DF9"/>
    <w:rsid w:val="00917B80"/>
    <w:rsid w:val="00920380"/>
    <w:rsid w:val="0092046F"/>
    <w:rsid w:val="00920F76"/>
    <w:rsid w:val="00921C81"/>
    <w:rsid w:val="00921CE5"/>
    <w:rsid w:val="009236F6"/>
    <w:rsid w:val="0092434F"/>
    <w:rsid w:val="00924CF8"/>
    <w:rsid w:val="0092521A"/>
    <w:rsid w:val="00925304"/>
    <w:rsid w:val="0092594B"/>
    <w:rsid w:val="00925DC5"/>
    <w:rsid w:val="009261CB"/>
    <w:rsid w:val="009266D9"/>
    <w:rsid w:val="00926FF3"/>
    <w:rsid w:val="00927483"/>
    <w:rsid w:val="009274F9"/>
    <w:rsid w:val="00927B41"/>
    <w:rsid w:val="00927D43"/>
    <w:rsid w:val="0092C3D9"/>
    <w:rsid w:val="0093039E"/>
    <w:rsid w:val="00930439"/>
    <w:rsid w:val="0093052C"/>
    <w:rsid w:val="00930B71"/>
    <w:rsid w:val="009312F4"/>
    <w:rsid w:val="0093177A"/>
    <w:rsid w:val="00931911"/>
    <w:rsid w:val="00932135"/>
    <w:rsid w:val="00932315"/>
    <w:rsid w:val="0093275C"/>
    <w:rsid w:val="0093290B"/>
    <w:rsid w:val="009335DF"/>
    <w:rsid w:val="009338DD"/>
    <w:rsid w:val="009341F6"/>
    <w:rsid w:val="00935C7B"/>
    <w:rsid w:val="0093782D"/>
    <w:rsid w:val="009378D2"/>
    <w:rsid w:val="00937B89"/>
    <w:rsid w:val="0094050D"/>
    <w:rsid w:val="0094053F"/>
    <w:rsid w:val="00940B67"/>
    <w:rsid w:val="00940C09"/>
    <w:rsid w:val="00940CC9"/>
    <w:rsid w:val="009420DC"/>
    <w:rsid w:val="0094282C"/>
    <w:rsid w:val="00942B79"/>
    <w:rsid w:val="009430BB"/>
    <w:rsid w:val="0094391A"/>
    <w:rsid w:val="00943ADF"/>
    <w:rsid w:val="00943D22"/>
    <w:rsid w:val="00943EC2"/>
    <w:rsid w:val="0094416B"/>
    <w:rsid w:val="00944297"/>
    <w:rsid w:val="009442C5"/>
    <w:rsid w:val="00944318"/>
    <w:rsid w:val="00944756"/>
    <w:rsid w:val="00945A2D"/>
    <w:rsid w:val="00945FCA"/>
    <w:rsid w:val="009465C9"/>
    <w:rsid w:val="009467C6"/>
    <w:rsid w:val="00946E89"/>
    <w:rsid w:val="009502E5"/>
    <w:rsid w:val="009509A1"/>
    <w:rsid w:val="00950F79"/>
    <w:rsid w:val="00951BE5"/>
    <w:rsid w:val="009520F5"/>
    <w:rsid w:val="0095218E"/>
    <w:rsid w:val="00952257"/>
    <w:rsid w:val="0095239C"/>
    <w:rsid w:val="00952A2D"/>
    <w:rsid w:val="00952E9C"/>
    <w:rsid w:val="00952F7D"/>
    <w:rsid w:val="00953032"/>
    <w:rsid w:val="00953BC7"/>
    <w:rsid w:val="00953EE6"/>
    <w:rsid w:val="00954124"/>
    <w:rsid w:val="00954418"/>
    <w:rsid w:val="0095587B"/>
    <w:rsid w:val="00955D55"/>
    <w:rsid w:val="00957379"/>
    <w:rsid w:val="00957B7D"/>
    <w:rsid w:val="00957BD6"/>
    <w:rsid w:val="0096007F"/>
    <w:rsid w:val="00960280"/>
    <w:rsid w:val="009609E2"/>
    <w:rsid w:val="00960B63"/>
    <w:rsid w:val="00961695"/>
    <w:rsid w:val="00961895"/>
    <w:rsid w:val="00961A7B"/>
    <w:rsid w:val="0096213F"/>
    <w:rsid w:val="00962BC6"/>
    <w:rsid w:val="00962EC6"/>
    <w:rsid w:val="009636BA"/>
    <w:rsid w:val="0096388A"/>
    <w:rsid w:val="0096400F"/>
    <w:rsid w:val="0096598C"/>
    <w:rsid w:val="0096637C"/>
    <w:rsid w:val="00966645"/>
    <w:rsid w:val="009666D5"/>
    <w:rsid w:val="00966ADB"/>
    <w:rsid w:val="00966CFC"/>
    <w:rsid w:val="00966EEF"/>
    <w:rsid w:val="00967054"/>
    <w:rsid w:val="009708F6"/>
    <w:rsid w:val="009713A7"/>
    <w:rsid w:val="00972235"/>
    <w:rsid w:val="00973297"/>
    <w:rsid w:val="009732A2"/>
    <w:rsid w:val="00973913"/>
    <w:rsid w:val="00973E21"/>
    <w:rsid w:val="0097441F"/>
    <w:rsid w:val="00974C8E"/>
    <w:rsid w:val="00975FD1"/>
    <w:rsid w:val="009775B1"/>
    <w:rsid w:val="00980D03"/>
    <w:rsid w:val="00980E39"/>
    <w:rsid w:val="009811F9"/>
    <w:rsid w:val="00981BF5"/>
    <w:rsid w:val="00982025"/>
    <w:rsid w:val="0098206D"/>
    <w:rsid w:val="009826FC"/>
    <w:rsid w:val="009833EB"/>
    <w:rsid w:val="00983410"/>
    <w:rsid w:val="009835BF"/>
    <w:rsid w:val="009840F3"/>
    <w:rsid w:val="009851C0"/>
    <w:rsid w:val="009855A0"/>
    <w:rsid w:val="00985797"/>
    <w:rsid w:val="0098597F"/>
    <w:rsid w:val="00985F1E"/>
    <w:rsid w:val="009860C5"/>
    <w:rsid w:val="009862ED"/>
    <w:rsid w:val="00986888"/>
    <w:rsid w:val="00986AB3"/>
    <w:rsid w:val="00987FFB"/>
    <w:rsid w:val="00990077"/>
    <w:rsid w:val="0099074B"/>
    <w:rsid w:val="00990759"/>
    <w:rsid w:val="009907CD"/>
    <w:rsid w:val="00990BB6"/>
    <w:rsid w:val="0099123C"/>
    <w:rsid w:val="00991633"/>
    <w:rsid w:val="009918B3"/>
    <w:rsid w:val="0099195D"/>
    <w:rsid w:val="00991B84"/>
    <w:rsid w:val="00992625"/>
    <w:rsid w:val="0099299E"/>
    <w:rsid w:val="00992E65"/>
    <w:rsid w:val="00993E9A"/>
    <w:rsid w:val="00994124"/>
    <w:rsid w:val="0099422E"/>
    <w:rsid w:val="009942EE"/>
    <w:rsid w:val="0099465C"/>
    <w:rsid w:val="00994D8B"/>
    <w:rsid w:val="00995EE4"/>
    <w:rsid w:val="00996F86"/>
    <w:rsid w:val="009972C9"/>
    <w:rsid w:val="009973DC"/>
    <w:rsid w:val="00997514"/>
    <w:rsid w:val="00997760"/>
    <w:rsid w:val="0099780E"/>
    <w:rsid w:val="009A0021"/>
    <w:rsid w:val="009A1184"/>
    <w:rsid w:val="009A12E8"/>
    <w:rsid w:val="009A163B"/>
    <w:rsid w:val="009A17AE"/>
    <w:rsid w:val="009A18A9"/>
    <w:rsid w:val="009A20B3"/>
    <w:rsid w:val="009A2A78"/>
    <w:rsid w:val="009A2D98"/>
    <w:rsid w:val="009A34A7"/>
    <w:rsid w:val="009A3CB6"/>
    <w:rsid w:val="009A41C9"/>
    <w:rsid w:val="009A42C7"/>
    <w:rsid w:val="009A5327"/>
    <w:rsid w:val="009A5454"/>
    <w:rsid w:val="009A5624"/>
    <w:rsid w:val="009A69F9"/>
    <w:rsid w:val="009A6C43"/>
    <w:rsid w:val="009A6F0A"/>
    <w:rsid w:val="009A753B"/>
    <w:rsid w:val="009A779F"/>
    <w:rsid w:val="009A7944"/>
    <w:rsid w:val="009A7A9B"/>
    <w:rsid w:val="009A7AB5"/>
    <w:rsid w:val="009A7CD2"/>
    <w:rsid w:val="009B129F"/>
    <w:rsid w:val="009B2798"/>
    <w:rsid w:val="009B3FC7"/>
    <w:rsid w:val="009B41A4"/>
    <w:rsid w:val="009B41E6"/>
    <w:rsid w:val="009B49B4"/>
    <w:rsid w:val="009B5352"/>
    <w:rsid w:val="009B53C0"/>
    <w:rsid w:val="009B5DAC"/>
    <w:rsid w:val="009B617D"/>
    <w:rsid w:val="009B6B86"/>
    <w:rsid w:val="009B6C4A"/>
    <w:rsid w:val="009B766F"/>
    <w:rsid w:val="009B7D19"/>
    <w:rsid w:val="009B7D82"/>
    <w:rsid w:val="009B7E01"/>
    <w:rsid w:val="009C0857"/>
    <w:rsid w:val="009C0E55"/>
    <w:rsid w:val="009C1DFA"/>
    <w:rsid w:val="009C242C"/>
    <w:rsid w:val="009C267D"/>
    <w:rsid w:val="009C2EB5"/>
    <w:rsid w:val="009C34B1"/>
    <w:rsid w:val="009C39D2"/>
    <w:rsid w:val="009C40F4"/>
    <w:rsid w:val="009C5653"/>
    <w:rsid w:val="009C596B"/>
    <w:rsid w:val="009C620D"/>
    <w:rsid w:val="009C654B"/>
    <w:rsid w:val="009C655E"/>
    <w:rsid w:val="009C67F7"/>
    <w:rsid w:val="009C72BF"/>
    <w:rsid w:val="009C7844"/>
    <w:rsid w:val="009C7E58"/>
    <w:rsid w:val="009D041F"/>
    <w:rsid w:val="009D25D9"/>
    <w:rsid w:val="009D27A4"/>
    <w:rsid w:val="009D2E36"/>
    <w:rsid w:val="009D2E6A"/>
    <w:rsid w:val="009D3741"/>
    <w:rsid w:val="009D3903"/>
    <w:rsid w:val="009D4473"/>
    <w:rsid w:val="009D4D10"/>
    <w:rsid w:val="009D52CB"/>
    <w:rsid w:val="009D537B"/>
    <w:rsid w:val="009D53A4"/>
    <w:rsid w:val="009D5BCA"/>
    <w:rsid w:val="009D5E2C"/>
    <w:rsid w:val="009D685E"/>
    <w:rsid w:val="009D6F11"/>
    <w:rsid w:val="009D7393"/>
    <w:rsid w:val="009D73E6"/>
    <w:rsid w:val="009D7452"/>
    <w:rsid w:val="009D786F"/>
    <w:rsid w:val="009D7D3C"/>
    <w:rsid w:val="009E0874"/>
    <w:rsid w:val="009E10AD"/>
    <w:rsid w:val="009E12E4"/>
    <w:rsid w:val="009E1DB0"/>
    <w:rsid w:val="009E226B"/>
    <w:rsid w:val="009E2492"/>
    <w:rsid w:val="009E3482"/>
    <w:rsid w:val="009E35E9"/>
    <w:rsid w:val="009E36A7"/>
    <w:rsid w:val="009E3D83"/>
    <w:rsid w:val="009E4234"/>
    <w:rsid w:val="009E4366"/>
    <w:rsid w:val="009E4787"/>
    <w:rsid w:val="009E4F64"/>
    <w:rsid w:val="009E565B"/>
    <w:rsid w:val="009E585A"/>
    <w:rsid w:val="009E5925"/>
    <w:rsid w:val="009E6663"/>
    <w:rsid w:val="009E6ECE"/>
    <w:rsid w:val="009E73D1"/>
    <w:rsid w:val="009E7403"/>
    <w:rsid w:val="009E7428"/>
    <w:rsid w:val="009E7B03"/>
    <w:rsid w:val="009E7F58"/>
    <w:rsid w:val="009E7FE8"/>
    <w:rsid w:val="009F09C2"/>
    <w:rsid w:val="009F0B0B"/>
    <w:rsid w:val="009F0DF0"/>
    <w:rsid w:val="009F109E"/>
    <w:rsid w:val="009F18B2"/>
    <w:rsid w:val="009F1DFA"/>
    <w:rsid w:val="009F2C40"/>
    <w:rsid w:val="009F2E6B"/>
    <w:rsid w:val="009F3E7A"/>
    <w:rsid w:val="009F431E"/>
    <w:rsid w:val="009F4B43"/>
    <w:rsid w:val="009F517A"/>
    <w:rsid w:val="009F5BCB"/>
    <w:rsid w:val="009F6859"/>
    <w:rsid w:val="009F6E15"/>
    <w:rsid w:val="009F71EA"/>
    <w:rsid w:val="009F747E"/>
    <w:rsid w:val="009F7A2A"/>
    <w:rsid w:val="009F7F1D"/>
    <w:rsid w:val="00A00CBC"/>
    <w:rsid w:val="00A00DD5"/>
    <w:rsid w:val="00A0128D"/>
    <w:rsid w:val="00A015BF"/>
    <w:rsid w:val="00A022B5"/>
    <w:rsid w:val="00A027FA"/>
    <w:rsid w:val="00A02A05"/>
    <w:rsid w:val="00A02B4F"/>
    <w:rsid w:val="00A02CCD"/>
    <w:rsid w:val="00A03249"/>
    <w:rsid w:val="00A037D8"/>
    <w:rsid w:val="00A03DE2"/>
    <w:rsid w:val="00A04120"/>
    <w:rsid w:val="00A041A5"/>
    <w:rsid w:val="00A04473"/>
    <w:rsid w:val="00A049C9"/>
    <w:rsid w:val="00A067AD"/>
    <w:rsid w:val="00A06EE5"/>
    <w:rsid w:val="00A0701F"/>
    <w:rsid w:val="00A07938"/>
    <w:rsid w:val="00A07C8C"/>
    <w:rsid w:val="00A0F02E"/>
    <w:rsid w:val="00A104E0"/>
    <w:rsid w:val="00A105C9"/>
    <w:rsid w:val="00A11565"/>
    <w:rsid w:val="00A11876"/>
    <w:rsid w:val="00A11C40"/>
    <w:rsid w:val="00A12254"/>
    <w:rsid w:val="00A123B3"/>
    <w:rsid w:val="00A12EF8"/>
    <w:rsid w:val="00A133AD"/>
    <w:rsid w:val="00A1364D"/>
    <w:rsid w:val="00A13665"/>
    <w:rsid w:val="00A14577"/>
    <w:rsid w:val="00A1459E"/>
    <w:rsid w:val="00A152F7"/>
    <w:rsid w:val="00A15E71"/>
    <w:rsid w:val="00A1654F"/>
    <w:rsid w:val="00A16A1E"/>
    <w:rsid w:val="00A2011D"/>
    <w:rsid w:val="00A2045E"/>
    <w:rsid w:val="00A20DD4"/>
    <w:rsid w:val="00A21A5B"/>
    <w:rsid w:val="00A21EBE"/>
    <w:rsid w:val="00A21EF7"/>
    <w:rsid w:val="00A222C3"/>
    <w:rsid w:val="00A22F9E"/>
    <w:rsid w:val="00A23C90"/>
    <w:rsid w:val="00A23D48"/>
    <w:rsid w:val="00A24113"/>
    <w:rsid w:val="00A247EC"/>
    <w:rsid w:val="00A2546A"/>
    <w:rsid w:val="00A25621"/>
    <w:rsid w:val="00A25F9B"/>
    <w:rsid w:val="00A26F86"/>
    <w:rsid w:val="00A2712F"/>
    <w:rsid w:val="00A27448"/>
    <w:rsid w:val="00A27EB1"/>
    <w:rsid w:val="00A30170"/>
    <w:rsid w:val="00A3063D"/>
    <w:rsid w:val="00A30764"/>
    <w:rsid w:val="00A30ACE"/>
    <w:rsid w:val="00A31F6B"/>
    <w:rsid w:val="00A323E8"/>
    <w:rsid w:val="00A32999"/>
    <w:rsid w:val="00A33234"/>
    <w:rsid w:val="00A33E2E"/>
    <w:rsid w:val="00A3472A"/>
    <w:rsid w:val="00A351DB"/>
    <w:rsid w:val="00A354EA"/>
    <w:rsid w:val="00A35758"/>
    <w:rsid w:val="00A35C6F"/>
    <w:rsid w:val="00A35D11"/>
    <w:rsid w:val="00A35F18"/>
    <w:rsid w:val="00A36225"/>
    <w:rsid w:val="00A36F36"/>
    <w:rsid w:val="00A36FAF"/>
    <w:rsid w:val="00A400D1"/>
    <w:rsid w:val="00A40B9A"/>
    <w:rsid w:val="00A4182F"/>
    <w:rsid w:val="00A428B7"/>
    <w:rsid w:val="00A42E38"/>
    <w:rsid w:val="00A434EA"/>
    <w:rsid w:val="00A4352A"/>
    <w:rsid w:val="00A43A38"/>
    <w:rsid w:val="00A43E00"/>
    <w:rsid w:val="00A45299"/>
    <w:rsid w:val="00A46746"/>
    <w:rsid w:val="00A46848"/>
    <w:rsid w:val="00A4692E"/>
    <w:rsid w:val="00A46AE8"/>
    <w:rsid w:val="00A46DF2"/>
    <w:rsid w:val="00A47052"/>
    <w:rsid w:val="00A47054"/>
    <w:rsid w:val="00A471F6"/>
    <w:rsid w:val="00A4741C"/>
    <w:rsid w:val="00A47B5C"/>
    <w:rsid w:val="00A50431"/>
    <w:rsid w:val="00A50857"/>
    <w:rsid w:val="00A508D5"/>
    <w:rsid w:val="00A50A7E"/>
    <w:rsid w:val="00A51C15"/>
    <w:rsid w:val="00A51E6D"/>
    <w:rsid w:val="00A51F09"/>
    <w:rsid w:val="00A52194"/>
    <w:rsid w:val="00A5263B"/>
    <w:rsid w:val="00A52BE2"/>
    <w:rsid w:val="00A5315D"/>
    <w:rsid w:val="00A5398B"/>
    <w:rsid w:val="00A53D19"/>
    <w:rsid w:val="00A53F4A"/>
    <w:rsid w:val="00A54A77"/>
    <w:rsid w:val="00A54ABC"/>
    <w:rsid w:val="00A55173"/>
    <w:rsid w:val="00A5517D"/>
    <w:rsid w:val="00A561A7"/>
    <w:rsid w:val="00A56541"/>
    <w:rsid w:val="00A56A6D"/>
    <w:rsid w:val="00A56B27"/>
    <w:rsid w:val="00A56EFB"/>
    <w:rsid w:val="00A5708F"/>
    <w:rsid w:val="00A57645"/>
    <w:rsid w:val="00A600B7"/>
    <w:rsid w:val="00A602EA"/>
    <w:rsid w:val="00A603A4"/>
    <w:rsid w:val="00A607ED"/>
    <w:rsid w:val="00A613B2"/>
    <w:rsid w:val="00A61B46"/>
    <w:rsid w:val="00A6239B"/>
    <w:rsid w:val="00A627CE"/>
    <w:rsid w:val="00A62A40"/>
    <w:rsid w:val="00A62F18"/>
    <w:rsid w:val="00A63927"/>
    <w:rsid w:val="00A64298"/>
    <w:rsid w:val="00A6470B"/>
    <w:rsid w:val="00A64A18"/>
    <w:rsid w:val="00A64DDA"/>
    <w:rsid w:val="00A650E7"/>
    <w:rsid w:val="00A651C4"/>
    <w:rsid w:val="00A651EB"/>
    <w:rsid w:val="00A652C1"/>
    <w:rsid w:val="00A652E6"/>
    <w:rsid w:val="00A66400"/>
    <w:rsid w:val="00A6746F"/>
    <w:rsid w:val="00A6786D"/>
    <w:rsid w:val="00A678AD"/>
    <w:rsid w:val="00A70487"/>
    <w:rsid w:val="00A7142A"/>
    <w:rsid w:val="00A715D9"/>
    <w:rsid w:val="00A72114"/>
    <w:rsid w:val="00A7257D"/>
    <w:rsid w:val="00A72C3B"/>
    <w:rsid w:val="00A73115"/>
    <w:rsid w:val="00A73154"/>
    <w:rsid w:val="00A73186"/>
    <w:rsid w:val="00A73770"/>
    <w:rsid w:val="00A73845"/>
    <w:rsid w:val="00A740E4"/>
    <w:rsid w:val="00A744AB"/>
    <w:rsid w:val="00A75301"/>
    <w:rsid w:val="00A75895"/>
    <w:rsid w:val="00A75CFD"/>
    <w:rsid w:val="00A75DCE"/>
    <w:rsid w:val="00A7613E"/>
    <w:rsid w:val="00A7614C"/>
    <w:rsid w:val="00A7669C"/>
    <w:rsid w:val="00A767EC"/>
    <w:rsid w:val="00A77411"/>
    <w:rsid w:val="00A7762D"/>
    <w:rsid w:val="00A7767D"/>
    <w:rsid w:val="00A77914"/>
    <w:rsid w:val="00A800A1"/>
    <w:rsid w:val="00A80353"/>
    <w:rsid w:val="00A8059F"/>
    <w:rsid w:val="00A80FC3"/>
    <w:rsid w:val="00A819D0"/>
    <w:rsid w:val="00A81F03"/>
    <w:rsid w:val="00A82A27"/>
    <w:rsid w:val="00A83218"/>
    <w:rsid w:val="00A833E6"/>
    <w:rsid w:val="00A84623"/>
    <w:rsid w:val="00A853E9"/>
    <w:rsid w:val="00A8540F"/>
    <w:rsid w:val="00A8616E"/>
    <w:rsid w:val="00A862DA"/>
    <w:rsid w:val="00A873B2"/>
    <w:rsid w:val="00A8748A"/>
    <w:rsid w:val="00A908C2"/>
    <w:rsid w:val="00A9092F"/>
    <w:rsid w:val="00A90BD7"/>
    <w:rsid w:val="00A90C13"/>
    <w:rsid w:val="00A90CCB"/>
    <w:rsid w:val="00A90F48"/>
    <w:rsid w:val="00A91263"/>
    <w:rsid w:val="00A91AAD"/>
    <w:rsid w:val="00A91B21"/>
    <w:rsid w:val="00A926A0"/>
    <w:rsid w:val="00A92796"/>
    <w:rsid w:val="00A93D16"/>
    <w:rsid w:val="00A93FFC"/>
    <w:rsid w:val="00A94348"/>
    <w:rsid w:val="00A946BB"/>
    <w:rsid w:val="00A94804"/>
    <w:rsid w:val="00A94D58"/>
    <w:rsid w:val="00A95A15"/>
    <w:rsid w:val="00A96058"/>
    <w:rsid w:val="00A9624B"/>
    <w:rsid w:val="00A965DA"/>
    <w:rsid w:val="00A96E74"/>
    <w:rsid w:val="00A97862"/>
    <w:rsid w:val="00A97875"/>
    <w:rsid w:val="00A97C82"/>
    <w:rsid w:val="00AA0433"/>
    <w:rsid w:val="00AA0584"/>
    <w:rsid w:val="00AA0A56"/>
    <w:rsid w:val="00AA1478"/>
    <w:rsid w:val="00AA1B8F"/>
    <w:rsid w:val="00AA232F"/>
    <w:rsid w:val="00AA32C9"/>
    <w:rsid w:val="00AA4726"/>
    <w:rsid w:val="00AA4791"/>
    <w:rsid w:val="00AA494C"/>
    <w:rsid w:val="00AA4B75"/>
    <w:rsid w:val="00AA506F"/>
    <w:rsid w:val="00AA5417"/>
    <w:rsid w:val="00AA5931"/>
    <w:rsid w:val="00AA614F"/>
    <w:rsid w:val="00AA6673"/>
    <w:rsid w:val="00AA677F"/>
    <w:rsid w:val="00AA6C56"/>
    <w:rsid w:val="00AA6E28"/>
    <w:rsid w:val="00AA709E"/>
    <w:rsid w:val="00AA7322"/>
    <w:rsid w:val="00AB0D8D"/>
    <w:rsid w:val="00AB0DCD"/>
    <w:rsid w:val="00AB1C08"/>
    <w:rsid w:val="00AB1E2F"/>
    <w:rsid w:val="00AB1EAE"/>
    <w:rsid w:val="00AB1EFC"/>
    <w:rsid w:val="00AB1FE2"/>
    <w:rsid w:val="00AB3471"/>
    <w:rsid w:val="00AB3FBF"/>
    <w:rsid w:val="00AB4652"/>
    <w:rsid w:val="00AB47EB"/>
    <w:rsid w:val="00AB4DF2"/>
    <w:rsid w:val="00AB5794"/>
    <w:rsid w:val="00AB59BF"/>
    <w:rsid w:val="00AB5E9B"/>
    <w:rsid w:val="00AB6253"/>
    <w:rsid w:val="00AB6C25"/>
    <w:rsid w:val="00AB6CAE"/>
    <w:rsid w:val="00AB7DFF"/>
    <w:rsid w:val="00AC00F1"/>
    <w:rsid w:val="00AC0AE6"/>
    <w:rsid w:val="00AC0C7E"/>
    <w:rsid w:val="00AC0ECE"/>
    <w:rsid w:val="00AC0F46"/>
    <w:rsid w:val="00AC2FF3"/>
    <w:rsid w:val="00AC3397"/>
    <w:rsid w:val="00AC3A08"/>
    <w:rsid w:val="00AC3E20"/>
    <w:rsid w:val="00AC408A"/>
    <w:rsid w:val="00AC40A4"/>
    <w:rsid w:val="00AC422B"/>
    <w:rsid w:val="00AC4288"/>
    <w:rsid w:val="00AC43E9"/>
    <w:rsid w:val="00AC5208"/>
    <w:rsid w:val="00AC5246"/>
    <w:rsid w:val="00AC5401"/>
    <w:rsid w:val="00AC59E9"/>
    <w:rsid w:val="00AC5E0E"/>
    <w:rsid w:val="00AC6BB3"/>
    <w:rsid w:val="00AC70C9"/>
    <w:rsid w:val="00AC7335"/>
    <w:rsid w:val="00AC79AD"/>
    <w:rsid w:val="00AD0168"/>
    <w:rsid w:val="00AD01FE"/>
    <w:rsid w:val="00AD0741"/>
    <w:rsid w:val="00AD0F49"/>
    <w:rsid w:val="00AD0F7F"/>
    <w:rsid w:val="00AD1999"/>
    <w:rsid w:val="00AD1E84"/>
    <w:rsid w:val="00AD2125"/>
    <w:rsid w:val="00AD261C"/>
    <w:rsid w:val="00AD2669"/>
    <w:rsid w:val="00AD2986"/>
    <w:rsid w:val="00AD2B16"/>
    <w:rsid w:val="00AD2FC9"/>
    <w:rsid w:val="00AD36D4"/>
    <w:rsid w:val="00AD3E19"/>
    <w:rsid w:val="00AD4285"/>
    <w:rsid w:val="00AD43E9"/>
    <w:rsid w:val="00AD47A6"/>
    <w:rsid w:val="00AD51AE"/>
    <w:rsid w:val="00AD536B"/>
    <w:rsid w:val="00AD5476"/>
    <w:rsid w:val="00AD6480"/>
    <w:rsid w:val="00AD68F5"/>
    <w:rsid w:val="00AD6B19"/>
    <w:rsid w:val="00AD6DA3"/>
    <w:rsid w:val="00AD6F1F"/>
    <w:rsid w:val="00AD6F4F"/>
    <w:rsid w:val="00AD7263"/>
    <w:rsid w:val="00AD7667"/>
    <w:rsid w:val="00AE0688"/>
    <w:rsid w:val="00AE0835"/>
    <w:rsid w:val="00AE09B6"/>
    <w:rsid w:val="00AE13F7"/>
    <w:rsid w:val="00AE15EE"/>
    <w:rsid w:val="00AE193F"/>
    <w:rsid w:val="00AE1B0B"/>
    <w:rsid w:val="00AE1FA6"/>
    <w:rsid w:val="00AE246A"/>
    <w:rsid w:val="00AE3317"/>
    <w:rsid w:val="00AE349C"/>
    <w:rsid w:val="00AE35B2"/>
    <w:rsid w:val="00AE38F9"/>
    <w:rsid w:val="00AE3A52"/>
    <w:rsid w:val="00AE40C0"/>
    <w:rsid w:val="00AE56CA"/>
    <w:rsid w:val="00AE646E"/>
    <w:rsid w:val="00AE7441"/>
    <w:rsid w:val="00AE7AB1"/>
    <w:rsid w:val="00AF05FB"/>
    <w:rsid w:val="00AF073C"/>
    <w:rsid w:val="00AF1A18"/>
    <w:rsid w:val="00AF1E68"/>
    <w:rsid w:val="00AF2F80"/>
    <w:rsid w:val="00AF3268"/>
    <w:rsid w:val="00AF3532"/>
    <w:rsid w:val="00AF3B9F"/>
    <w:rsid w:val="00AF3BB7"/>
    <w:rsid w:val="00AF3D63"/>
    <w:rsid w:val="00AF3FFB"/>
    <w:rsid w:val="00AF436E"/>
    <w:rsid w:val="00AF4B59"/>
    <w:rsid w:val="00AF4C27"/>
    <w:rsid w:val="00AF5A87"/>
    <w:rsid w:val="00AF5C13"/>
    <w:rsid w:val="00AF5E5D"/>
    <w:rsid w:val="00AF6CFE"/>
    <w:rsid w:val="00AF6E6E"/>
    <w:rsid w:val="00AF7A55"/>
    <w:rsid w:val="00AF7F98"/>
    <w:rsid w:val="00B0039E"/>
    <w:rsid w:val="00B005BA"/>
    <w:rsid w:val="00B012AE"/>
    <w:rsid w:val="00B01404"/>
    <w:rsid w:val="00B01F58"/>
    <w:rsid w:val="00B02D64"/>
    <w:rsid w:val="00B03430"/>
    <w:rsid w:val="00B03497"/>
    <w:rsid w:val="00B036BF"/>
    <w:rsid w:val="00B04C2B"/>
    <w:rsid w:val="00B04CBF"/>
    <w:rsid w:val="00B05A8C"/>
    <w:rsid w:val="00B05C02"/>
    <w:rsid w:val="00B06FAF"/>
    <w:rsid w:val="00B06FEE"/>
    <w:rsid w:val="00B07755"/>
    <w:rsid w:val="00B0795B"/>
    <w:rsid w:val="00B10162"/>
    <w:rsid w:val="00B10438"/>
    <w:rsid w:val="00B10B11"/>
    <w:rsid w:val="00B11075"/>
    <w:rsid w:val="00B11354"/>
    <w:rsid w:val="00B114A0"/>
    <w:rsid w:val="00B1153C"/>
    <w:rsid w:val="00B11A98"/>
    <w:rsid w:val="00B11B01"/>
    <w:rsid w:val="00B11C60"/>
    <w:rsid w:val="00B11D2A"/>
    <w:rsid w:val="00B12137"/>
    <w:rsid w:val="00B12F0D"/>
    <w:rsid w:val="00B13369"/>
    <w:rsid w:val="00B13A4C"/>
    <w:rsid w:val="00B13BBE"/>
    <w:rsid w:val="00B13C01"/>
    <w:rsid w:val="00B13DBE"/>
    <w:rsid w:val="00B14730"/>
    <w:rsid w:val="00B155B1"/>
    <w:rsid w:val="00B164F7"/>
    <w:rsid w:val="00B16E93"/>
    <w:rsid w:val="00B17240"/>
    <w:rsid w:val="00B17702"/>
    <w:rsid w:val="00B184D0"/>
    <w:rsid w:val="00B20549"/>
    <w:rsid w:val="00B206ED"/>
    <w:rsid w:val="00B20C21"/>
    <w:rsid w:val="00B210DF"/>
    <w:rsid w:val="00B21123"/>
    <w:rsid w:val="00B21188"/>
    <w:rsid w:val="00B211AE"/>
    <w:rsid w:val="00B21B72"/>
    <w:rsid w:val="00B22499"/>
    <w:rsid w:val="00B22D98"/>
    <w:rsid w:val="00B23905"/>
    <w:rsid w:val="00B23FA5"/>
    <w:rsid w:val="00B24726"/>
    <w:rsid w:val="00B24FF8"/>
    <w:rsid w:val="00B25777"/>
    <w:rsid w:val="00B25942"/>
    <w:rsid w:val="00B25A9F"/>
    <w:rsid w:val="00B25AB0"/>
    <w:rsid w:val="00B26D87"/>
    <w:rsid w:val="00B27AA1"/>
    <w:rsid w:val="00B27FE2"/>
    <w:rsid w:val="00B3004B"/>
    <w:rsid w:val="00B3018B"/>
    <w:rsid w:val="00B301A4"/>
    <w:rsid w:val="00B30671"/>
    <w:rsid w:val="00B30BF7"/>
    <w:rsid w:val="00B30EA1"/>
    <w:rsid w:val="00B31013"/>
    <w:rsid w:val="00B321AF"/>
    <w:rsid w:val="00B326AE"/>
    <w:rsid w:val="00B327AE"/>
    <w:rsid w:val="00B32FD3"/>
    <w:rsid w:val="00B331BB"/>
    <w:rsid w:val="00B33534"/>
    <w:rsid w:val="00B339AC"/>
    <w:rsid w:val="00B34C6D"/>
    <w:rsid w:val="00B34DA3"/>
    <w:rsid w:val="00B352A0"/>
    <w:rsid w:val="00B35604"/>
    <w:rsid w:val="00B357EF"/>
    <w:rsid w:val="00B359CE"/>
    <w:rsid w:val="00B35C6B"/>
    <w:rsid w:val="00B361FD"/>
    <w:rsid w:val="00B369D2"/>
    <w:rsid w:val="00B372B2"/>
    <w:rsid w:val="00B4045E"/>
    <w:rsid w:val="00B4046E"/>
    <w:rsid w:val="00B40754"/>
    <w:rsid w:val="00B40C88"/>
    <w:rsid w:val="00B4250C"/>
    <w:rsid w:val="00B43785"/>
    <w:rsid w:val="00B450F7"/>
    <w:rsid w:val="00B45370"/>
    <w:rsid w:val="00B45E9D"/>
    <w:rsid w:val="00B469D4"/>
    <w:rsid w:val="00B46E97"/>
    <w:rsid w:val="00B501F5"/>
    <w:rsid w:val="00B50985"/>
    <w:rsid w:val="00B50ACB"/>
    <w:rsid w:val="00B50CF7"/>
    <w:rsid w:val="00B51A2B"/>
    <w:rsid w:val="00B539B6"/>
    <w:rsid w:val="00B53B05"/>
    <w:rsid w:val="00B5408D"/>
    <w:rsid w:val="00B54974"/>
    <w:rsid w:val="00B54C56"/>
    <w:rsid w:val="00B54FC7"/>
    <w:rsid w:val="00B55AC3"/>
    <w:rsid w:val="00B5621C"/>
    <w:rsid w:val="00B56348"/>
    <w:rsid w:val="00B565EF"/>
    <w:rsid w:val="00B568E3"/>
    <w:rsid w:val="00B572B2"/>
    <w:rsid w:val="00B57D22"/>
    <w:rsid w:val="00B60452"/>
    <w:rsid w:val="00B604BB"/>
    <w:rsid w:val="00B60820"/>
    <w:rsid w:val="00B60BBA"/>
    <w:rsid w:val="00B60D10"/>
    <w:rsid w:val="00B612D1"/>
    <w:rsid w:val="00B61745"/>
    <w:rsid w:val="00B617E5"/>
    <w:rsid w:val="00B61909"/>
    <w:rsid w:val="00B625AF"/>
    <w:rsid w:val="00B63800"/>
    <w:rsid w:val="00B63B56"/>
    <w:rsid w:val="00B63F5C"/>
    <w:rsid w:val="00B642B9"/>
    <w:rsid w:val="00B647C6"/>
    <w:rsid w:val="00B648D0"/>
    <w:rsid w:val="00B64A69"/>
    <w:rsid w:val="00B64BCB"/>
    <w:rsid w:val="00B64CCB"/>
    <w:rsid w:val="00B64D6D"/>
    <w:rsid w:val="00B660FE"/>
    <w:rsid w:val="00B66F35"/>
    <w:rsid w:val="00B66F83"/>
    <w:rsid w:val="00B67541"/>
    <w:rsid w:val="00B67686"/>
    <w:rsid w:val="00B67A9B"/>
    <w:rsid w:val="00B7030A"/>
    <w:rsid w:val="00B70312"/>
    <w:rsid w:val="00B709D1"/>
    <w:rsid w:val="00B70C4F"/>
    <w:rsid w:val="00B72A96"/>
    <w:rsid w:val="00B73575"/>
    <w:rsid w:val="00B740B0"/>
    <w:rsid w:val="00B741EC"/>
    <w:rsid w:val="00B74210"/>
    <w:rsid w:val="00B7459D"/>
    <w:rsid w:val="00B7459E"/>
    <w:rsid w:val="00B74FE5"/>
    <w:rsid w:val="00B751ED"/>
    <w:rsid w:val="00B754C0"/>
    <w:rsid w:val="00B75512"/>
    <w:rsid w:val="00B81CA8"/>
    <w:rsid w:val="00B82A4F"/>
    <w:rsid w:val="00B82C85"/>
    <w:rsid w:val="00B82FC0"/>
    <w:rsid w:val="00B82FD9"/>
    <w:rsid w:val="00B83112"/>
    <w:rsid w:val="00B83153"/>
    <w:rsid w:val="00B83278"/>
    <w:rsid w:val="00B836A7"/>
    <w:rsid w:val="00B83AC6"/>
    <w:rsid w:val="00B83C6C"/>
    <w:rsid w:val="00B83F99"/>
    <w:rsid w:val="00B84FFA"/>
    <w:rsid w:val="00B85317"/>
    <w:rsid w:val="00B85DE7"/>
    <w:rsid w:val="00B865DD"/>
    <w:rsid w:val="00B86878"/>
    <w:rsid w:val="00B86B39"/>
    <w:rsid w:val="00B86CE6"/>
    <w:rsid w:val="00B87426"/>
    <w:rsid w:val="00B87BCE"/>
    <w:rsid w:val="00B904F0"/>
    <w:rsid w:val="00B91B43"/>
    <w:rsid w:val="00B9263C"/>
    <w:rsid w:val="00B928AC"/>
    <w:rsid w:val="00B92EE8"/>
    <w:rsid w:val="00B92F5F"/>
    <w:rsid w:val="00B934C8"/>
    <w:rsid w:val="00B938AB"/>
    <w:rsid w:val="00B9401C"/>
    <w:rsid w:val="00B9465A"/>
    <w:rsid w:val="00B953CD"/>
    <w:rsid w:val="00B95CE5"/>
    <w:rsid w:val="00B96037"/>
    <w:rsid w:val="00B97C68"/>
    <w:rsid w:val="00BA008E"/>
    <w:rsid w:val="00BA017B"/>
    <w:rsid w:val="00BA0718"/>
    <w:rsid w:val="00BA15B6"/>
    <w:rsid w:val="00BA1F7B"/>
    <w:rsid w:val="00BA2726"/>
    <w:rsid w:val="00BA360C"/>
    <w:rsid w:val="00BA3FCF"/>
    <w:rsid w:val="00BA3FE9"/>
    <w:rsid w:val="00BA5029"/>
    <w:rsid w:val="00BA58E1"/>
    <w:rsid w:val="00BA5F49"/>
    <w:rsid w:val="00BA6479"/>
    <w:rsid w:val="00BA6C68"/>
    <w:rsid w:val="00BB0C53"/>
    <w:rsid w:val="00BB0D6E"/>
    <w:rsid w:val="00BB2113"/>
    <w:rsid w:val="00BB285D"/>
    <w:rsid w:val="00BB2BC6"/>
    <w:rsid w:val="00BB2F7E"/>
    <w:rsid w:val="00BB3438"/>
    <w:rsid w:val="00BB3802"/>
    <w:rsid w:val="00BB5789"/>
    <w:rsid w:val="00BB6045"/>
    <w:rsid w:val="00BB6060"/>
    <w:rsid w:val="00BB69E3"/>
    <w:rsid w:val="00BB736E"/>
    <w:rsid w:val="00BC18B0"/>
    <w:rsid w:val="00BC1B45"/>
    <w:rsid w:val="00BC259D"/>
    <w:rsid w:val="00BC29C9"/>
    <w:rsid w:val="00BC2BF1"/>
    <w:rsid w:val="00BC2F3D"/>
    <w:rsid w:val="00BC3060"/>
    <w:rsid w:val="00BC310C"/>
    <w:rsid w:val="00BC3360"/>
    <w:rsid w:val="00BC3B49"/>
    <w:rsid w:val="00BC4B2D"/>
    <w:rsid w:val="00BC4D63"/>
    <w:rsid w:val="00BC52AB"/>
    <w:rsid w:val="00BC55EB"/>
    <w:rsid w:val="00BC573D"/>
    <w:rsid w:val="00BC5AD3"/>
    <w:rsid w:val="00BC5E95"/>
    <w:rsid w:val="00BC62F2"/>
    <w:rsid w:val="00BC670A"/>
    <w:rsid w:val="00BC6F8E"/>
    <w:rsid w:val="00BC7378"/>
    <w:rsid w:val="00BC7E62"/>
    <w:rsid w:val="00BD0506"/>
    <w:rsid w:val="00BD1180"/>
    <w:rsid w:val="00BD2177"/>
    <w:rsid w:val="00BD274F"/>
    <w:rsid w:val="00BD32E6"/>
    <w:rsid w:val="00BD3A15"/>
    <w:rsid w:val="00BD3AF8"/>
    <w:rsid w:val="00BD450E"/>
    <w:rsid w:val="00BD4DF8"/>
    <w:rsid w:val="00BD501C"/>
    <w:rsid w:val="00BD50C5"/>
    <w:rsid w:val="00BD5C33"/>
    <w:rsid w:val="00BD5D43"/>
    <w:rsid w:val="00BD63A7"/>
    <w:rsid w:val="00BD6493"/>
    <w:rsid w:val="00BD6608"/>
    <w:rsid w:val="00BD67D1"/>
    <w:rsid w:val="00BD703A"/>
    <w:rsid w:val="00BD7142"/>
    <w:rsid w:val="00BD7C4E"/>
    <w:rsid w:val="00BE06B2"/>
    <w:rsid w:val="00BE08EC"/>
    <w:rsid w:val="00BE0AAE"/>
    <w:rsid w:val="00BE0B9E"/>
    <w:rsid w:val="00BE14A5"/>
    <w:rsid w:val="00BE16C9"/>
    <w:rsid w:val="00BE192F"/>
    <w:rsid w:val="00BE1B03"/>
    <w:rsid w:val="00BE3150"/>
    <w:rsid w:val="00BE316E"/>
    <w:rsid w:val="00BE3396"/>
    <w:rsid w:val="00BE37F2"/>
    <w:rsid w:val="00BE3B38"/>
    <w:rsid w:val="00BE43B5"/>
    <w:rsid w:val="00BE52ED"/>
    <w:rsid w:val="00BE57C3"/>
    <w:rsid w:val="00BE5A1F"/>
    <w:rsid w:val="00BE5AD7"/>
    <w:rsid w:val="00BE615A"/>
    <w:rsid w:val="00BE6383"/>
    <w:rsid w:val="00BE7224"/>
    <w:rsid w:val="00BE79CB"/>
    <w:rsid w:val="00BE7DD8"/>
    <w:rsid w:val="00BF0D5E"/>
    <w:rsid w:val="00BF0DA2"/>
    <w:rsid w:val="00BF0FB4"/>
    <w:rsid w:val="00BF126A"/>
    <w:rsid w:val="00BF17F3"/>
    <w:rsid w:val="00BF189E"/>
    <w:rsid w:val="00BF1B59"/>
    <w:rsid w:val="00BF1F6E"/>
    <w:rsid w:val="00BF2385"/>
    <w:rsid w:val="00BF24F9"/>
    <w:rsid w:val="00BF2AB7"/>
    <w:rsid w:val="00BF37B5"/>
    <w:rsid w:val="00BF38BF"/>
    <w:rsid w:val="00BF421F"/>
    <w:rsid w:val="00BF43F6"/>
    <w:rsid w:val="00BF4DC5"/>
    <w:rsid w:val="00BF601A"/>
    <w:rsid w:val="00BF67FF"/>
    <w:rsid w:val="00BF68E5"/>
    <w:rsid w:val="00BF6C6E"/>
    <w:rsid w:val="00BF7A75"/>
    <w:rsid w:val="00BF7B06"/>
    <w:rsid w:val="00BF7C33"/>
    <w:rsid w:val="00BF7C6D"/>
    <w:rsid w:val="00BF7ED2"/>
    <w:rsid w:val="00C002DB"/>
    <w:rsid w:val="00C00F6D"/>
    <w:rsid w:val="00C014A9"/>
    <w:rsid w:val="00C01C07"/>
    <w:rsid w:val="00C023A1"/>
    <w:rsid w:val="00C028A9"/>
    <w:rsid w:val="00C02BCC"/>
    <w:rsid w:val="00C02E22"/>
    <w:rsid w:val="00C02E8C"/>
    <w:rsid w:val="00C03619"/>
    <w:rsid w:val="00C04008"/>
    <w:rsid w:val="00C04023"/>
    <w:rsid w:val="00C04308"/>
    <w:rsid w:val="00C04B73"/>
    <w:rsid w:val="00C05D21"/>
    <w:rsid w:val="00C05D2B"/>
    <w:rsid w:val="00C06394"/>
    <w:rsid w:val="00C063BA"/>
    <w:rsid w:val="00C06BFE"/>
    <w:rsid w:val="00C070C6"/>
    <w:rsid w:val="00C07402"/>
    <w:rsid w:val="00C079F9"/>
    <w:rsid w:val="00C07BE3"/>
    <w:rsid w:val="00C10529"/>
    <w:rsid w:val="00C108D9"/>
    <w:rsid w:val="00C10CA8"/>
    <w:rsid w:val="00C1142D"/>
    <w:rsid w:val="00C12733"/>
    <w:rsid w:val="00C130DC"/>
    <w:rsid w:val="00C1327F"/>
    <w:rsid w:val="00C1393C"/>
    <w:rsid w:val="00C13BAC"/>
    <w:rsid w:val="00C13FDB"/>
    <w:rsid w:val="00C152FC"/>
    <w:rsid w:val="00C15773"/>
    <w:rsid w:val="00C15EB9"/>
    <w:rsid w:val="00C1638F"/>
    <w:rsid w:val="00C17070"/>
    <w:rsid w:val="00C17FA4"/>
    <w:rsid w:val="00C20884"/>
    <w:rsid w:val="00C20B48"/>
    <w:rsid w:val="00C20C5A"/>
    <w:rsid w:val="00C20E77"/>
    <w:rsid w:val="00C20EF1"/>
    <w:rsid w:val="00C21C04"/>
    <w:rsid w:val="00C229FE"/>
    <w:rsid w:val="00C22B47"/>
    <w:rsid w:val="00C22B90"/>
    <w:rsid w:val="00C22DCC"/>
    <w:rsid w:val="00C23038"/>
    <w:rsid w:val="00C23812"/>
    <w:rsid w:val="00C238E9"/>
    <w:rsid w:val="00C23E38"/>
    <w:rsid w:val="00C248BA"/>
    <w:rsid w:val="00C25144"/>
    <w:rsid w:val="00C25213"/>
    <w:rsid w:val="00C26850"/>
    <w:rsid w:val="00C27851"/>
    <w:rsid w:val="00C27B5A"/>
    <w:rsid w:val="00C309E3"/>
    <w:rsid w:val="00C31768"/>
    <w:rsid w:val="00C31E0B"/>
    <w:rsid w:val="00C32BC7"/>
    <w:rsid w:val="00C333A4"/>
    <w:rsid w:val="00C33586"/>
    <w:rsid w:val="00C340FE"/>
    <w:rsid w:val="00C34260"/>
    <w:rsid w:val="00C351A3"/>
    <w:rsid w:val="00C36155"/>
    <w:rsid w:val="00C36455"/>
    <w:rsid w:val="00C368CD"/>
    <w:rsid w:val="00C36E49"/>
    <w:rsid w:val="00C371D5"/>
    <w:rsid w:val="00C37461"/>
    <w:rsid w:val="00C37BFF"/>
    <w:rsid w:val="00C404E8"/>
    <w:rsid w:val="00C412CA"/>
    <w:rsid w:val="00C414FE"/>
    <w:rsid w:val="00C41B66"/>
    <w:rsid w:val="00C42B93"/>
    <w:rsid w:val="00C42CC5"/>
    <w:rsid w:val="00C42FBE"/>
    <w:rsid w:val="00C435FC"/>
    <w:rsid w:val="00C44CBB"/>
    <w:rsid w:val="00C4510F"/>
    <w:rsid w:val="00C45302"/>
    <w:rsid w:val="00C45607"/>
    <w:rsid w:val="00C45D09"/>
    <w:rsid w:val="00C46556"/>
    <w:rsid w:val="00C466B9"/>
    <w:rsid w:val="00C4713B"/>
    <w:rsid w:val="00C5019C"/>
    <w:rsid w:val="00C50625"/>
    <w:rsid w:val="00C50ACF"/>
    <w:rsid w:val="00C50DF5"/>
    <w:rsid w:val="00C50F9D"/>
    <w:rsid w:val="00C514AB"/>
    <w:rsid w:val="00C51D7B"/>
    <w:rsid w:val="00C51FAE"/>
    <w:rsid w:val="00C520B2"/>
    <w:rsid w:val="00C52252"/>
    <w:rsid w:val="00C524EF"/>
    <w:rsid w:val="00C533CE"/>
    <w:rsid w:val="00C539D5"/>
    <w:rsid w:val="00C53A2A"/>
    <w:rsid w:val="00C5437E"/>
    <w:rsid w:val="00C54388"/>
    <w:rsid w:val="00C54C1B"/>
    <w:rsid w:val="00C557DD"/>
    <w:rsid w:val="00C56EC1"/>
    <w:rsid w:val="00C57560"/>
    <w:rsid w:val="00C57C94"/>
    <w:rsid w:val="00C601DB"/>
    <w:rsid w:val="00C6050C"/>
    <w:rsid w:val="00C60E1A"/>
    <w:rsid w:val="00C60F30"/>
    <w:rsid w:val="00C60F9F"/>
    <w:rsid w:val="00C6140C"/>
    <w:rsid w:val="00C61B15"/>
    <w:rsid w:val="00C62A13"/>
    <w:rsid w:val="00C62D7A"/>
    <w:rsid w:val="00C648F2"/>
    <w:rsid w:val="00C6508B"/>
    <w:rsid w:val="00C65682"/>
    <w:rsid w:val="00C65B8B"/>
    <w:rsid w:val="00C66767"/>
    <w:rsid w:val="00C66C2D"/>
    <w:rsid w:val="00C66D59"/>
    <w:rsid w:val="00C67488"/>
    <w:rsid w:val="00C6750A"/>
    <w:rsid w:val="00C676E0"/>
    <w:rsid w:val="00C6795C"/>
    <w:rsid w:val="00C67E01"/>
    <w:rsid w:val="00C70164"/>
    <w:rsid w:val="00C70DEC"/>
    <w:rsid w:val="00C711E4"/>
    <w:rsid w:val="00C714DB"/>
    <w:rsid w:val="00C71521"/>
    <w:rsid w:val="00C717DD"/>
    <w:rsid w:val="00C73C10"/>
    <w:rsid w:val="00C73F9C"/>
    <w:rsid w:val="00C758AE"/>
    <w:rsid w:val="00C77273"/>
    <w:rsid w:val="00C773C3"/>
    <w:rsid w:val="00C77657"/>
    <w:rsid w:val="00C80E59"/>
    <w:rsid w:val="00C813C0"/>
    <w:rsid w:val="00C81A6B"/>
    <w:rsid w:val="00C81CAD"/>
    <w:rsid w:val="00C82EF8"/>
    <w:rsid w:val="00C838F6"/>
    <w:rsid w:val="00C839E6"/>
    <w:rsid w:val="00C8431B"/>
    <w:rsid w:val="00C849BD"/>
    <w:rsid w:val="00C84CA2"/>
    <w:rsid w:val="00C84D15"/>
    <w:rsid w:val="00C8502E"/>
    <w:rsid w:val="00C85099"/>
    <w:rsid w:val="00C853A9"/>
    <w:rsid w:val="00C8551F"/>
    <w:rsid w:val="00C8610A"/>
    <w:rsid w:val="00C8682B"/>
    <w:rsid w:val="00C86A4D"/>
    <w:rsid w:val="00C86ED4"/>
    <w:rsid w:val="00C8716B"/>
    <w:rsid w:val="00C872F0"/>
    <w:rsid w:val="00C87667"/>
    <w:rsid w:val="00C8799C"/>
    <w:rsid w:val="00C87A5A"/>
    <w:rsid w:val="00C90AD7"/>
    <w:rsid w:val="00C91534"/>
    <w:rsid w:val="00C916BB"/>
    <w:rsid w:val="00C91CDB"/>
    <w:rsid w:val="00C91ED5"/>
    <w:rsid w:val="00C92481"/>
    <w:rsid w:val="00C926A8"/>
    <w:rsid w:val="00C933E8"/>
    <w:rsid w:val="00C94A83"/>
    <w:rsid w:val="00C951A9"/>
    <w:rsid w:val="00C95397"/>
    <w:rsid w:val="00C954F8"/>
    <w:rsid w:val="00C956BF"/>
    <w:rsid w:val="00C95AB3"/>
    <w:rsid w:val="00C96279"/>
    <w:rsid w:val="00C96553"/>
    <w:rsid w:val="00C97686"/>
    <w:rsid w:val="00C97A93"/>
    <w:rsid w:val="00CA0912"/>
    <w:rsid w:val="00CA1585"/>
    <w:rsid w:val="00CA2051"/>
    <w:rsid w:val="00CA226B"/>
    <w:rsid w:val="00CA2BDA"/>
    <w:rsid w:val="00CA2F00"/>
    <w:rsid w:val="00CA33A7"/>
    <w:rsid w:val="00CA36BA"/>
    <w:rsid w:val="00CA3A2E"/>
    <w:rsid w:val="00CA3E3B"/>
    <w:rsid w:val="00CA3EA8"/>
    <w:rsid w:val="00CA3ED6"/>
    <w:rsid w:val="00CA4053"/>
    <w:rsid w:val="00CA4289"/>
    <w:rsid w:val="00CA4439"/>
    <w:rsid w:val="00CA468A"/>
    <w:rsid w:val="00CA46F2"/>
    <w:rsid w:val="00CA4FBC"/>
    <w:rsid w:val="00CA5254"/>
    <w:rsid w:val="00CA53BB"/>
    <w:rsid w:val="00CA5418"/>
    <w:rsid w:val="00CA5BA4"/>
    <w:rsid w:val="00CA5D14"/>
    <w:rsid w:val="00CA5E7F"/>
    <w:rsid w:val="00CA6076"/>
    <w:rsid w:val="00CA679A"/>
    <w:rsid w:val="00CB053B"/>
    <w:rsid w:val="00CB06A3"/>
    <w:rsid w:val="00CB0791"/>
    <w:rsid w:val="00CB0ECF"/>
    <w:rsid w:val="00CB15D1"/>
    <w:rsid w:val="00CB172B"/>
    <w:rsid w:val="00CB210D"/>
    <w:rsid w:val="00CB2E03"/>
    <w:rsid w:val="00CB387D"/>
    <w:rsid w:val="00CB3BEA"/>
    <w:rsid w:val="00CB3DA8"/>
    <w:rsid w:val="00CB453E"/>
    <w:rsid w:val="00CB45DF"/>
    <w:rsid w:val="00CB47C0"/>
    <w:rsid w:val="00CB580A"/>
    <w:rsid w:val="00CB590C"/>
    <w:rsid w:val="00CB5BF5"/>
    <w:rsid w:val="00CB5FF8"/>
    <w:rsid w:val="00CB62EE"/>
    <w:rsid w:val="00CB66E7"/>
    <w:rsid w:val="00CB69A8"/>
    <w:rsid w:val="00CB71A7"/>
    <w:rsid w:val="00CB7812"/>
    <w:rsid w:val="00CB795A"/>
    <w:rsid w:val="00CB7E52"/>
    <w:rsid w:val="00CC07C4"/>
    <w:rsid w:val="00CC162A"/>
    <w:rsid w:val="00CC1E91"/>
    <w:rsid w:val="00CC262A"/>
    <w:rsid w:val="00CC2916"/>
    <w:rsid w:val="00CC2F5B"/>
    <w:rsid w:val="00CC2FA4"/>
    <w:rsid w:val="00CC34A9"/>
    <w:rsid w:val="00CC3B59"/>
    <w:rsid w:val="00CC3C12"/>
    <w:rsid w:val="00CC47B9"/>
    <w:rsid w:val="00CC4AD7"/>
    <w:rsid w:val="00CC5209"/>
    <w:rsid w:val="00CC5AF0"/>
    <w:rsid w:val="00CC612D"/>
    <w:rsid w:val="00CC6155"/>
    <w:rsid w:val="00CC6271"/>
    <w:rsid w:val="00CC6866"/>
    <w:rsid w:val="00CC69FD"/>
    <w:rsid w:val="00CC6F1B"/>
    <w:rsid w:val="00CC776C"/>
    <w:rsid w:val="00CD0803"/>
    <w:rsid w:val="00CD08CE"/>
    <w:rsid w:val="00CD0D16"/>
    <w:rsid w:val="00CD1563"/>
    <w:rsid w:val="00CD182C"/>
    <w:rsid w:val="00CD202D"/>
    <w:rsid w:val="00CD22EA"/>
    <w:rsid w:val="00CD3B7B"/>
    <w:rsid w:val="00CD40B0"/>
    <w:rsid w:val="00CD42BB"/>
    <w:rsid w:val="00CD4F6D"/>
    <w:rsid w:val="00CD4F8C"/>
    <w:rsid w:val="00CD50BF"/>
    <w:rsid w:val="00CD5165"/>
    <w:rsid w:val="00CD52E1"/>
    <w:rsid w:val="00CD5309"/>
    <w:rsid w:val="00CD5590"/>
    <w:rsid w:val="00CD5F81"/>
    <w:rsid w:val="00CD648F"/>
    <w:rsid w:val="00CD6CCD"/>
    <w:rsid w:val="00CD6D4E"/>
    <w:rsid w:val="00CD744A"/>
    <w:rsid w:val="00CE0E1D"/>
    <w:rsid w:val="00CE1995"/>
    <w:rsid w:val="00CE1B28"/>
    <w:rsid w:val="00CE210C"/>
    <w:rsid w:val="00CE2496"/>
    <w:rsid w:val="00CE281E"/>
    <w:rsid w:val="00CE28D2"/>
    <w:rsid w:val="00CE2D0D"/>
    <w:rsid w:val="00CE39AD"/>
    <w:rsid w:val="00CE3C12"/>
    <w:rsid w:val="00CE3CC1"/>
    <w:rsid w:val="00CE47E8"/>
    <w:rsid w:val="00CE52D7"/>
    <w:rsid w:val="00CE545F"/>
    <w:rsid w:val="00CE557F"/>
    <w:rsid w:val="00CE6052"/>
    <w:rsid w:val="00CF00D1"/>
    <w:rsid w:val="00CF0203"/>
    <w:rsid w:val="00CF049F"/>
    <w:rsid w:val="00CF0731"/>
    <w:rsid w:val="00CF0884"/>
    <w:rsid w:val="00CF0D69"/>
    <w:rsid w:val="00CF0E75"/>
    <w:rsid w:val="00CF1082"/>
    <w:rsid w:val="00CF132E"/>
    <w:rsid w:val="00CF20CB"/>
    <w:rsid w:val="00CF361A"/>
    <w:rsid w:val="00CF3B31"/>
    <w:rsid w:val="00CF4115"/>
    <w:rsid w:val="00CF41A8"/>
    <w:rsid w:val="00CF4284"/>
    <w:rsid w:val="00CF4B7C"/>
    <w:rsid w:val="00CF4E40"/>
    <w:rsid w:val="00CF54C9"/>
    <w:rsid w:val="00CF5BB0"/>
    <w:rsid w:val="00CF6B2A"/>
    <w:rsid w:val="00CF7378"/>
    <w:rsid w:val="00CF7A1E"/>
    <w:rsid w:val="00CF7A5E"/>
    <w:rsid w:val="00CF7AEC"/>
    <w:rsid w:val="00CF7CBA"/>
    <w:rsid w:val="00D00253"/>
    <w:rsid w:val="00D008BB"/>
    <w:rsid w:val="00D00DD4"/>
    <w:rsid w:val="00D01584"/>
    <w:rsid w:val="00D017E0"/>
    <w:rsid w:val="00D02E15"/>
    <w:rsid w:val="00D030FC"/>
    <w:rsid w:val="00D03222"/>
    <w:rsid w:val="00D04B5C"/>
    <w:rsid w:val="00D050BB"/>
    <w:rsid w:val="00D05131"/>
    <w:rsid w:val="00D059F7"/>
    <w:rsid w:val="00D05B59"/>
    <w:rsid w:val="00D0619B"/>
    <w:rsid w:val="00D06A8A"/>
    <w:rsid w:val="00D07032"/>
    <w:rsid w:val="00D0713D"/>
    <w:rsid w:val="00D10C78"/>
    <w:rsid w:val="00D112D1"/>
    <w:rsid w:val="00D11362"/>
    <w:rsid w:val="00D116A2"/>
    <w:rsid w:val="00D124D5"/>
    <w:rsid w:val="00D12AFC"/>
    <w:rsid w:val="00D12CC6"/>
    <w:rsid w:val="00D1307A"/>
    <w:rsid w:val="00D13202"/>
    <w:rsid w:val="00D13484"/>
    <w:rsid w:val="00D13699"/>
    <w:rsid w:val="00D1384A"/>
    <w:rsid w:val="00D1395B"/>
    <w:rsid w:val="00D139B6"/>
    <w:rsid w:val="00D13ADE"/>
    <w:rsid w:val="00D13BE4"/>
    <w:rsid w:val="00D14E21"/>
    <w:rsid w:val="00D151B7"/>
    <w:rsid w:val="00D151E4"/>
    <w:rsid w:val="00D15309"/>
    <w:rsid w:val="00D167FB"/>
    <w:rsid w:val="00D16B3A"/>
    <w:rsid w:val="00D1719F"/>
    <w:rsid w:val="00D17D63"/>
    <w:rsid w:val="00D17DAF"/>
    <w:rsid w:val="00D17E47"/>
    <w:rsid w:val="00D2099D"/>
    <w:rsid w:val="00D20A55"/>
    <w:rsid w:val="00D20A6F"/>
    <w:rsid w:val="00D20BCC"/>
    <w:rsid w:val="00D21768"/>
    <w:rsid w:val="00D23B9C"/>
    <w:rsid w:val="00D24018"/>
    <w:rsid w:val="00D24448"/>
    <w:rsid w:val="00D24B39"/>
    <w:rsid w:val="00D24FA7"/>
    <w:rsid w:val="00D25997"/>
    <w:rsid w:val="00D25EA1"/>
    <w:rsid w:val="00D260E4"/>
    <w:rsid w:val="00D26307"/>
    <w:rsid w:val="00D26A2E"/>
    <w:rsid w:val="00D27593"/>
    <w:rsid w:val="00D27746"/>
    <w:rsid w:val="00D27B88"/>
    <w:rsid w:val="00D2BC78"/>
    <w:rsid w:val="00D30118"/>
    <w:rsid w:val="00D30576"/>
    <w:rsid w:val="00D31BF4"/>
    <w:rsid w:val="00D31C59"/>
    <w:rsid w:val="00D32106"/>
    <w:rsid w:val="00D324F8"/>
    <w:rsid w:val="00D32A28"/>
    <w:rsid w:val="00D3300B"/>
    <w:rsid w:val="00D330FC"/>
    <w:rsid w:val="00D356AF"/>
    <w:rsid w:val="00D35E4F"/>
    <w:rsid w:val="00D35F71"/>
    <w:rsid w:val="00D369C7"/>
    <w:rsid w:val="00D36A07"/>
    <w:rsid w:val="00D36B71"/>
    <w:rsid w:val="00D37F30"/>
    <w:rsid w:val="00D4038F"/>
    <w:rsid w:val="00D40534"/>
    <w:rsid w:val="00D4093D"/>
    <w:rsid w:val="00D412DF"/>
    <w:rsid w:val="00D4153A"/>
    <w:rsid w:val="00D41C9A"/>
    <w:rsid w:val="00D41DD1"/>
    <w:rsid w:val="00D42515"/>
    <w:rsid w:val="00D43E92"/>
    <w:rsid w:val="00D44654"/>
    <w:rsid w:val="00D44F74"/>
    <w:rsid w:val="00D45101"/>
    <w:rsid w:val="00D45388"/>
    <w:rsid w:val="00D45B0B"/>
    <w:rsid w:val="00D461EB"/>
    <w:rsid w:val="00D46269"/>
    <w:rsid w:val="00D47CA1"/>
    <w:rsid w:val="00D50A81"/>
    <w:rsid w:val="00D50CBB"/>
    <w:rsid w:val="00D513FB"/>
    <w:rsid w:val="00D51D6F"/>
    <w:rsid w:val="00D521AF"/>
    <w:rsid w:val="00D52A62"/>
    <w:rsid w:val="00D52BE1"/>
    <w:rsid w:val="00D5379C"/>
    <w:rsid w:val="00D53A95"/>
    <w:rsid w:val="00D53BDB"/>
    <w:rsid w:val="00D5407F"/>
    <w:rsid w:val="00D540C9"/>
    <w:rsid w:val="00D54E5A"/>
    <w:rsid w:val="00D551C4"/>
    <w:rsid w:val="00D551E2"/>
    <w:rsid w:val="00D552FB"/>
    <w:rsid w:val="00D557B6"/>
    <w:rsid w:val="00D557DC"/>
    <w:rsid w:val="00D55D2F"/>
    <w:rsid w:val="00D5613E"/>
    <w:rsid w:val="00D561EF"/>
    <w:rsid w:val="00D563EE"/>
    <w:rsid w:val="00D56B94"/>
    <w:rsid w:val="00D57262"/>
    <w:rsid w:val="00D57281"/>
    <w:rsid w:val="00D603C9"/>
    <w:rsid w:val="00D60762"/>
    <w:rsid w:val="00D60FEC"/>
    <w:rsid w:val="00D61564"/>
    <w:rsid w:val="00D6196B"/>
    <w:rsid w:val="00D623C7"/>
    <w:rsid w:val="00D62503"/>
    <w:rsid w:val="00D62F14"/>
    <w:rsid w:val="00D62F8C"/>
    <w:rsid w:val="00D6346E"/>
    <w:rsid w:val="00D63835"/>
    <w:rsid w:val="00D639F3"/>
    <w:rsid w:val="00D63EF9"/>
    <w:rsid w:val="00D64BD0"/>
    <w:rsid w:val="00D653C4"/>
    <w:rsid w:val="00D666CD"/>
    <w:rsid w:val="00D66A4A"/>
    <w:rsid w:val="00D66E54"/>
    <w:rsid w:val="00D673D4"/>
    <w:rsid w:val="00D673D5"/>
    <w:rsid w:val="00D67A95"/>
    <w:rsid w:val="00D70287"/>
    <w:rsid w:val="00D704C2"/>
    <w:rsid w:val="00D71343"/>
    <w:rsid w:val="00D71472"/>
    <w:rsid w:val="00D71BB5"/>
    <w:rsid w:val="00D71D83"/>
    <w:rsid w:val="00D71E48"/>
    <w:rsid w:val="00D71E77"/>
    <w:rsid w:val="00D72970"/>
    <w:rsid w:val="00D732F9"/>
    <w:rsid w:val="00D73312"/>
    <w:rsid w:val="00D73A79"/>
    <w:rsid w:val="00D73A88"/>
    <w:rsid w:val="00D73CB5"/>
    <w:rsid w:val="00D741EC"/>
    <w:rsid w:val="00D749EF"/>
    <w:rsid w:val="00D74F8C"/>
    <w:rsid w:val="00D755C8"/>
    <w:rsid w:val="00D75BA0"/>
    <w:rsid w:val="00D76B39"/>
    <w:rsid w:val="00D76B56"/>
    <w:rsid w:val="00D76EE1"/>
    <w:rsid w:val="00D774E2"/>
    <w:rsid w:val="00D77C53"/>
    <w:rsid w:val="00D80B00"/>
    <w:rsid w:val="00D810A8"/>
    <w:rsid w:val="00D822B3"/>
    <w:rsid w:val="00D8247C"/>
    <w:rsid w:val="00D82B05"/>
    <w:rsid w:val="00D82D95"/>
    <w:rsid w:val="00D831EE"/>
    <w:rsid w:val="00D8357F"/>
    <w:rsid w:val="00D836C9"/>
    <w:rsid w:val="00D83E4B"/>
    <w:rsid w:val="00D848DF"/>
    <w:rsid w:val="00D852D0"/>
    <w:rsid w:val="00D85656"/>
    <w:rsid w:val="00D857C3"/>
    <w:rsid w:val="00D857D5"/>
    <w:rsid w:val="00D85CBF"/>
    <w:rsid w:val="00D8668A"/>
    <w:rsid w:val="00D86722"/>
    <w:rsid w:val="00D87070"/>
    <w:rsid w:val="00D904D2"/>
    <w:rsid w:val="00D90ADD"/>
    <w:rsid w:val="00D90B0E"/>
    <w:rsid w:val="00D917C5"/>
    <w:rsid w:val="00D91B13"/>
    <w:rsid w:val="00D91BAB"/>
    <w:rsid w:val="00D922B5"/>
    <w:rsid w:val="00D93068"/>
    <w:rsid w:val="00D93133"/>
    <w:rsid w:val="00D93A56"/>
    <w:rsid w:val="00D94498"/>
    <w:rsid w:val="00D955F1"/>
    <w:rsid w:val="00D959FC"/>
    <w:rsid w:val="00D95A4A"/>
    <w:rsid w:val="00D95DD1"/>
    <w:rsid w:val="00D95F38"/>
    <w:rsid w:val="00D95F7B"/>
    <w:rsid w:val="00D9642E"/>
    <w:rsid w:val="00D96DB2"/>
    <w:rsid w:val="00D9708B"/>
    <w:rsid w:val="00D9708E"/>
    <w:rsid w:val="00D971D1"/>
    <w:rsid w:val="00D97655"/>
    <w:rsid w:val="00D978DA"/>
    <w:rsid w:val="00DA04A3"/>
    <w:rsid w:val="00DA05F2"/>
    <w:rsid w:val="00DA1343"/>
    <w:rsid w:val="00DA1872"/>
    <w:rsid w:val="00DA19DA"/>
    <w:rsid w:val="00DA1C4A"/>
    <w:rsid w:val="00DA2440"/>
    <w:rsid w:val="00DA2C73"/>
    <w:rsid w:val="00DA2CCE"/>
    <w:rsid w:val="00DA3056"/>
    <w:rsid w:val="00DA3087"/>
    <w:rsid w:val="00DA32BF"/>
    <w:rsid w:val="00DA35AC"/>
    <w:rsid w:val="00DA43C9"/>
    <w:rsid w:val="00DA4AEA"/>
    <w:rsid w:val="00DA50C9"/>
    <w:rsid w:val="00DA51EF"/>
    <w:rsid w:val="00DA5A9A"/>
    <w:rsid w:val="00DA5EFC"/>
    <w:rsid w:val="00DA6908"/>
    <w:rsid w:val="00DA6B4B"/>
    <w:rsid w:val="00DA71F2"/>
    <w:rsid w:val="00DB03ED"/>
    <w:rsid w:val="00DB1B09"/>
    <w:rsid w:val="00DB3978"/>
    <w:rsid w:val="00DB3F82"/>
    <w:rsid w:val="00DB4384"/>
    <w:rsid w:val="00DB44D3"/>
    <w:rsid w:val="00DB4CFB"/>
    <w:rsid w:val="00DB5A65"/>
    <w:rsid w:val="00DB60F0"/>
    <w:rsid w:val="00DB6C05"/>
    <w:rsid w:val="00DB6C52"/>
    <w:rsid w:val="00DB7137"/>
    <w:rsid w:val="00DB71E9"/>
    <w:rsid w:val="00DB722B"/>
    <w:rsid w:val="00DB7511"/>
    <w:rsid w:val="00DB7749"/>
    <w:rsid w:val="00DB7835"/>
    <w:rsid w:val="00DB7909"/>
    <w:rsid w:val="00DB7E05"/>
    <w:rsid w:val="00DC04A2"/>
    <w:rsid w:val="00DC04D5"/>
    <w:rsid w:val="00DC177C"/>
    <w:rsid w:val="00DC1CBA"/>
    <w:rsid w:val="00DC1E44"/>
    <w:rsid w:val="00DC2550"/>
    <w:rsid w:val="00DC275B"/>
    <w:rsid w:val="00DC2A5F"/>
    <w:rsid w:val="00DC2C4E"/>
    <w:rsid w:val="00DC32C6"/>
    <w:rsid w:val="00DC356C"/>
    <w:rsid w:val="00DC37FA"/>
    <w:rsid w:val="00DC3BA1"/>
    <w:rsid w:val="00DC3D9A"/>
    <w:rsid w:val="00DC466C"/>
    <w:rsid w:val="00DC4A5A"/>
    <w:rsid w:val="00DC5AEF"/>
    <w:rsid w:val="00DC5C42"/>
    <w:rsid w:val="00DC5C8C"/>
    <w:rsid w:val="00DC6158"/>
    <w:rsid w:val="00DC6548"/>
    <w:rsid w:val="00DC65BE"/>
    <w:rsid w:val="00DC68F1"/>
    <w:rsid w:val="00DC6D8D"/>
    <w:rsid w:val="00DC744E"/>
    <w:rsid w:val="00DC7BCD"/>
    <w:rsid w:val="00DC7DAA"/>
    <w:rsid w:val="00DD09DB"/>
    <w:rsid w:val="00DD0AE7"/>
    <w:rsid w:val="00DD1392"/>
    <w:rsid w:val="00DD1581"/>
    <w:rsid w:val="00DD1CE5"/>
    <w:rsid w:val="00DD2249"/>
    <w:rsid w:val="00DD43A0"/>
    <w:rsid w:val="00DD4A35"/>
    <w:rsid w:val="00DD4BCE"/>
    <w:rsid w:val="00DD6ED7"/>
    <w:rsid w:val="00DD707C"/>
    <w:rsid w:val="00DD70B2"/>
    <w:rsid w:val="00DD748B"/>
    <w:rsid w:val="00DE0320"/>
    <w:rsid w:val="00DE1DFD"/>
    <w:rsid w:val="00DE2292"/>
    <w:rsid w:val="00DE23B2"/>
    <w:rsid w:val="00DE2F47"/>
    <w:rsid w:val="00DE3817"/>
    <w:rsid w:val="00DE393E"/>
    <w:rsid w:val="00DE3968"/>
    <w:rsid w:val="00DE39CF"/>
    <w:rsid w:val="00DE3F85"/>
    <w:rsid w:val="00DE4FA4"/>
    <w:rsid w:val="00DE5594"/>
    <w:rsid w:val="00DE565F"/>
    <w:rsid w:val="00DE67A3"/>
    <w:rsid w:val="00DE6833"/>
    <w:rsid w:val="00DE6F21"/>
    <w:rsid w:val="00DE756E"/>
    <w:rsid w:val="00DF0D03"/>
    <w:rsid w:val="00DF11DE"/>
    <w:rsid w:val="00DF1EB8"/>
    <w:rsid w:val="00DF205B"/>
    <w:rsid w:val="00DF2C99"/>
    <w:rsid w:val="00DF3972"/>
    <w:rsid w:val="00DF3F43"/>
    <w:rsid w:val="00DF517F"/>
    <w:rsid w:val="00DF56B2"/>
    <w:rsid w:val="00DF56DA"/>
    <w:rsid w:val="00DF62EE"/>
    <w:rsid w:val="00DF6511"/>
    <w:rsid w:val="00DF65AD"/>
    <w:rsid w:val="00DF68EF"/>
    <w:rsid w:val="00DF6C02"/>
    <w:rsid w:val="00DF73BE"/>
    <w:rsid w:val="00DF7430"/>
    <w:rsid w:val="00E00064"/>
    <w:rsid w:val="00E00A48"/>
    <w:rsid w:val="00E01D55"/>
    <w:rsid w:val="00E02239"/>
    <w:rsid w:val="00E02829"/>
    <w:rsid w:val="00E04151"/>
    <w:rsid w:val="00E0466A"/>
    <w:rsid w:val="00E04906"/>
    <w:rsid w:val="00E04E77"/>
    <w:rsid w:val="00E04E91"/>
    <w:rsid w:val="00E050A8"/>
    <w:rsid w:val="00E05146"/>
    <w:rsid w:val="00E0533D"/>
    <w:rsid w:val="00E06F01"/>
    <w:rsid w:val="00E070D0"/>
    <w:rsid w:val="00E0736E"/>
    <w:rsid w:val="00E07877"/>
    <w:rsid w:val="00E07D20"/>
    <w:rsid w:val="00E10558"/>
    <w:rsid w:val="00E10581"/>
    <w:rsid w:val="00E10809"/>
    <w:rsid w:val="00E109C9"/>
    <w:rsid w:val="00E11279"/>
    <w:rsid w:val="00E114CB"/>
    <w:rsid w:val="00E11527"/>
    <w:rsid w:val="00E1206E"/>
    <w:rsid w:val="00E132A2"/>
    <w:rsid w:val="00E133CC"/>
    <w:rsid w:val="00E13507"/>
    <w:rsid w:val="00E14CD0"/>
    <w:rsid w:val="00E14D38"/>
    <w:rsid w:val="00E14DA1"/>
    <w:rsid w:val="00E15A6F"/>
    <w:rsid w:val="00E1605F"/>
    <w:rsid w:val="00E16085"/>
    <w:rsid w:val="00E16389"/>
    <w:rsid w:val="00E169F8"/>
    <w:rsid w:val="00E176A1"/>
    <w:rsid w:val="00E17EE9"/>
    <w:rsid w:val="00E17EFC"/>
    <w:rsid w:val="00E206E9"/>
    <w:rsid w:val="00E20B5F"/>
    <w:rsid w:val="00E211E2"/>
    <w:rsid w:val="00E216C7"/>
    <w:rsid w:val="00E21EAB"/>
    <w:rsid w:val="00E22730"/>
    <w:rsid w:val="00E22802"/>
    <w:rsid w:val="00E228CF"/>
    <w:rsid w:val="00E22EB6"/>
    <w:rsid w:val="00E22F3B"/>
    <w:rsid w:val="00E23578"/>
    <w:rsid w:val="00E23783"/>
    <w:rsid w:val="00E238AC"/>
    <w:rsid w:val="00E23B07"/>
    <w:rsid w:val="00E23B9A"/>
    <w:rsid w:val="00E23EA9"/>
    <w:rsid w:val="00E2459C"/>
    <w:rsid w:val="00E24E4B"/>
    <w:rsid w:val="00E25112"/>
    <w:rsid w:val="00E252E3"/>
    <w:rsid w:val="00E262AC"/>
    <w:rsid w:val="00E26924"/>
    <w:rsid w:val="00E27218"/>
    <w:rsid w:val="00E2723D"/>
    <w:rsid w:val="00E2738F"/>
    <w:rsid w:val="00E27B8F"/>
    <w:rsid w:val="00E3025F"/>
    <w:rsid w:val="00E309F3"/>
    <w:rsid w:val="00E309FD"/>
    <w:rsid w:val="00E30BBB"/>
    <w:rsid w:val="00E30D6D"/>
    <w:rsid w:val="00E30E41"/>
    <w:rsid w:val="00E31202"/>
    <w:rsid w:val="00E31226"/>
    <w:rsid w:val="00E31710"/>
    <w:rsid w:val="00E31A9F"/>
    <w:rsid w:val="00E31C49"/>
    <w:rsid w:val="00E31EC1"/>
    <w:rsid w:val="00E3227F"/>
    <w:rsid w:val="00E325CE"/>
    <w:rsid w:val="00E32E4C"/>
    <w:rsid w:val="00E33559"/>
    <w:rsid w:val="00E33866"/>
    <w:rsid w:val="00E33BEE"/>
    <w:rsid w:val="00E33C4A"/>
    <w:rsid w:val="00E340AD"/>
    <w:rsid w:val="00E34356"/>
    <w:rsid w:val="00E34897"/>
    <w:rsid w:val="00E35AC0"/>
    <w:rsid w:val="00E35E61"/>
    <w:rsid w:val="00E36426"/>
    <w:rsid w:val="00E3689F"/>
    <w:rsid w:val="00E369EB"/>
    <w:rsid w:val="00E37660"/>
    <w:rsid w:val="00E3786F"/>
    <w:rsid w:val="00E37DD1"/>
    <w:rsid w:val="00E40078"/>
    <w:rsid w:val="00E40084"/>
    <w:rsid w:val="00E401B8"/>
    <w:rsid w:val="00E402AF"/>
    <w:rsid w:val="00E40531"/>
    <w:rsid w:val="00E4099F"/>
    <w:rsid w:val="00E412E1"/>
    <w:rsid w:val="00E41387"/>
    <w:rsid w:val="00E417D1"/>
    <w:rsid w:val="00E42119"/>
    <w:rsid w:val="00E436F1"/>
    <w:rsid w:val="00E437A0"/>
    <w:rsid w:val="00E437B7"/>
    <w:rsid w:val="00E43AF6"/>
    <w:rsid w:val="00E43C74"/>
    <w:rsid w:val="00E43E91"/>
    <w:rsid w:val="00E44129"/>
    <w:rsid w:val="00E444C3"/>
    <w:rsid w:val="00E44531"/>
    <w:rsid w:val="00E44CB1"/>
    <w:rsid w:val="00E456A8"/>
    <w:rsid w:val="00E458B6"/>
    <w:rsid w:val="00E459A7"/>
    <w:rsid w:val="00E45C22"/>
    <w:rsid w:val="00E45DF7"/>
    <w:rsid w:val="00E45E92"/>
    <w:rsid w:val="00E4650D"/>
    <w:rsid w:val="00E46BF0"/>
    <w:rsid w:val="00E46DCF"/>
    <w:rsid w:val="00E4737E"/>
    <w:rsid w:val="00E473A4"/>
    <w:rsid w:val="00E47EB1"/>
    <w:rsid w:val="00E47F23"/>
    <w:rsid w:val="00E50169"/>
    <w:rsid w:val="00E5023D"/>
    <w:rsid w:val="00E505F2"/>
    <w:rsid w:val="00E5061E"/>
    <w:rsid w:val="00E50775"/>
    <w:rsid w:val="00E50DED"/>
    <w:rsid w:val="00E50F81"/>
    <w:rsid w:val="00E51D81"/>
    <w:rsid w:val="00E5308D"/>
    <w:rsid w:val="00E530C8"/>
    <w:rsid w:val="00E53368"/>
    <w:rsid w:val="00E53DCB"/>
    <w:rsid w:val="00E56149"/>
    <w:rsid w:val="00E57D6B"/>
    <w:rsid w:val="00E600DF"/>
    <w:rsid w:val="00E60171"/>
    <w:rsid w:val="00E602FE"/>
    <w:rsid w:val="00E6158F"/>
    <w:rsid w:val="00E61B28"/>
    <w:rsid w:val="00E62850"/>
    <w:rsid w:val="00E629CF"/>
    <w:rsid w:val="00E62B6E"/>
    <w:rsid w:val="00E62F23"/>
    <w:rsid w:val="00E63082"/>
    <w:rsid w:val="00E63190"/>
    <w:rsid w:val="00E63251"/>
    <w:rsid w:val="00E63AC6"/>
    <w:rsid w:val="00E64BF1"/>
    <w:rsid w:val="00E64CA1"/>
    <w:rsid w:val="00E659E0"/>
    <w:rsid w:val="00E65EBF"/>
    <w:rsid w:val="00E6600D"/>
    <w:rsid w:val="00E661CD"/>
    <w:rsid w:val="00E6759E"/>
    <w:rsid w:val="00E67D98"/>
    <w:rsid w:val="00E700E8"/>
    <w:rsid w:val="00E70B03"/>
    <w:rsid w:val="00E70D69"/>
    <w:rsid w:val="00E712FD"/>
    <w:rsid w:val="00E71657"/>
    <w:rsid w:val="00E71954"/>
    <w:rsid w:val="00E719B9"/>
    <w:rsid w:val="00E71A96"/>
    <w:rsid w:val="00E722B2"/>
    <w:rsid w:val="00E7274F"/>
    <w:rsid w:val="00E72772"/>
    <w:rsid w:val="00E72A68"/>
    <w:rsid w:val="00E72F3D"/>
    <w:rsid w:val="00E73297"/>
    <w:rsid w:val="00E738BE"/>
    <w:rsid w:val="00E73F99"/>
    <w:rsid w:val="00E740B6"/>
    <w:rsid w:val="00E740E4"/>
    <w:rsid w:val="00E744F1"/>
    <w:rsid w:val="00E748A2"/>
    <w:rsid w:val="00E74969"/>
    <w:rsid w:val="00E74CA2"/>
    <w:rsid w:val="00E75190"/>
    <w:rsid w:val="00E7527F"/>
    <w:rsid w:val="00E76315"/>
    <w:rsid w:val="00E76524"/>
    <w:rsid w:val="00E766BC"/>
    <w:rsid w:val="00E76AF8"/>
    <w:rsid w:val="00E76F94"/>
    <w:rsid w:val="00E77118"/>
    <w:rsid w:val="00E77806"/>
    <w:rsid w:val="00E77AB9"/>
    <w:rsid w:val="00E8013C"/>
    <w:rsid w:val="00E80810"/>
    <w:rsid w:val="00E815B5"/>
    <w:rsid w:val="00E816C8"/>
    <w:rsid w:val="00E8198B"/>
    <w:rsid w:val="00E819B8"/>
    <w:rsid w:val="00E81D20"/>
    <w:rsid w:val="00E823FE"/>
    <w:rsid w:val="00E836DB"/>
    <w:rsid w:val="00E83AEA"/>
    <w:rsid w:val="00E83C16"/>
    <w:rsid w:val="00E84A0A"/>
    <w:rsid w:val="00E84B0A"/>
    <w:rsid w:val="00E856BB"/>
    <w:rsid w:val="00E858C5"/>
    <w:rsid w:val="00E85D22"/>
    <w:rsid w:val="00E86838"/>
    <w:rsid w:val="00E869E1"/>
    <w:rsid w:val="00E874B7"/>
    <w:rsid w:val="00E87636"/>
    <w:rsid w:val="00E878AD"/>
    <w:rsid w:val="00E87E14"/>
    <w:rsid w:val="00E8B4EA"/>
    <w:rsid w:val="00E918AC"/>
    <w:rsid w:val="00E91962"/>
    <w:rsid w:val="00E91D97"/>
    <w:rsid w:val="00E91F61"/>
    <w:rsid w:val="00E9399F"/>
    <w:rsid w:val="00E9416F"/>
    <w:rsid w:val="00E9459A"/>
    <w:rsid w:val="00E94E89"/>
    <w:rsid w:val="00E94FA4"/>
    <w:rsid w:val="00E95595"/>
    <w:rsid w:val="00E95D56"/>
    <w:rsid w:val="00E95F9A"/>
    <w:rsid w:val="00E97631"/>
    <w:rsid w:val="00E9C692"/>
    <w:rsid w:val="00EA03B3"/>
    <w:rsid w:val="00EA0544"/>
    <w:rsid w:val="00EA0599"/>
    <w:rsid w:val="00EA0C4D"/>
    <w:rsid w:val="00EA0EDB"/>
    <w:rsid w:val="00EA155E"/>
    <w:rsid w:val="00EA1F35"/>
    <w:rsid w:val="00EA2EA7"/>
    <w:rsid w:val="00EA6625"/>
    <w:rsid w:val="00EA69D9"/>
    <w:rsid w:val="00EA6B14"/>
    <w:rsid w:val="00EA73AA"/>
    <w:rsid w:val="00EA765D"/>
    <w:rsid w:val="00EA77AB"/>
    <w:rsid w:val="00EB014C"/>
    <w:rsid w:val="00EB25EB"/>
    <w:rsid w:val="00EB28D3"/>
    <w:rsid w:val="00EB2A9D"/>
    <w:rsid w:val="00EB2D92"/>
    <w:rsid w:val="00EB2DF2"/>
    <w:rsid w:val="00EB328E"/>
    <w:rsid w:val="00EB3299"/>
    <w:rsid w:val="00EB32C5"/>
    <w:rsid w:val="00EB33A3"/>
    <w:rsid w:val="00EB3946"/>
    <w:rsid w:val="00EB3B14"/>
    <w:rsid w:val="00EB3DCC"/>
    <w:rsid w:val="00EB40C9"/>
    <w:rsid w:val="00EB4492"/>
    <w:rsid w:val="00EB48CF"/>
    <w:rsid w:val="00EB4B89"/>
    <w:rsid w:val="00EB4D22"/>
    <w:rsid w:val="00EB53E4"/>
    <w:rsid w:val="00EB5E95"/>
    <w:rsid w:val="00EB6B07"/>
    <w:rsid w:val="00EB6B7D"/>
    <w:rsid w:val="00EB6F2A"/>
    <w:rsid w:val="00EB70A1"/>
    <w:rsid w:val="00EB73FB"/>
    <w:rsid w:val="00EC02AF"/>
    <w:rsid w:val="00EC0A28"/>
    <w:rsid w:val="00EC0D89"/>
    <w:rsid w:val="00EC1580"/>
    <w:rsid w:val="00EC2282"/>
    <w:rsid w:val="00EC2354"/>
    <w:rsid w:val="00EC2AA8"/>
    <w:rsid w:val="00EC3177"/>
    <w:rsid w:val="00EC31D0"/>
    <w:rsid w:val="00EC3452"/>
    <w:rsid w:val="00EC41E9"/>
    <w:rsid w:val="00EC4265"/>
    <w:rsid w:val="00EC4BCB"/>
    <w:rsid w:val="00EC4DB1"/>
    <w:rsid w:val="00EC50C7"/>
    <w:rsid w:val="00EC59CE"/>
    <w:rsid w:val="00EC6110"/>
    <w:rsid w:val="00EC6F99"/>
    <w:rsid w:val="00EC7C92"/>
    <w:rsid w:val="00ED08CA"/>
    <w:rsid w:val="00ED0C83"/>
    <w:rsid w:val="00ED2E49"/>
    <w:rsid w:val="00ED3A82"/>
    <w:rsid w:val="00ED3E19"/>
    <w:rsid w:val="00ED415A"/>
    <w:rsid w:val="00ED4557"/>
    <w:rsid w:val="00ED4868"/>
    <w:rsid w:val="00ED51F5"/>
    <w:rsid w:val="00ED5C7A"/>
    <w:rsid w:val="00ED5F5D"/>
    <w:rsid w:val="00ED5F7A"/>
    <w:rsid w:val="00ED611D"/>
    <w:rsid w:val="00ED66BC"/>
    <w:rsid w:val="00ED7A21"/>
    <w:rsid w:val="00EE00FF"/>
    <w:rsid w:val="00EE0320"/>
    <w:rsid w:val="00EE0F1E"/>
    <w:rsid w:val="00EE106F"/>
    <w:rsid w:val="00EE1256"/>
    <w:rsid w:val="00EE18CE"/>
    <w:rsid w:val="00EE1AA6"/>
    <w:rsid w:val="00EE2338"/>
    <w:rsid w:val="00EE236C"/>
    <w:rsid w:val="00EE2CBB"/>
    <w:rsid w:val="00EE2F21"/>
    <w:rsid w:val="00EE3890"/>
    <w:rsid w:val="00EE3B28"/>
    <w:rsid w:val="00EE3E44"/>
    <w:rsid w:val="00EE4134"/>
    <w:rsid w:val="00EE4315"/>
    <w:rsid w:val="00EE4377"/>
    <w:rsid w:val="00EE4832"/>
    <w:rsid w:val="00EE4A75"/>
    <w:rsid w:val="00EE4D1A"/>
    <w:rsid w:val="00EE5A54"/>
    <w:rsid w:val="00EE6640"/>
    <w:rsid w:val="00EE6B84"/>
    <w:rsid w:val="00EE6F6D"/>
    <w:rsid w:val="00EE6FC9"/>
    <w:rsid w:val="00EE7078"/>
    <w:rsid w:val="00EE7320"/>
    <w:rsid w:val="00EF00F2"/>
    <w:rsid w:val="00EF1ED0"/>
    <w:rsid w:val="00EF2BEF"/>
    <w:rsid w:val="00EF349C"/>
    <w:rsid w:val="00EF36D9"/>
    <w:rsid w:val="00EF389F"/>
    <w:rsid w:val="00EF3ACE"/>
    <w:rsid w:val="00EF49F5"/>
    <w:rsid w:val="00EF4A0F"/>
    <w:rsid w:val="00EF4B74"/>
    <w:rsid w:val="00EF58BF"/>
    <w:rsid w:val="00EF5ACF"/>
    <w:rsid w:val="00EF5CCB"/>
    <w:rsid w:val="00EF6647"/>
    <w:rsid w:val="00EF7340"/>
    <w:rsid w:val="00EF73EA"/>
    <w:rsid w:val="00EF74F0"/>
    <w:rsid w:val="00EF7559"/>
    <w:rsid w:val="00EF78E8"/>
    <w:rsid w:val="00EF7B21"/>
    <w:rsid w:val="00EF7F0B"/>
    <w:rsid w:val="00F00489"/>
    <w:rsid w:val="00F00C11"/>
    <w:rsid w:val="00F00E49"/>
    <w:rsid w:val="00F01033"/>
    <w:rsid w:val="00F01321"/>
    <w:rsid w:val="00F01799"/>
    <w:rsid w:val="00F01A82"/>
    <w:rsid w:val="00F02395"/>
    <w:rsid w:val="00F02477"/>
    <w:rsid w:val="00F024B5"/>
    <w:rsid w:val="00F02E7B"/>
    <w:rsid w:val="00F03CFC"/>
    <w:rsid w:val="00F05180"/>
    <w:rsid w:val="00F0531F"/>
    <w:rsid w:val="00F06383"/>
    <w:rsid w:val="00F063A4"/>
    <w:rsid w:val="00F06E4F"/>
    <w:rsid w:val="00F0707B"/>
    <w:rsid w:val="00F072C4"/>
    <w:rsid w:val="00F07C24"/>
    <w:rsid w:val="00F07F64"/>
    <w:rsid w:val="00F100DF"/>
    <w:rsid w:val="00F10297"/>
    <w:rsid w:val="00F102CC"/>
    <w:rsid w:val="00F11069"/>
    <w:rsid w:val="00F11128"/>
    <w:rsid w:val="00F119AD"/>
    <w:rsid w:val="00F12101"/>
    <w:rsid w:val="00F12342"/>
    <w:rsid w:val="00F13AC5"/>
    <w:rsid w:val="00F14A81"/>
    <w:rsid w:val="00F151AE"/>
    <w:rsid w:val="00F15711"/>
    <w:rsid w:val="00F1592E"/>
    <w:rsid w:val="00F1611D"/>
    <w:rsid w:val="00F16914"/>
    <w:rsid w:val="00F170DF"/>
    <w:rsid w:val="00F172BF"/>
    <w:rsid w:val="00F17301"/>
    <w:rsid w:val="00F179E1"/>
    <w:rsid w:val="00F17F73"/>
    <w:rsid w:val="00F17F79"/>
    <w:rsid w:val="00F2049D"/>
    <w:rsid w:val="00F20804"/>
    <w:rsid w:val="00F20D1A"/>
    <w:rsid w:val="00F21820"/>
    <w:rsid w:val="00F21F6B"/>
    <w:rsid w:val="00F2202F"/>
    <w:rsid w:val="00F2212A"/>
    <w:rsid w:val="00F22262"/>
    <w:rsid w:val="00F22FFA"/>
    <w:rsid w:val="00F233A8"/>
    <w:rsid w:val="00F23FDB"/>
    <w:rsid w:val="00F24FFC"/>
    <w:rsid w:val="00F251DF"/>
    <w:rsid w:val="00F25212"/>
    <w:rsid w:val="00F26502"/>
    <w:rsid w:val="00F277C1"/>
    <w:rsid w:val="00F307DE"/>
    <w:rsid w:val="00F313A6"/>
    <w:rsid w:val="00F3140C"/>
    <w:rsid w:val="00F314C1"/>
    <w:rsid w:val="00F31542"/>
    <w:rsid w:val="00F31636"/>
    <w:rsid w:val="00F32C86"/>
    <w:rsid w:val="00F334C9"/>
    <w:rsid w:val="00F35691"/>
    <w:rsid w:val="00F356DE"/>
    <w:rsid w:val="00F36BB5"/>
    <w:rsid w:val="00F372F1"/>
    <w:rsid w:val="00F37FA9"/>
    <w:rsid w:val="00F37FAB"/>
    <w:rsid w:val="00F41359"/>
    <w:rsid w:val="00F41AB5"/>
    <w:rsid w:val="00F42126"/>
    <w:rsid w:val="00F43561"/>
    <w:rsid w:val="00F4428B"/>
    <w:rsid w:val="00F44EF0"/>
    <w:rsid w:val="00F458DC"/>
    <w:rsid w:val="00F46232"/>
    <w:rsid w:val="00F4678D"/>
    <w:rsid w:val="00F467EB"/>
    <w:rsid w:val="00F468A9"/>
    <w:rsid w:val="00F468F8"/>
    <w:rsid w:val="00F46B39"/>
    <w:rsid w:val="00F47DED"/>
    <w:rsid w:val="00F50A85"/>
    <w:rsid w:val="00F50DED"/>
    <w:rsid w:val="00F51082"/>
    <w:rsid w:val="00F51140"/>
    <w:rsid w:val="00F51382"/>
    <w:rsid w:val="00F514B9"/>
    <w:rsid w:val="00F51951"/>
    <w:rsid w:val="00F520DF"/>
    <w:rsid w:val="00F5252F"/>
    <w:rsid w:val="00F52BB0"/>
    <w:rsid w:val="00F52E35"/>
    <w:rsid w:val="00F534A2"/>
    <w:rsid w:val="00F53D66"/>
    <w:rsid w:val="00F544E7"/>
    <w:rsid w:val="00F54712"/>
    <w:rsid w:val="00F549BB"/>
    <w:rsid w:val="00F54A92"/>
    <w:rsid w:val="00F55679"/>
    <w:rsid w:val="00F56A02"/>
    <w:rsid w:val="00F57838"/>
    <w:rsid w:val="00F60D9B"/>
    <w:rsid w:val="00F61456"/>
    <w:rsid w:val="00F6231F"/>
    <w:rsid w:val="00F624DD"/>
    <w:rsid w:val="00F62BFA"/>
    <w:rsid w:val="00F634A9"/>
    <w:rsid w:val="00F64A82"/>
    <w:rsid w:val="00F64FC7"/>
    <w:rsid w:val="00F65114"/>
    <w:rsid w:val="00F65411"/>
    <w:rsid w:val="00F658F8"/>
    <w:rsid w:val="00F661E0"/>
    <w:rsid w:val="00F665DC"/>
    <w:rsid w:val="00F66E32"/>
    <w:rsid w:val="00F66FF2"/>
    <w:rsid w:val="00F676A2"/>
    <w:rsid w:val="00F70451"/>
    <w:rsid w:val="00F70916"/>
    <w:rsid w:val="00F70951"/>
    <w:rsid w:val="00F70955"/>
    <w:rsid w:val="00F70D35"/>
    <w:rsid w:val="00F713A7"/>
    <w:rsid w:val="00F71BE2"/>
    <w:rsid w:val="00F71E69"/>
    <w:rsid w:val="00F7224F"/>
    <w:rsid w:val="00F72484"/>
    <w:rsid w:val="00F728E7"/>
    <w:rsid w:val="00F72BA3"/>
    <w:rsid w:val="00F72C37"/>
    <w:rsid w:val="00F72FA0"/>
    <w:rsid w:val="00F73BEA"/>
    <w:rsid w:val="00F7430F"/>
    <w:rsid w:val="00F746FD"/>
    <w:rsid w:val="00F7508D"/>
    <w:rsid w:val="00F75A20"/>
    <w:rsid w:val="00F75CC3"/>
    <w:rsid w:val="00F764C6"/>
    <w:rsid w:val="00F7689E"/>
    <w:rsid w:val="00F7691D"/>
    <w:rsid w:val="00F7777E"/>
    <w:rsid w:val="00F80170"/>
    <w:rsid w:val="00F80987"/>
    <w:rsid w:val="00F80C71"/>
    <w:rsid w:val="00F818F9"/>
    <w:rsid w:val="00F81C3E"/>
    <w:rsid w:val="00F82793"/>
    <w:rsid w:val="00F83075"/>
    <w:rsid w:val="00F8317C"/>
    <w:rsid w:val="00F83570"/>
    <w:rsid w:val="00F83AE1"/>
    <w:rsid w:val="00F83C78"/>
    <w:rsid w:val="00F84690"/>
    <w:rsid w:val="00F846DC"/>
    <w:rsid w:val="00F849CA"/>
    <w:rsid w:val="00F84CD4"/>
    <w:rsid w:val="00F854F8"/>
    <w:rsid w:val="00F85BB0"/>
    <w:rsid w:val="00F85E54"/>
    <w:rsid w:val="00F86850"/>
    <w:rsid w:val="00F874B5"/>
    <w:rsid w:val="00F900B2"/>
    <w:rsid w:val="00F914F4"/>
    <w:rsid w:val="00F91563"/>
    <w:rsid w:val="00F915F9"/>
    <w:rsid w:val="00F92277"/>
    <w:rsid w:val="00F92A18"/>
    <w:rsid w:val="00F933A5"/>
    <w:rsid w:val="00F9408E"/>
    <w:rsid w:val="00F94095"/>
    <w:rsid w:val="00F946FF"/>
    <w:rsid w:val="00F9474B"/>
    <w:rsid w:val="00F94FC6"/>
    <w:rsid w:val="00F950E8"/>
    <w:rsid w:val="00F9515D"/>
    <w:rsid w:val="00F9561B"/>
    <w:rsid w:val="00F95DFF"/>
    <w:rsid w:val="00F961A6"/>
    <w:rsid w:val="00F96292"/>
    <w:rsid w:val="00F965E2"/>
    <w:rsid w:val="00F96602"/>
    <w:rsid w:val="00F970AF"/>
    <w:rsid w:val="00F979A8"/>
    <w:rsid w:val="00FA0105"/>
    <w:rsid w:val="00FA0FBD"/>
    <w:rsid w:val="00FA1540"/>
    <w:rsid w:val="00FA155A"/>
    <w:rsid w:val="00FA189C"/>
    <w:rsid w:val="00FA1B1F"/>
    <w:rsid w:val="00FA22F8"/>
    <w:rsid w:val="00FA2546"/>
    <w:rsid w:val="00FA2659"/>
    <w:rsid w:val="00FA266E"/>
    <w:rsid w:val="00FA270A"/>
    <w:rsid w:val="00FA2AEF"/>
    <w:rsid w:val="00FA2BE2"/>
    <w:rsid w:val="00FA3422"/>
    <w:rsid w:val="00FA3702"/>
    <w:rsid w:val="00FA4830"/>
    <w:rsid w:val="00FA4C17"/>
    <w:rsid w:val="00FA4C54"/>
    <w:rsid w:val="00FA4E4F"/>
    <w:rsid w:val="00FA5088"/>
    <w:rsid w:val="00FA6082"/>
    <w:rsid w:val="00FA6262"/>
    <w:rsid w:val="00FA64A5"/>
    <w:rsid w:val="00FA6857"/>
    <w:rsid w:val="00FA693A"/>
    <w:rsid w:val="00FA6B44"/>
    <w:rsid w:val="00FA6E30"/>
    <w:rsid w:val="00FA6F5B"/>
    <w:rsid w:val="00FA6FAB"/>
    <w:rsid w:val="00FA708E"/>
    <w:rsid w:val="00FB00DC"/>
    <w:rsid w:val="00FB0343"/>
    <w:rsid w:val="00FB06BF"/>
    <w:rsid w:val="00FB0856"/>
    <w:rsid w:val="00FB12C5"/>
    <w:rsid w:val="00FB1589"/>
    <w:rsid w:val="00FB23CD"/>
    <w:rsid w:val="00FB2711"/>
    <w:rsid w:val="00FB335F"/>
    <w:rsid w:val="00FB339F"/>
    <w:rsid w:val="00FB36C9"/>
    <w:rsid w:val="00FB46FF"/>
    <w:rsid w:val="00FB49F9"/>
    <w:rsid w:val="00FB4F18"/>
    <w:rsid w:val="00FB5370"/>
    <w:rsid w:val="00FB5E35"/>
    <w:rsid w:val="00FB5FA7"/>
    <w:rsid w:val="00FB6007"/>
    <w:rsid w:val="00FB65D5"/>
    <w:rsid w:val="00FB7039"/>
    <w:rsid w:val="00FB72C7"/>
    <w:rsid w:val="00FB7414"/>
    <w:rsid w:val="00FB7984"/>
    <w:rsid w:val="00FC0658"/>
    <w:rsid w:val="00FC092F"/>
    <w:rsid w:val="00FC0A18"/>
    <w:rsid w:val="00FC10F9"/>
    <w:rsid w:val="00FC14A3"/>
    <w:rsid w:val="00FC205F"/>
    <w:rsid w:val="00FC20A1"/>
    <w:rsid w:val="00FC2600"/>
    <w:rsid w:val="00FC2A26"/>
    <w:rsid w:val="00FC2FD3"/>
    <w:rsid w:val="00FC3527"/>
    <w:rsid w:val="00FC3551"/>
    <w:rsid w:val="00FC3584"/>
    <w:rsid w:val="00FC3929"/>
    <w:rsid w:val="00FC3DC7"/>
    <w:rsid w:val="00FC49C2"/>
    <w:rsid w:val="00FC55D4"/>
    <w:rsid w:val="00FC56A6"/>
    <w:rsid w:val="00FC5B23"/>
    <w:rsid w:val="00FC62A6"/>
    <w:rsid w:val="00FC770D"/>
    <w:rsid w:val="00FD148B"/>
    <w:rsid w:val="00FD18D3"/>
    <w:rsid w:val="00FD1C79"/>
    <w:rsid w:val="00FD1DDC"/>
    <w:rsid w:val="00FD1E6F"/>
    <w:rsid w:val="00FD21F9"/>
    <w:rsid w:val="00FD2E44"/>
    <w:rsid w:val="00FD2FFE"/>
    <w:rsid w:val="00FD3981"/>
    <w:rsid w:val="00FD3F2E"/>
    <w:rsid w:val="00FD47CC"/>
    <w:rsid w:val="00FD49F6"/>
    <w:rsid w:val="00FD5220"/>
    <w:rsid w:val="00FD5425"/>
    <w:rsid w:val="00FD5B6A"/>
    <w:rsid w:val="00FD5CC6"/>
    <w:rsid w:val="00FD64F3"/>
    <w:rsid w:val="00FD666D"/>
    <w:rsid w:val="00FD6DC7"/>
    <w:rsid w:val="00FD6FF3"/>
    <w:rsid w:val="00FD7D82"/>
    <w:rsid w:val="00FE0956"/>
    <w:rsid w:val="00FE2265"/>
    <w:rsid w:val="00FE27D5"/>
    <w:rsid w:val="00FE286E"/>
    <w:rsid w:val="00FE28FC"/>
    <w:rsid w:val="00FE2B96"/>
    <w:rsid w:val="00FE2D6A"/>
    <w:rsid w:val="00FE34DA"/>
    <w:rsid w:val="00FE3D87"/>
    <w:rsid w:val="00FE3FE4"/>
    <w:rsid w:val="00FE4C5C"/>
    <w:rsid w:val="00FE516B"/>
    <w:rsid w:val="00FE5BB5"/>
    <w:rsid w:val="00FE5F39"/>
    <w:rsid w:val="00FE6323"/>
    <w:rsid w:val="00FE7B54"/>
    <w:rsid w:val="00FE7B68"/>
    <w:rsid w:val="00FF0A29"/>
    <w:rsid w:val="00FF17E7"/>
    <w:rsid w:val="00FF1EAF"/>
    <w:rsid w:val="00FF1F1E"/>
    <w:rsid w:val="00FF20E2"/>
    <w:rsid w:val="00FF23B4"/>
    <w:rsid w:val="00FF2813"/>
    <w:rsid w:val="00FF30B9"/>
    <w:rsid w:val="00FF3C2E"/>
    <w:rsid w:val="00FF50BB"/>
    <w:rsid w:val="00FF519F"/>
    <w:rsid w:val="00FF6115"/>
    <w:rsid w:val="00FF63EF"/>
    <w:rsid w:val="00FF642E"/>
    <w:rsid w:val="00FF6B9F"/>
    <w:rsid w:val="00FF758A"/>
    <w:rsid w:val="00FF762F"/>
    <w:rsid w:val="00FF7B1D"/>
    <w:rsid w:val="01026CBF"/>
    <w:rsid w:val="0105AE76"/>
    <w:rsid w:val="010612C4"/>
    <w:rsid w:val="011573D7"/>
    <w:rsid w:val="01174FB4"/>
    <w:rsid w:val="011AE963"/>
    <w:rsid w:val="01222FB4"/>
    <w:rsid w:val="0128A842"/>
    <w:rsid w:val="01296635"/>
    <w:rsid w:val="012D0E76"/>
    <w:rsid w:val="013A68F8"/>
    <w:rsid w:val="014F971B"/>
    <w:rsid w:val="015C5110"/>
    <w:rsid w:val="0165B7B6"/>
    <w:rsid w:val="016A4720"/>
    <w:rsid w:val="01733241"/>
    <w:rsid w:val="0175D8D2"/>
    <w:rsid w:val="017B7F77"/>
    <w:rsid w:val="017C6A8F"/>
    <w:rsid w:val="01990960"/>
    <w:rsid w:val="019B995C"/>
    <w:rsid w:val="01A5297E"/>
    <w:rsid w:val="01B6A48E"/>
    <w:rsid w:val="01BFB667"/>
    <w:rsid w:val="01DA84D9"/>
    <w:rsid w:val="01FB0CE1"/>
    <w:rsid w:val="0212C4A5"/>
    <w:rsid w:val="027A16CC"/>
    <w:rsid w:val="027FBA90"/>
    <w:rsid w:val="0286C28A"/>
    <w:rsid w:val="02897C94"/>
    <w:rsid w:val="0295B246"/>
    <w:rsid w:val="02A7C7E4"/>
    <w:rsid w:val="02AB05A4"/>
    <w:rsid w:val="02BEB9A7"/>
    <w:rsid w:val="02F5A840"/>
    <w:rsid w:val="030C2779"/>
    <w:rsid w:val="030E9FA1"/>
    <w:rsid w:val="03112799"/>
    <w:rsid w:val="0311448C"/>
    <w:rsid w:val="03155B53"/>
    <w:rsid w:val="0319B384"/>
    <w:rsid w:val="03365892"/>
    <w:rsid w:val="033826A8"/>
    <w:rsid w:val="034871D5"/>
    <w:rsid w:val="034C1BA2"/>
    <w:rsid w:val="035454B7"/>
    <w:rsid w:val="0392AA1A"/>
    <w:rsid w:val="039E71C5"/>
    <w:rsid w:val="03A0F1CE"/>
    <w:rsid w:val="03B80E48"/>
    <w:rsid w:val="03B92462"/>
    <w:rsid w:val="03CC485E"/>
    <w:rsid w:val="03E07044"/>
    <w:rsid w:val="03E24BE3"/>
    <w:rsid w:val="03EF37CE"/>
    <w:rsid w:val="03F6473A"/>
    <w:rsid w:val="03FB7CC0"/>
    <w:rsid w:val="03FE01B8"/>
    <w:rsid w:val="0400AB56"/>
    <w:rsid w:val="04026C33"/>
    <w:rsid w:val="040876CD"/>
    <w:rsid w:val="041549B5"/>
    <w:rsid w:val="04169766"/>
    <w:rsid w:val="0429A773"/>
    <w:rsid w:val="0429B44D"/>
    <w:rsid w:val="0430476A"/>
    <w:rsid w:val="0431D062"/>
    <w:rsid w:val="0431EF89"/>
    <w:rsid w:val="0445FFBB"/>
    <w:rsid w:val="0453AC7D"/>
    <w:rsid w:val="045F7509"/>
    <w:rsid w:val="046EB8AA"/>
    <w:rsid w:val="047BC5C0"/>
    <w:rsid w:val="047E7738"/>
    <w:rsid w:val="048C6D07"/>
    <w:rsid w:val="049F2DBE"/>
    <w:rsid w:val="04A4E964"/>
    <w:rsid w:val="04C48D7A"/>
    <w:rsid w:val="04D2A7E4"/>
    <w:rsid w:val="04D62E8D"/>
    <w:rsid w:val="04DA6B40"/>
    <w:rsid w:val="0505D039"/>
    <w:rsid w:val="050BF792"/>
    <w:rsid w:val="0514BFC8"/>
    <w:rsid w:val="0517ED92"/>
    <w:rsid w:val="051F253B"/>
    <w:rsid w:val="0526D4AE"/>
    <w:rsid w:val="052F4B2D"/>
    <w:rsid w:val="0538736B"/>
    <w:rsid w:val="05465661"/>
    <w:rsid w:val="055157CE"/>
    <w:rsid w:val="055FBE9F"/>
    <w:rsid w:val="056FE9F5"/>
    <w:rsid w:val="0570B8E2"/>
    <w:rsid w:val="058540C8"/>
    <w:rsid w:val="058F6173"/>
    <w:rsid w:val="05A15135"/>
    <w:rsid w:val="05A5B086"/>
    <w:rsid w:val="05ABC41B"/>
    <w:rsid w:val="05AEB9AE"/>
    <w:rsid w:val="05B1F46C"/>
    <w:rsid w:val="05B2010D"/>
    <w:rsid w:val="05B3D2DA"/>
    <w:rsid w:val="05B93489"/>
    <w:rsid w:val="05BBF3BA"/>
    <w:rsid w:val="05C75F4A"/>
    <w:rsid w:val="05CF0CB2"/>
    <w:rsid w:val="05EDB4F6"/>
    <w:rsid w:val="05F7B9A2"/>
    <w:rsid w:val="05F9180F"/>
    <w:rsid w:val="0616B589"/>
    <w:rsid w:val="061801D2"/>
    <w:rsid w:val="062D4902"/>
    <w:rsid w:val="062FBCF1"/>
    <w:rsid w:val="06333BEA"/>
    <w:rsid w:val="063AE6D5"/>
    <w:rsid w:val="0641C307"/>
    <w:rsid w:val="064811CA"/>
    <w:rsid w:val="064FDBB2"/>
    <w:rsid w:val="065A3D8C"/>
    <w:rsid w:val="066CA193"/>
    <w:rsid w:val="06714259"/>
    <w:rsid w:val="067BAE84"/>
    <w:rsid w:val="067E54F7"/>
    <w:rsid w:val="06859DCD"/>
    <w:rsid w:val="069ED800"/>
    <w:rsid w:val="06A231A3"/>
    <w:rsid w:val="06E7E0EB"/>
    <w:rsid w:val="06EA30EF"/>
    <w:rsid w:val="06F4FC60"/>
    <w:rsid w:val="06F57E81"/>
    <w:rsid w:val="0706F97A"/>
    <w:rsid w:val="070B5144"/>
    <w:rsid w:val="07176125"/>
    <w:rsid w:val="072C7F49"/>
    <w:rsid w:val="073313B1"/>
    <w:rsid w:val="07368F28"/>
    <w:rsid w:val="0738B553"/>
    <w:rsid w:val="073A2971"/>
    <w:rsid w:val="073AAD6B"/>
    <w:rsid w:val="073BC92F"/>
    <w:rsid w:val="0758DC00"/>
    <w:rsid w:val="0759B1E4"/>
    <w:rsid w:val="075F610A"/>
    <w:rsid w:val="076A56CF"/>
    <w:rsid w:val="0779644E"/>
    <w:rsid w:val="078A26E0"/>
    <w:rsid w:val="079B8D3D"/>
    <w:rsid w:val="079D00C2"/>
    <w:rsid w:val="07C3E331"/>
    <w:rsid w:val="07D35FAE"/>
    <w:rsid w:val="07DEA638"/>
    <w:rsid w:val="07E34164"/>
    <w:rsid w:val="07E484CF"/>
    <w:rsid w:val="07E8C0D2"/>
    <w:rsid w:val="07EA654C"/>
    <w:rsid w:val="07ECC6BC"/>
    <w:rsid w:val="07F3B04B"/>
    <w:rsid w:val="0812B9A8"/>
    <w:rsid w:val="0821322F"/>
    <w:rsid w:val="08256415"/>
    <w:rsid w:val="082A723D"/>
    <w:rsid w:val="0839548F"/>
    <w:rsid w:val="083A15E0"/>
    <w:rsid w:val="0849C65D"/>
    <w:rsid w:val="084C5C8C"/>
    <w:rsid w:val="085890B3"/>
    <w:rsid w:val="0860BC1E"/>
    <w:rsid w:val="086BF456"/>
    <w:rsid w:val="08721FB5"/>
    <w:rsid w:val="087C7289"/>
    <w:rsid w:val="0880A115"/>
    <w:rsid w:val="08864F9E"/>
    <w:rsid w:val="088E6BB8"/>
    <w:rsid w:val="088E978A"/>
    <w:rsid w:val="08939A52"/>
    <w:rsid w:val="08987469"/>
    <w:rsid w:val="089A683C"/>
    <w:rsid w:val="08A746AE"/>
    <w:rsid w:val="08B1EEBF"/>
    <w:rsid w:val="08B27A4A"/>
    <w:rsid w:val="08B80A33"/>
    <w:rsid w:val="08BA7059"/>
    <w:rsid w:val="08D91A83"/>
    <w:rsid w:val="08DE5D3F"/>
    <w:rsid w:val="08E710EC"/>
    <w:rsid w:val="08FBB62C"/>
    <w:rsid w:val="09107801"/>
    <w:rsid w:val="09129175"/>
    <w:rsid w:val="091B5BD5"/>
    <w:rsid w:val="094BAF4B"/>
    <w:rsid w:val="0952B475"/>
    <w:rsid w:val="097E31E1"/>
    <w:rsid w:val="099BC4AC"/>
    <w:rsid w:val="09B8D9AC"/>
    <w:rsid w:val="09BB1DE3"/>
    <w:rsid w:val="09D5F63C"/>
    <w:rsid w:val="09D8B868"/>
    <w:rsid w:val="09E596BE"/>
    <w:rsid w:val="09E5C91D"/>
    <w:rsid w:val="09F038B8"/>
    <w:rsid w:val="09F45FEF"/>
    <w:rsid w:val="0A04E121"/>
    <w:rsid w:val="0A14D6DD"/>
    <w:rsid w:val="0A263858"/>
    <w:rsid w:val="0A2C58C0"/>
    <w:rsid w:val="0A3D9F36"/>
    <w:rsid w:val="0A4CF2D5"/>
    <w:rsid w:val="0A57BA4B"/>
    <w:rsid w:val="0A5DC936"/>
    <w:rsid w:val="0A5E8262"/>
    <w:rsid w:val="0A605700"/>
    <w:rsid w:val="0A648C8E"/>
    <w:rsid w:val="0A6F8B17"/>
    <w:rsid w:val="0A783658"/>
    <w:rsid w:val="0A9CABAA"/>
    <w:rsid w:val="0AB0FD35"/>
    <w:rsid w:val="0AB7BE74"/>
    <w:rsid w:val="0ABF2522"/>
    <w:rsid w:val="0ACF3C0F"/>
    <w:rsid w:val="0AD88467"/>
    <w:rsid w:val="0ADD102C"/>
    <w:rsid w:val="0AE25B07"/>
    <w:rsid w:val="0AE3ABCF"/>
    <w:rsid w:val="0AE86E7A"/>
    <w:rsid w:val="0AEC3CB9"/>
    <w:rsid w:val="0B06EA3C"/>
    <w:rsid w:val="0B1363C4"/>
    <w:rsid w:val="0B3225C5"/>
    <w:rsid w:val="0B48EA38"/>
    <w:rsid w:val="0B4D6189"/>
    <w:rsid w:val="0B52993C"/>
    <w:rsid w:val="0B565308"/>
    <w:rsid w:val="0B573F08"/>
    <w:rsid w:val="0B5EF171"/>
    <w:rsid w:val="0B61C376"/>
    <w:rsid w:val="0B62EE50"/>
    <w:rsid w:val="0B6B199E"/>
    <w:rsid w:val="0B6BA775"/>
    <w:rsid w:val="0B70B967"/>
    <w:rsid w:val="0B71C267"/>
    <w:rsid w:val="0B79E254"/>
    <w:rsid w:val="0B97125F"/>
    <w:rsid w:val="0B9B7A13"/>
    <w:rsid w:val="0B9F71DC"/>
    <w:rsid w:val="0BA43B87"/>
    <w:rsid w:val="0BB6F262"/>
    <w:rsid w:val="0BBFED78"/>
    <w:rsid w:val="0BC0D935"/>
    <w:rsid w:val="0BC668A6"/>
    <w:rsid w:val="0BC99232"/>
    <w:rsid w:val="0BD26543"/>
    <w:rsid w:val="0BDAC449"/>
    <w:rsid w:val="0BDF9FD9"/>
    <w:rsid w:val="0BED7AD5"/>
    <w:rsid w:val="0BEF8DC5"/>
    <w:rsid w:val="0BF2F9DE"/>
    <w:rsid w:val="0C05CE14"/>
    <w:rsid w:val="0C12AF98"/>
    <w:rsid w:val="0C18AA1A"/>
    <w:rsid w:val="0C1C51E2"/>
    <w:rsid w:val="0C20EE67"/>
    <w:rsid w:val="0C2E9A2C"/>
    <w:rsid w:val="0C395399"/>
    <w:rsid w:val="0C40844C"/>
    <w:rsid w:val="0C41FDC6"/>
    <w:rsid w:val="0C5106B2"/>
    <w:rsid w:val="0C5847CB"/>
    <w:rsid w:val="0C6302B6"/>
    <w:rsid w:val="0C64E23D"/>
    <w:rsid w:val="0C6CC02B"/>
    <w:rsid w:val="0C6EC511"/>
    <w:rsid w:val="0C722C44"/>
    <w:rsid w:val="0C73D123"/>
    <w:rsid w:val="0C7AA3C0"/>
    <w:rsid w:val="0C7E26DB"/>
    <w:rsid w:val="0C8112AC"/>
    <w:rsid w:val="0CA41475"/>
    <w:rsid w:val="0CB26392"/>
    <w:rsid w:val="0CC0B164"/>
    <w:rsid w:val="0CD20F48"/>
    <w:rsid w:val="0CD4140F"/>
    <w:rsid w:val="0CE2EFA3"/>
    <w:rsid w:val="0CE92E52"/>
    <w:rsid w:val="0CED0795"/>
    <w:rsid w:val="0CF00FC3"/>
    <w:rsid w:val="0CF8C05F"/>
    <w:rsid w:val="0D010523"/>
    <w:rsid w:val="0D048487"/>
    <w:rsid w:val="0D0C00B0"/>
    <w:rsid w:val="0D26AAB3"/>
    <w:rsid w:val="0D4309A8"/>
    <w:rsid w:val="0D4770F1"/>
    <w:rsid w:val="0D5AD176"/>
    <w:rsid w:val="0D73CDA9"/>
    <w:rsid w:val="0D7DE7C6"/>
    <w:rsid w:val="0D8E27E7"/>
    <w:rsid w:val="0D9912F2"/>
    <w:rsid w:val="0D9A6E5E"/>
    <w:rsid w:val="0DA33EC0"/>
    <w:rsid w:val="0DADFE33"/>
    <w:rsid w:val="0DB4E5F9"/>
    <w:rsid w:val="0DC3F2B1"/>
    <w:rsid w:val="0DE4CFE7"/>
    <w:rsid w:val="0DF83EEF"/>
    <w:rsid w:val="0E06C011"/>
    <w:rsid w:val="0E06E19B"/>
    <w:rsid w:val="0E0A4E8A"/>
    <w:rsid w:val="0E10481E"/>
    <w:rsid w:val="0E10A6C6"/>
    <w:rsid w:val="0E23AA80"/>
    <w:rsid w:val="0E31D51D"/>
    <w:rsid w:val="0E4E9EBD"/>
    <w:rsid w:val="0E6509FC"/>
    <w:rsid w:val="0E965F65"/>
    <w:rsid w:val="0E988078"/>
    <w:rsid w:val="0E99C1C8"/>
    <w:rsid w:val="0E9B2FCC"/>
    <w:rsid w:val="0E9D89D3"/>
    <w:rsid w:val="0E9FEB9D"/>
    <w:rsid w:val="0EA7D111"/>
    <w:rsid w:val="0EAA5CFB"/>
    <w:rsid w:val="0EAB2EA4"/>
    <w:rsid w:val="0EAD2FC9"/>
    <w:rsid w:val="0EB39981"/>
    <w:rsid w:val="0EBA8DC4"/>
    <w:rsid w:val="0ECC94C2"/>
    <w:rsid w:val="0ED0D670"/>
    <w:rsid w:val="0EE45917"/>
    <w:rsid w:val="0EF691F2"/>
    <w:rsid w:val="0EFBC0BD"/>
    <w:rsid w:val="0EFE5375"/>
    <w:rsid w:val="0F014D69"/>
    <w:rsid w:val="0F0FFFD7"/>
    <w:rsid w:val="0F11ABAB"/>
    <w:rsid w:val="0F1A5193"/>
    <w:rsid w:val="0F22FC91"/>
    <w:rsid w:val="0F37BC28"/>
    <w:rsid w:val="0F4455A3"/>
    <w:rsid w:val="0F4D0E00"/>
    <w:rsid w:val="0F4F56A0"/>
    <w:rsid w:val="0F5D7D35"/>
    <w:rsid w:val="0F68D134"/>
    <w:rsid w:val="0F69F5CF"/>
    <w:rsid w:val="0F7E899A"/>
    <w:rsid w:val="0F81B5E0"/>
    <w:rsid w:val="0F843BBA"/>
    <w:rsid w:val="0F86443B"/>
    <w:rsid w:val="0F9A502D"/>
    <w:rsid w:val="0FA6852B"/>
    <w:rsid w:val="0FB16CB3"/>
    <w:rsid w:val="0FB610AA"/>
    <w:rsid w:val="0FBEB2CD"/>
    <w:rsid w:val="0FC11D29"/>
    <w:rsid w:val="0FD8F2B6"/>
    <w:rsid w:val="1003EA40"/>
    <w:rsid w:val="101C4B3A"/>
    <w:rsid w:val="10237302"/>
    <w:rsid w:val="10306121"/>
    <w:rsid w:val="103F0630"/>
    <w:rsid w:val="10403689"/>
    <w:rsid w:val="1040AE1F"/>
    <w:rsid w:val="1042BB42"/>
    <w:rsid w:val="104523E4"/>
    <w:rsid w:val="1056DA0A"/>
    <w:rsid w:val="105BB187"/>
    <w:rsid w:val="10678B43"/>
    <w:rsid w:val="106C0CD8"/>
    <w:rsid w:val="10768C56"/>
    <w:rsid w:val="107CBEA4"/>
    <w:rsid w:val="10818D80"/>
    <w:rsid w:val="10855635"/>
    <w:rsid w:val="10876971"/>
    <w:rsid w:val="108EA60A"/>
    <w:rsid w:val="10923A50"/>
    <w:rsid w:val="1097F971"/>
    <w:rsid w:val="10B13DA1"/>
    <w:rsid w:val="10B3BDFF"/>
    <w:rsid w:val="10B4CE51"/>
    <w:rsid w:val="10BBAFC5"/>
    <w:rsid w:val="10BEBF09"/>
    <w:rsid w:val="10C09953"/>
    <w:rsid w:val="10C5A8A8"/>
    <w:rsid w:val="10C903E3"/>
    <w:rsid w:val="10DA18C9"/>
    <w:rsid w:val="10E52F8D"/>
    <w:rsid w:val="10E75A41"/>
    <w:rsid w:val="10ED353B"/>
    <w:rsid w:val="111E5CE4"/>
    <w:rsid w:val="112D34AE"/>
    <w:rsid w:val="113BEBF1"/>
    <w:rsid w:val="114629F7"/>
    <w:rsid w:val="114A1BF1"/>
    <w:rsid w:val="115687CD"/>
    <w:rsid w:val="1156DA95"/>
    <w:rsid w:val="115DF8B0"/>
    <w:rsid w:val="115E1662"/>
    <w:rsid w:val="11641CCC"/>
    <w:rsid w:val="1170FF7C"/>
    <w:rsid w:val="1173D24C"/>
    <w:rsid w:val="117F34BA"/>
    <w:rsid w:val="11833BA2"/>
    <w:rsid w:val="118ACF52"/>
    <w:rsid w:val="118D590F"/>
    <w:rsid w:val="1198DA6A"/>
    <w:rsid w:val="119AC277"/>
    <w:rsid w:val="119E1BEB"/>
    <w:rsid w:val="11A9B45E"/>
    <w:rsid w:val="11B84ABF"/>
    <w:rsid w:val="11BF3023"/>
    <w:rsid w:val="11CB6E3D"/>
    <w:rsid w:val="11D8B9CE"/>
    <w:rsid w:val="11D9322E"/>
    <w:rsid w:val="11DFA6C8"/>
    <w:rsid w:val="11E45713"/>
    <w:rsid w:val="11EB4D31"/>
    <w:rsid w:val="11EBA7DF"/>
    <w:rsid w:val="121087BC"/>
    <w:rsid w:val="121C52C2"/>
    <w:rsid w:val="12269765"/>
    <w:rsid w:val="1229F0F5"/>
    <w:rsid w:val="1263F0A1"/>
    <w:rsid w:val="1265B047"/>
    <w:rsid w:val="1268EAA8"/>
    <w:rsid w:val="126A2133"/>
    <w:rsid w:val="12711EC6"/>
    <w:rsid w:val="127CB5FD"/>
    <w:rsid w:val="127FB491"/>
    <w:rsid w:val="12970F66"/>
    <w:rsid w:val="12A4D3DA"/>
    <w:rsid w:val="12BBF853"/>
    <w:rsid w:val="12CDE243"/>
    <w:rsid w:val="12CE9A7E"/>
    <w:rsid w:val="12D73FE9"/>
    <w:rsid w:val="12E4CA2F"/>
    <w:rsid w:val="12ED8753"/>
    <w:rsid w:val="12F07B6E"/>
    <w:rsid w:val="130D3F12"/>
    <w:rsid w:val="1310A61C"/>
    <w:rsid w:val="13161B19"/>
    <w:rsid w:val="13174C80"/>
    <w:rsid w:val="13423CCE"/>
    <w:rsid w:val="134458E2"/>
    <w:rsid w:val="134E5CD7"/>
    <w:rsid w:val="13508F82"/>
    <w:rsid w:val="1358FFC1"/>
    <w:rsid w:val="13748A2F"/>
    <w:rsid w:val="137BF3C6"/>
    <w:rsid w:val="137F11A6"/>
    <w:rsid w:val="1381AE96"/>
    <w:rsid w:val="13910243"/>
    <w:rsid w:val="13986C36"/>
    <w:rsid w:val="139A4D3B"/>
    <w:rsid w:val="139CA51D"/>
    <w:rsid w:val="13B12798"/>
    <w:rsid w:val="13C09980"/>
    <w:rsid w:val="13D087AA"/>
    <w:rsid w:val="13DA8119"/>
    <w:rsid w:val="13DE6525"/>
    <w:rsid w:val="13DF715B"/>
    <w:rsid w:val="13E02704"/>
    <w:rsid w:val="13EDD70C"/>
    <w:rsid w:val="14112A1D"/>
    <w:rsid w:val="1417C6C6"/>
    <w:rsid w:val="142AA30C"/>
    <w:rsid w:val="1433022F"/>
    <w:rsid w:val="143BF40E"/>
    <w:rsid w:val="143C2400"/>
    <w:rsid w:val="143CBF0C"/>
    <w:rsid w:val="14462649"/>
    <w:rsid w:val="145DE8F8"/>
    <w:rsid w:val="145E747E"/>
    <w:rsid w:val="1469B0CE"/>
    <w:rsid w:val="146F7BAF"/>
    <w:rsid w:val="14716A01"/>
    <w:rsid w:val="148E560E"/>
    <w:rsid w:val="149012C8"/>
    <w:rsid w:val="14A42264"/>
    <w:rsid w:val="14A7B927"/>
    <w:rsid w:val="14AA072C"/>
    <w:rsid w:val="14D54FE0"/>
    <w:rsid w:val="14D5BCAD"/>
    <w:rsid w:val="14E6CCD2"/>
    <w:rsid w:val="14EE783D"/>
    <w:rsid w:val="150BD61A"/>
    <w:rsid w:val="15109905"/>
    <w:rsid w:val="15243313"/>
    <w:rsid w:val="1536BD53"/>
    <w:rsid w:val="153E0112"/>
    <w:rsid w:val="15468A68"/>
    <w:rsid w:val="154DAA83"/>
    <w:rsid w:val="1551878F"/>
    <w:rsid w:val="1552C4DD"/>
    <w:rsid w:val="15707478"/>
    <w:rsid w:val="1575DF16"/>
    <w:rsid w:val="157D5D28"/>
    <w:rsid w:val="157DD8FB"/>
    <w:rsid w:val="158246F1"/>
    <w:rsid w:val="15994A2E"/>
    <w:rsid w:val="159B9163"/>
    <w:rsid w:val="15A64CCC"/>
    <w:rsid w:val="15B2B321"/>
    <w:rsid w:val="15B46754"/>
    <w:rsid w:val="15B4E150"/>
    <w:rsid w:val="15E0DDBC"/>
    <w:rsid w:val="15ED2AD2"/>
    <w:rsid w:val="15F58507"/>
    <w:rsid w:val="160C2ABF"/>
    <w:rsid w:val="16172039"/>
    <w:rsid w:val="16236422"/>
    <w:rsid w:val="16256C3B"/>
    <w:rsid w:val="1634C384"/>
    <w:rsid w:val="163C2AA1"/>
    <w:rsid w:val="165082D8"/>
    <w:rsid w:val="1661AA41"/>
    <w:rsid w:val="167C15DB"/>
    <w:rsid w:val="16871FEB"/>
    <w:rsid w:val="168C312C"/>
    <w:rsid w:val="169BBF89"/>
    <w:rsid w:val="169C76BF"/>
    <w:rsid w:val="16B0295E"/>
    <w:rsid w:val="16C31CEC"/>
    <w:rsid w:val="16E25C77"/>
    <w:rsid w:val="16E8E471"/>
    <w:rsid w:val="170AB769"/>
    <w:rsid w:val="17102485"/>
    <w:rsid w:val="17190469"/>
    <w:rsid w:val="171FD9E1"/>
    <w:rsid w:val="172292CE"/>
    <w:rsid w:val="17368027"/>
    <w:rsid w:val="17371FEE"/>
    <w:rsid w:val="17609365"/>
    <w:rsid w:val="176B6ABE"/>
    <w:rsid w:val="1779DC36"/>
    <w:rsid w:val="178BF64C"/>
    <w:rsid w:val="178E829A"/>
    <w:rsid w:val="17B16C29"/>
    <w:rsid w:val="17B4BF6D"/>
    <w:rsid w:val="17CC5709"/>
    <w:rsid w:val="17D5D20E"/>
    <w:rsid w:val="17D9E22D"/>
    <w:rsid w:val="17E55E46"/>
    <w:rsid w:val="180007CC"/>
    <w:rsid w:val="181764B4"/>
    <w:rsid w:val="1834CD6C"/>
    <w:rsid w:val="183FC892"/>
    <w:rsid w:val="184C8575"/>
    <w:rsid w:val="184F8893"/>
    <w:rsid w:val="185039B2"/>
    <w:rsid w:val="18538E31"/>
    <w:rsid w:val="1860D5F4"/>
    <w:rsid w:val="18619217"/>
    <w:rsid w:val="18728BAD"/>
    <w:rsid w:val="1879D560"/>
    <w:rsid w:val="187B6E4F"/>
    <w:rsid w:val="187C031E"/>
    <w:rsid w:val="187E955D"/>
    <w:rsid w:val="1885306A"/>
    <w:rsid w:val="188A9D55"/>
    <w:rsid w:val="188B73AF"/>
    <w:rsid w:val="189D946A"/>
    <w:rsid w:val="18A0FCD0"/>
    <w:rsid w:val="18A43006"/>
    <w:rsid w:val="18B252AF"/>
    <w:rsid w:val="18B6A8BB"/>
    <w:rsid w:val="18BA8361"/>
    <w:rsid w:val="18E03943"/>
    <w:rsid w:val="18E1A866"/>
    <w:rsid w:val="18ECA4B5"/>
    <w:rsid w:val="18F0F888"/>
    <w:rsid w:val="18F29257"/>
    <w:rsid w:val="18FA7747"/>
    <w:rsid w:val="1919DBF2"/>
    <w:rsid w:val="19289AAC"/>
    <w:rsid w:val="193CE400"/>
    <w:rsid w:val="1945CD6E"/>
    <w:rsid w:val="195100F7"/>
    <w:rsid w:val="195187F8"/>
    <w:rsid w:val="1962DC7C"/>
    <w:rsid w:val="196593B3"/>
    <w:rsid w:val="19754B8F"/>
    <w:rsid w:val="19948E3D"/>
    <w:rsid w:val="1996154D"/>
    <w:rsid w:val="19961F58"/>
    <w:rsid w:val="199F2D74"/>
    <w:rsid w:val="19A39A18"/>
    <w:rsid w:val="19C5B978"/>
    <w:rsid w:val="19CA25E7"/>
    <w:rsid w:val="19DA0CF2"/>
    <w:rsid w:val="19DBE4AA"/>
    <w:rsid w:val="19E03B3B"/>
    <w:rsid w:val="19F2AA85"/>
    <w:rsid w:val="19FF9B35"/>
    <w:rsid w:val="1A0A7C9F"/>
    <w:rsid w:val="1A242DE5"/>
    <w:rsid w:val="1A27B931"/>
    <w:rsid w:val="1A28135B"/>
    <w:rsid w:val="1A2B0CC6"/>
    <w:rsid w:val="1A2F50DE"/>
    <w:rsid w:val="1A3028C3"/>
    <w:rsid w:val="1A30751D"/>
    <w:rsid w:val="1A33FB55"/>
    <w:rsid w:val="1A355C9C"/>
    <w:rsid w:val="1A3BF644"/>
    <w:rsid w:val="1A444B92"/>
    <w:rsid w:val="1A45A48D"/>
    <w:rsid w:val="1A46CDD6"/>
    <w:rsid w:val="1A5DA3FE"/>
    <w:rsid w:val="1A677490"/>
    <w:rsid w:val="1A76BE07"/>
    <w:rsid w:val="1A87D9F6"/>
    <w:rsid w:val="1A8C7F09"/>
    <w:rsid w:val="1A9EAC35"/>
    <w:rsid w:val="1AAC0867"/>
    <w:rsid w:val="1AB4EF00"/>
    <w:rsid w:val="1AB5AC53"/>
    <w:rsid w:val="1ABE20A6"/>
    <w:rsid w:val="1ACDCB78"/>
    <w:rsid w:val="1ACF6EDA"/>
    <w:rsid w:val="1AD4D434"/>
    <w:rsid w:val="1AED17A5"/>
    <w:rsid w:val="1B101F84"/>
    <w:rsid w:val="1B175C01"/>
    <w:rsid w:val="1B1B4985"/>
    <w:rsid w:val="1B2CD8AD"/>
    <w:rsid w:val="1B343799"/>
    <w:rsid w:val="1B388BF7"/>
    <w:rsid w:val="1B408645"/>
    <w:rsid w:val="1B4BA70C"/>
    <w:rsid w:val="1B4FFBDB"/>
    <w:rsid w:val="1B757FB0"/>
    <w:rsid w:val="1B87DA74"/>
    <w:rsid w:val="1B8D0C8A"/>
    <w:rsid w:val="1B8E419F"/>
    <w:rsid w:val="1BB27A01"/>
    <w:rsid w:val="1BF02290"/>
    <w:rsid w:val="1BF162BF"/>
    <w:rsid w:val="1BF18BD2"/>
    <w:rsid w:val="1BF4D6B7"/>
    <w:rsid w:val="1BFB996A"/>
    <w:rsid w:val="1BFC4A7E"/>
    <w:rsid w:val="1BFEED23"/>
    <w:rsid w:val="1C140B35"/>
    <w:rsid w:val="1C1467B8"/>
    <w:rsid w:val="1C15442C"/>
    <w:rsid w:val="1C20BDD2"/>
    <w:rsid w:val="1C312445"/>
    <w:rsid w:val="1C3282E9"/>
    <w:rsid w:val="1C45A09E"/>
    <w:rsid w:val="1C552F8F"/>
    <w:rsid w:val="1C62A4E2"/>
    <w:rsid w:val="1C6B3F3B"/>
    <w:rsid w:val="1C724F2E"/>
    <w:rsid w:val="1C7841E9"/>
    <w:rsid w:val="1C8CD9D7"/>
    <w:rsid w:val="1C8FECEE"/>
    <w:rsid w:val="1C9D03AF"/>
    <w:rsid w:val="1CAD7968"/>
    <w:rsid w:val="1CB956D1"/>
    <w:rsid w:val="1CBAE9F3"/>
    <w:rsid w:val="1CCE8B59"/>
    <w:rsid w:val="1CE7776D"/>
    <w:rsid w:val="1CF1EB73"/>
    <w:rsid w:val="1CF50149"/>
    <w:rsid w:val="1CF9AE83"/>
    <w:rsid w:val="1CFA9A5C"/>
    <w:rsid w:val="1D0B78C1"/>
    <w:rsid w:val="1D192858"/>
    <w:rsid w:val="1D1F0F53"/>
    <w:rsid w:val="1D2A0F44"/>
    <w:rsid w:val="1D2BB7CC"/>
    <w:rsid w:val="1D302819"/>
    <w:rsid w:val="1D337F04"/>
    <w:rsid w:val="1D40C7CB"/>
    <w:rsid w:val="1D413B80"/>
    <w:rsid w:val="1D459A8E"/>
    <w:rsid w:val="1D5366C7"/>
    <w:rsid w:val="1D5DFAEC"/>
    <w:rsid w:val="1D5E549A"/>
    <w:rsid w:val="1D691EF4"/>
    <w:rsid w:val="1D76B047"/>
    <w:rsid w:val="1D923A2F"/>
    <w:rsid w:val="1D92D983"/>
    <w:rsid w:val="1DA22FFB"/>
    <w:rsid w:val="1DB4C199"/>
    <w:rsid w:val="1DCEC168"/>
    <w:rsid w:val="1DE7B0BD"/>
    <w:rsid w:val="1DED4A7E"/>
    <w:rsid w:val="1DFABBA7"/>
    <w:rsid w:val="1DFBF29B"/>
    <w:rsid w:val="1E07D824"/>
    <w:rsid w:val="1E0C6221"/>
    <w:rsid w:val="1E0D3988"/>
    <w:rsid w:val="1E1FE6B1"/>
    <w:rsid w:val="1E31E40D"/>
    <w:rsid w:val="1E32AF26"/>
    <w:rsid w:val="1E34DDBD"/>
    <w:rsid w:val="1E4C9D87"/>
    <w:rsid w:val="1E52C70D"/>
    <w:rsid w:val="1E5D9AD1"/>
    <w:rsid w:val="1E6E16CC"/>
    <w:rsid w:val="1E834B0E"/>
    <w:rsid w:val="1E8E783A"/>
    <w:rsid w:val="1E8F726F"/>
    <w:rsid w:val="1E901F69"/>
    <w:rsid w:val="1E928A14"/>
    <w:rsid w:val="1EA554C6"/>
    <w:rsid w:val="1EBC8F42"/>
    <w:rsid w:val="1ECCA74C"/>
    <w:rsid w:val="1EE0F863"/>
    <w:rsid w:val="1EE213FB"/>
    <w:rsid w:val="1EE999A4"/>
    <w:rsid w:val="1EEF70A3"/>
    <w:rsid w:val="1EFB832F"/>
    <w:rsid w:val="1F02A997"/>
    <w:rsid w:val="1F12D02D"/>
    <w:rsid w:val="1F2CAA4A"/>
    <w:rsid w:val="1F465A99"/>
    <w:rsid w:val="1F48184E"/>
    <w:rsid w:val="1F774A45"/>
    <w:rsid w:val="1F7D3424"/>
    <w:rsid w:val="1F8A6196"/>
    <w:rsid w:val="1F9A20B8"/>
    <w:rsid w:val="1FB0B5FD"/>
    <w:rsid w:val="1FC25B58"/>
    <w:rsid w:val="1FC71EE1"/>
    <w:rsid w:val="1FCCB4EC"/>
    <w:rsid w:val="1FCD0444"/>
    <w:rsid w:val="1FCE5D59"/>
    <w:rsid w:val="1FCE9ADE"/>
    <w:rsid w:val="1FCF1340"/>
    <w:rsid w:val="1FD4A471"/>
    <w:rsid w:val="1FD76F75"/>
    <w:rsid w:val="1FD828BF"/>
    <w:rsid w:val="1FDF5BEF"/>
    <w:rsid w:val="1FE5280E"/>
    <w:rsid w:val="1FE6B0F3"/>
    <w:rsid w:val="1FEB96EB"/>
    <w:rsid w:val="1FF1F154"/>
    <w:rsid w:val="20069CA4"/>
    <w:rsid w:val="200A0BC7"/>
    <w:rsid w:val="2016E0AD"/>
    <w:rsid w:val="2038DD2D"/>
    <w:rsid w:val="20547249"/>
    <w:rsid w:val="20611A7A"/>
    <w:rsid w:val="20744825"/>
    <w:rsid w:val="2079B780"/>
    <w:rsid w:val="20857AE9"/>
    <w:rsid w:val="20895CE6"/>
    <w:rsid w:val="208DF2EB"/>
    <w:rsid w:val="2095898A"/>
    <w:rsid w:val="209DE65A"/>
    <w:rsid w:val="209ED1F7"/>
    <w:rsid w:val="20A347F2"/>
    <w:rsid w:val="20A4EF16"/>
    <w:rsid w:val="20A546FD"/>
    <w:rsid w:val="20AC1306"/>
    <w:rsid w:val="20BA0AFA"/>
    <w:rsid w:val="20CA38B6"/>
    <w:rsid w:val="20D952EF"/>
    <w:rsid w:val="20E5712C"/>
    <w:rsid w:val="2103F853"/>
    <w:rsid w:val="210C014F"/>
    <w:rsid w:val="21169BDB"/>
    <w:rsid w:val="21171CC3"/>
    <w:rsid w:val="211F08B9"/>
    <w:rsid w:val="2122187C"/>
    <w:rsid w:val="213564E0"/>
    <w:rsid w:val="214DA720"/>
    <w:rsid w:val="214E5B79"/>
    <w:rsid w:val="215839B3"/>
    <w:rsid w:val="216B6C37"/>
    <w:rsid w:val="21765581"/>
    <w:rsid w:val="219080E8"/>
    <w:rsid w:val="2193EA21"/>
    <w:rsid w:val="219B648D"/>
    <w:rsid w:val="21BF90E1"/>
    <w:rsid w:val="21D61CC2"/>
    <w:rsid w:val="21DBD15F"/>
    <w:rsid w:val="21E9CA06"/>
    <w:rsid w:val="22033F72"/>
    <w:rsid w:val="222D82DA"/>
    <w:rsid w:val="224CEC0B"/>
    <w:rsid w:val="225877FB"/>
    <w:rsid w:val="226B1B7E"/>
    <w:rsid w:val="2274269A"/>
    <w:rsid w:val="227C2575"/>
    <w:rsid w:val="228916CD"/>
    <w:rsid w:val="229A07B5"/>
    <w:rsid w:val="22AE2F5F"/>
    <w:rsid w:val="22B4703F"/>
    <w:rsid w:val="22E21B7C"/>
    <w:rsid w:val="22E58399"/>
    <w:rsid w:val="230C745E"/>
    <w:rsid w:val="2316E69E"/>
    <w:rsid w:val="231A55BC"/>
    <w:rsid w:val="2329311E"/>
    <w:rsid w:val="232A3AF0"/>
    <w:rsid w:val="2334843D"/>
    <w:rsid w:val="23382414"/>
    <w:rsid w:val="234A8D98"/>
    <w:rsid w:val="235049EC"/>
    <w:rsid w:val="2354B0C2"/>
    <w:rsid w:val="23590BE5"/>
    <w:rsid w:val="2363AFC7"/>
    <w:rsid w:val="23640CDF"/>
    <w:rsid w:val="236FD009"/>
    <w:rsid w:val="237B270C"/>
    <w:rsid w:val="237B90DF"/>
    <w:rsid w:val="237E072F"/>
    <w:rsid w:val="2384CE48"/>
    <w:rsid w:val="238EB52A"/>
    <w:rsid w:val="23900424"/>
    <w:rsid w:val="2395B2DD"/>
    <w:rsid w:val="239729EE"/>
    <w:rsid w:val="23A4E8CA"/>
    <w:rsid w:val="23BF8683"/>
    <w:rsid w:val="23C83846"/>
    <w:rsid w:val="23D84E19"/>
    <w:rsid w:val="23DEDA19"/>
    <w:rsid w:val="23E11290"/>
    <w:rsid w:val="2404EC5D"/>
    <w:rsid w:val="24064880"/>
    <w:rsid w:val="240A8063"/>
    <w:rsid w:val="240BB6EE"/>
    <w:rsid w:val="241DA04D"/>
    <w:rsid w:val="2420B418"/>
    <w:rsid w:val="242C1373"/>
    <w:rsid w:val="243429C0"/>
    <w:rsid w:val="243BE6A4"/>
    <w:rsid w:val="24526E23"/>
    <w:rsid w:val="24528E8D"/>
    <w:rsid w:val="2463D9E0"/>
    <w:rsid w:val="2463E04E"/>
    <w:rsid w:val="246B95F5"/>
    <w:rsid w:val="24713397"/>
    <w:rsid w:val="247A2B1A"/>
    <w:rsid w:val="247A8A1E"/>
    <w:rsid w:val="2481B3B3"/>
    <w:rsid w:val="248CAF83"/>
    <w:rsid w:val="24A62E2E"/>
    <w:rsid w:val="24AADBF8"/>
    <w:rsid w:val="24B0CDA1"/>
    <w:rsid w:val="24C355CF"/>
    <w:rsid w:val="24CF9BB7"/>
    <w:rsid w:val="24E88856"/>
    <w:rsid w:val="24FC2D34"/>
    <w:rsid w:val="250AC369"/>
    <w:rsid w:val="251F4EC6"/>
    <w:rsid w:val="252BCDBC"/>
    <w:rsid w:val="252CEDE3"/>
    <w:rsid w:val="2540B92B"/>
    <w:rsid w:val="254495B0"/>
    <w:rsid w:val="25513377"/>
    <w:rsid w:val="25539F2D"/>
    <w:rsid w:val="256564A8"/>
    <w:rsid w:val="256D95C0"/>
    <w:rsid w:val="2573599A"/>
    <w:rsid w:val="25ACCF0D"/>
    <w:rsid w:val="25B08393"/>
    <w:rsid w:val="25B701D2"/>
    <w:rsid w:val="25BF0CC6"/>
    <w:rsid w:val="25C9D981"/>
    <w:rsid w:val="25D9AF66"/>
    <w:rsid w:val="25E51D75"/>
    <w:rsid w:val="25E66836"/>
    <w:rsid w:val="25E7F3EC"/>
    <w:rsid w:val="25ECB037"/>
    <w:rsid w:val="25F22857"/>
    <w:rsid w:val="26052263"/>
    <w:rsid w:val="26120CE7"/>
    <w:rsid w:val="26246A8A"/>
    <w:rsid w:val="265043EE"/>
    <w:rsid w:val="265729FD"/>
    <w:rsid w:val="266132D8"/>
    <w:rsid w:val="2662835F"/>
    <w:rsid w:val="2676997F"/>
    <w:rsid w:val="2679C15F"/>
    <w:rsid w:val="268B812D"/>
    <w:rsid w:val="268F8448"/>
    <w:rsid w:val="268FAE62"/>
    <w:rsid w:val="2690BB4B"/>
    <w:rsid w:val="26963147"/>
    <w:rsid w:val="26A3E254"/>
    <w:rsid w:val="26B2D261"/>
    <w:rsid w:val="26B95E01"/>
    <w:rsid w:val="26BBB731"/>
    <w:rsid w:val="26C49077"/>
    <w:rsid w:val="26C9AC15"/>
    <w:rsid w:val="26E8F805"/>
    <w:rsid w:val="26EE1E48"/>
    <w:rsid w:val="26F26198"/>
    <w:rsid w:val="26FF3CFF"/>
    <w:rsid w:val="2704A5CB"/>
    <w:rsid w:val="272A95C9"/>
    <w:rsid w:val="272D15D2"/>
    <w:rsid w:val="272FE9A6"/>
    <w:rsid w:val="273BD051"/>
    <w:rsid w:val="273C18B2"/>
    <w:rsid w:val="276D78D8"/>
    <w:rsid w:val="27777F15"/>
    <w:rsid w:val="2787E406"/>
    <w:rsid w:val="279B1A66"/>
    <w:rsid w:val="27A537A4"/>
    <w:rsid w:val="27A9A34E"/>
    <w:rsid w:val="27B1BF99"/>
    <w:rsid w:val="27CAA267"/>
    <w:rsid w:val="27CF69DF"/>
    <w:rsid w:val="27DF9FCC"/>
    <w:rsid w:val="27E1518D"/>
    <w:rsid w:val="27E69A94"/>
    <w:rsid w:val="27EDD217"/>
    <w:rsid w:val="27FB8108"/>
    <w:rsid w:val="28282024"/>
    <w:rsid w:val="28284494"/>
    <w:rsid w:val="282D0DE2"/>
    <w:rsid w:val="28354E49"/>
    <w:rsid w:val="2851A757"/>
    <w:rsid w:val="2858C111"/>
    <w:rsid w:val="2860A8B3"/>
    <w:rsid w:val="286D3B83"/>
    <w:rsid w:val="2870223A"/>
    <w:rsid w:val="288E4411"/>
    <w:rsid w:val="288F59E7"/>
    <w:rsid w:val="2891B0BB"/>
    <w:rsid w:val="28B3F367"/>
    <w:rsid w:val="28BD9F2E"/>
    <w:rsid w:val="28C4CA68"/>
    <w:rsid w:val="28C947B8"/>
    <w:rsid w:val="28CD70C8"/>
    <w:rsid w:val="28DB5291"/>
    <w:rsid w:val="28E8D79D"/>
    <w:rsid w:val="28EBDF41"/>
    <w:rsid w:val="28F199A8"/>
    <w:rsid w:val="28F31CAB"/>
    <w:rsid w:val="28F7FEBF"/>
    <w:rsid w:val="28FD3013"/>
    <w:rsid w:val="29165870"/>
    <w:rsid w:val="292AEB96"/>
    <w:rsid w:val="2938FAEA"/>
    <w:rsid w:val="2950A887"/>
    <w:rsid w:val="2957B951"/>
    <w:rsid w:val="295886A1"/>
    <w:rsid w:val="296ABB7B"/>
    <w:rsid w:val="296D18C4"/>
    <w:rsid w:val="297C961D"/>
    <w:rsid w:val="29812727"/>
    <w:rsid w:val="29843EC4"/>
    <w:rsid w:val="2984A90F"/>
    <w:rsid w:val="2989136B"/>
    <w:rsid w:val="298BBD19"/>
    <w:rsid w:val="298FB3BF"/>
    <w:rsid w:val="29A43D14"/>
    <w:rsid w:val="29A44F95"/>
    <w:rsid w:val="29CF3E17"/>
    <w:rsid w:val="29D00620"/>
    <w:rsid w:val="29F4B5C9"/>
    <w:rsid w:val="29FAD93B"/>
    <w:rsid w:val="2A0B7C18"/>
    <w:rsid w:val="2A0BD684"/>
    <w:rsid w:val="2A198957"/>
    <w:rsid w:val="2A2AC1CD"/>
    <w:rsid w:val="2A384CBB"/>
    <w:rsid w:val="2A446B7A"/>
    <w:rsid w:val="2A4A1771"/>
    <w:rsid w:val="2A526C84"/>
    <w:rsid w:val="2A5CFB83"/>
    <w:rsid w:val="2A7297EC"/>
    <w:rsid w:val="2A72A696"/>
    <w:rsid w:val="2A83C9ED"/>
    <w:rsid w:val="2A86045E"/>
    <w:rsid w:val="2A8FE716"/>
    <w:rsid w:val="2AB4DD85"/>
    <w:rsid w:val="2ACA2CD6"/>
    <w:rsid w:val="2AD30050"/>
    <w:rsid w:val="2B079A72"/>
    <w:rsid w:val="2B0BC9C6"/>
    <w:rsid w:val="2B1A2E27"/>
    <w:rsid w:val="2B3C7720"/>
    <w:rsid w:val="2B410413"/>
    <w:rsid w:val="2B4A7DC2"/>
    <w:rsid w:val="2B5624C8"/>
    <w:rsid w:val="2B602C3B"/>
    <w:rsid w:val="2B7CE6E0"/>
    <w:rsid w:val="2B81AB5A"/>
    <w:rsid w:val="2B8FF1AC"/>
    <w:rsid w:val="2B930213"/>
    <w:rsid w:val="2BA212FB"/>
    <w:rsid w:val="2BA2E976"/>
    <w:rsid w:val="2BA48970"/>
    <w:rsid w:val="2BA89801"/>
    <w:rsid w:val="2BA91CCF"/>
    <w:rsid w:val="2BBC9838"/>
    <w:rsid w:val="2BC25CA2"/>
    <w:rsid w:val="2BC2908C"/>
    <w:rsid w:val="2BCA32A5"/>
    <w:rsid w:val="2BCD8B5F"/>
    <w:rsid w:val="2BCF3658"/>
    <w:rsid w:val="2BD3DCFE"/>
    <w:rsid w:val="2BD65EF6"/>
    <w:rsid w:val="2BE57C4D"/>
    <w:rsid w:val="2BEA0BDA"/>
    <w:rsid w:val="2BEE7B3B"/>
    <w:rsid w:val="2BF244CF"/>
    <w:rsid w:val="2C059EC7"/>
    <w:rsid w:val="2C093F93"/>
    <w:rsid w:val="2C0F89D5"/>
    <w:rsid w:val="2C1191CD"/>
    <w:rsid w:val="2C1CFD1A"/>
    <w:rsid w:val="2C408161"/>
    <w:rsid w:val="2C46F7D8"/>
    <w:rsid w:val="2C4CAB3E"/>
    <w:rsid w:val="2C4D98A8"/>
    <w:rsid w:val="2C4ECC20"/>
    <w:rsid w:val="2C563966"/>
    <w:rsid w:val="2C65FD37"/>
    <w:rsid w:val="2C73BABF"/>
    <w:rsid w:val="2C807E07"/>
    <w:rsid w:val="2C8D480B"/>
    <w:rsid w:val="2C92961E"/>
    <w:rsid w:val="2CAD2B16"/>
    <w:rsid w:val="2CB0BED7"/>
    <w:rsid w:val="2CC82E3A"/>
    <w:rsid w:val="2CC97D75"/>
    <w:rsid w:val="2CD15A67"/>
    <w:rsid w:val="2D002743"/>
    <w:rsid w:val="2D0A32D3"/>
    <w:rsid w:val="2D1506E7"/>
    <w:rsid w:val="2D289F85"/>
    <w:rsid w:val="2D2D6F09"/>
    <w:rsid w:val="2D2E42EC"/>
    <w:rsid w:val="2D341B5D"/>
    <w:rsid w:val="2D3CFFF5"/>
    <w:rsid w:val="2D5D86B0"/>
    <w:rsid w:val="2D654F2F"/>
    <w:rsid w:val="2D67852C"/>
    <w:rsid w:val="2D908C36"/>
    <w:rsid w:val="2D9609A3"/>
    <w:rsid w:val="2D987A99"/>
    <w:rsid w:val="2DA09F6E"/>
    <w:rsid w:val="2DA63882"/>
    <w:rsid w:val="2DAEE037"/>
    <w:rsid w:val="2DBCCBA4"/>
    <w:rsid w:val="2DC0DD69"/>
    <w:rsid w:val="2DC3A150"/>
    <w:rsid w:val="2DCAA2C2"/>
    <w:rsid w:val="2DD09767"/>
    <w:rsid w:val="2DDAF938"/>
    <w:rsid w:val="2DDF4BD8"/>
    <w:rsid w:val="2E020F1E"/>
    <w:rsid w:val="2E0DFE30"/>
    <w:rsid w:val="2E1E05E5"/>
    <w:rsid w:val="2E24096E"/>
    <w:rsid w:val="2E3F8E03"/>
    <w:rsid w:val="2E41F5A9"/>
    <w:rsid w:val="2E5654F2"/>
    <w:rsid w:val="2E5FD817"/>
    <w:rsid w:val="2E65BA07"/>
    <w:rsid w:val="2E66DEC3"/>
    <w:rsid w:val="2E7D9602"/>
    <w:rsid w:val="2E8AF12D"/>
    <w:rsid w:val="2E9380EB"/>
    <w:rsid w:val="2E9F3430"/>
    <w:rsid w:val="2EB69C1C"/>
    <w:rsid w:val="2EB9578F"/>
    <w:rsid w:val="2EC46FE6"/>
    <w:rsid w:val="2EC6AB31"/>
    <w:rsid w:val="2EC82292"/>
    <w:rsid w:val="2ECE4F8A"/>
    <w:rsid w:val="2ECFB59B"/>
    <w:rsid w:val="2ED1A2F1"/>
    <w:rsid w:val="2ED74F4C"/>
    <w:rsid w:val="2EE6A582"/>
    <w:rsid w:val="2EE8C773"/>
    <w:rsid w:val="2EFC2C24"/>
    <w:rsid w:val="2F185A7D"/>
    <w:rsid w:val="2F1B0844"/>
    <w:rsid w:val="2F1F2976"/>
    <w:rsid w:val="2F24E1A9"/>
    <w:rsid w:val="2F2C54A8"/>
    <w:rsid w:val="2F2C594A"/>
    <w:rsid w:val="2F3191EC"/>
    <w:rsid w:val="2F31ED89"/>
    <w:rsid w:val="2F443C8B"/>
    <w:rsid w:val="2F4BDE6E"/>
    <w:rsid w:val="2F5066A9"/>
    <w:rsid w:val="2F5BD36B"/>
    <w:rsid w:val="2F5F12CA"/>
    <w:rsid w:val="2F6007B0"/>
    <w:rsid w:val="2F6AC86D"/>
    <w:rsid w:val="2F726AFC"/>
    <w:rsid w:val="2F76D868"/>
    <w:rsid w:val="2F7E63D7"/>
    <w:rsid w:val="2F84EFEB"/>
    <w:rsid w:val="2F93E37F"/>
    <w:rsid w:val="2FA6F389"/>
    <w:rsid w:val="2FA81A3A"/>
    <w:rsid w:val="2FA918CB"/>
    <w:rsid w:val="2FAE9198"/>
    <w:rsid w:val="2FB6A0C1"/>
    <w:rsid w:val="2FBEEBED"/>
    <w:rsid w:val="2FD097A2"/>
    <w:rsid w:val="2FD83763"/>
    <w:rsid w:val="2FE3844C"/>
    <w:rsid w:val="2FFBE196"/>
    <w:rsid w:val="2FFFF02F"/>
    <w:rsid w:val="30202D6C"/>
    <w:rsid w:val="3023F88C"/>
    <w:rsid w:val="302FEBE1"/>
    <w:rsid w:val="3030D7C5"/>
    <w:rsid w:val="305124C2"/>
    <w:rsid w:val="30602ABB"/>
    <w:rsid w:val="308053B8"/>
    <w:rsid w:val="30840296"/>
    <w:rsid w:val="30901169"/>
    <w:rsid w:val="30A37F9F"/>
    <w:rsid w:val="30AF7B26"/>
    <w:rsid w:val="30B42ADE"/>
    <w:rsid w:val="30B70BE0"/>
    <w:rsid w:val="30C739DF"/>
    <w:rsid w:val="30CD533B"/>
    <w:rsid w:val="30CE27A5"/>
    <w:rsid w:val="30D43B82"/>
    <w:rsid w:val="30E4B650"/>
    <w:rsid w:val="30EF0FCC"/>
    <w:rsid w:val="31147FA5"/>
    <w:rsid w:val="3121DDE0"/>
    <w:rsid w:val="3129D961"/>
    <w:rsid w:val="3142808B"/>
    <w:rsid w:val="31431E97"/>
    <w:rsid w:val="3145D073"/>
    <w:rsid w:val="3153D80B"/>
    <w:rsid w:val="3162B43A"/>
    <w:rsid w:val="316ACBA5"/>
    <w:rsid w:val="3171F42F"/>
    <w:rsid w:val="31817301"/>
    <w:rsid w:val="31A45234"/>
    <w:rsid w:val="31A83F08"/>
    <w:rsid w:val="31ABDB85"/>
    <w:rsid w:val="31BEA6F3"/>
    <w:rsid w:val="31C66D72"/>
    <w:rsid w:val="31C7364E"/>
    <w:rsid w:val="31CD04B5"/>
    <w:rsid w:val="31E75F02"/>
    <w:rsid w:val="31E7AD7E"/>
    <w:rsid w:val="31F16315"/>
    <w:rsid w:val="32072C09"/>
    <w:rsid w:val="3217AFE7"/>
    <w:rsid w:val="3217B39C"/>
    <w:rsid w:val="32207DC6"/>
    <w:rsid w:val="323428BD"/>
    <w:rsid w:val="325124B3"/>
    <w:rsid w:val="32797095"/>
    <w:rsid w:val="3281A8AF"/>
    <w:rsid w:val="328E8897"/>
    <w:rsid w:val="329C702D"/>
    <w:rsid w:val="32A3D952"/>
    <w:rsid w:val="32C47EF5"/>
    <w:rsid w:val="32E6C001"/>
    <w:rsid w:val="32EC840A"/>
    <w:rsid w:val="32F76B59"/>
    <w:rsid w:val="330421EC"/>
    <w:rsid w:val="33052CC3"/>
    <w:rsid w:val="33145A7F"/>
    <w:rsid w:val="33276F5F"/>
    <w:rsid w:val="33445FBF"/>
    <w:rsid w:val="3347A366"/>
    <w:rsid w:val="33584467"/>
    <w:rsid w:val="33585E2D"/>
    <w:rsid w:val="335E6250"/>
    <w:rsid w:val="33647E63"/>
    <w:rsid w:val="3369510B"/>
    <w:rsid w:val="33774883"/>
    <w:rsid w:val="337AB71E"/>
    <w:rsid w:val="337FC8C4"/>
    <w:rsid w:val="33832F63"/>
    <w:rsid w:val="33935C8F"/>
    <w:rsid w:val="33A08413"/>
    <w:rsid w:val="33B04F0D"/>
    <w:rsid w:val="33BF2FB7"/>
    <w:rsid w:val="33C814CD"/>
    <w:rsid w:val="33CFF91E"/>
    <w:rsid w:val="33D1577A"/>
    <w:rsid w:val="33D588E4"/>
    <w:rsid w:val="33DDB028"/>
    <w:rsid w:val="33E9CA71"/>
    <w:rsid w:val="33EA5243"/>
    <w:rsid w:val="33EBCBA0"/>
    <w:rsid w:val="33EEA2EA"/>
    <w:rsid w:val="33F85CCE"/>
    <w:rsid w:val="33F90319"/>
    <w:rsid w:val="33FB7053"/>
    <w:rsid w:val="33FD0393"/>
    <w:rsid w:val="34079A85"/>
    <w:rsid w:val="3412A963"/>
    <w:rsid w:val="3422A035"/>
    <w:rsid w:val="3422EC0E"/>
    <w:rsid w:val="342C53D2"/>
    <w:rsid w:val="342E8882"/>
    <w:rsid w:val="3439A188"/>
    <w:rsid w:val="343E5DF4"/>
    <w:rsid w:val="3448B372"/>
    <w:rsid w:val="3451E6CE"/>
    <w:rsid w:val="3461C218"/>
    <w:rsid w:val="3471AD98"/>
    <w:rsid w:val="34952AF8"/>
    <w:rsid w:val="349D1620"/>
    <w:rsid w:val="34B6161D"/>
    <w:rsid w:val="34CDD9E3"/>
    <w:rsid w:val="34CEDEF1"/>
    <w:rsid w:val="34DAEC6B"/>
    <w:rsid w:val="34DE4A41"/>
    <w:rsid w:val="35025A6B"/>
    <w:rsid w:val="350F127C"/>
    <w:rsid w:val="350F248B"/>
    <w:rsid w:val="3519EB61"/>
    <w:rsid w:val="351EFFC4"/>
    <w:rsid w:val="35312723"/>
    <w:rsid w:val="35497820"/>
    <w:rsid w:val="3549B5D1"/>
    <w:rsid w:val="355BC772"/>
    <w:rsid w:val="356BC97F"/>
    <w:rsid w:val="3586EB0D"/>
    <w:rsid w:val="359FF180"/>
    <w:rsid w:val="35A0872F"/>
    <w:rsid w:val="35B79C14"/>
    <w:rsid w:val="35C1456A"/>
    <w:rsid w:val="35DF30B7"/>
    <w:rsid w:val="35E129D0"/>
    <w:rsid w:val="35E289E8"/>
    <w:rsid w:val="35EB8E79"/>
    <w:rsid w:val="35EC949C"/>
    <w:rsid w:val="35F7EDCA"/>
    <w:rsid w:val="3610E8AA"/>
    <w:rsid w:val="361A3F6A"/>
    <w:rsid w:val="361C690B"/>
    <w:rsid w:val="3625E245"/>
    <w:rsid w:val="362792C6"/>
    <w:rsid w:val="362BBDE7"/>
    <w:rsid w:val="36448714"/>
    <w:rsid w:val="364A9FE8"/>
    <w:rsid w:val="364D5CF7"/>
    <w:rsid w:val="364FFEF1"/>
    <w:rsid w:val="365215A4"/>
    <w:rsid w:val="3654AE23"/>
    <w:rsid w:val="366F9572"/>
    <w:rsid w:val="368BA440"/>
    <w:rsid w:val="368FBC59"/>
    <w:rsid w:val="3693F0AA"/>
    <w:rsid w:val="36B16E0C"/>
    <w:rsid w:val="36BD0746"/>
    <w:rsid w:val="36C6A31E"/>
    <w:rsid w:val="36D98B07"/>
    <w:rsid w:val="36E29E24"/>
    <w:rsid w:val="36E356C6"/>
    <w:rsid w:val="36FA9ADC"/>
    <w:rsid w:val="36FCAC1D"/>
    <w:rsid w:val="36FFD060"/>
    <w:rsid w:val="3705E1AA"/>
    <w:rsid w:val="370F5E2B"/>
    <w:rsid w:val="371794EA"/>
    <w:rsid w:val="3717A590"/>
    <w:rsid w:val="37264369"/>
    <w:rsid w:val="372BE902"/>
    <w:rsid w:val="373C898B"/>
    <w:rsid w:val="374460E6"/>
    <w:rsid w:val="374F90AD"/>
    <w:rsid w:val="37655D29"/>
    <w:rsid w:val="376B0C0E"/>
    <w:rsid w:val="376BCA02"/>
    <w:rsid w:val="377E738D"/>
    <w:rsid w:val="379DD2F9"/>
    <w:rsid w:val="37C4B99E"/>
    <w:rsid w:val="37D077C9"/>
    <w:rsid w:val="37DA1500"/>
    <w:rsid w:val="37DD9A44"/>
    <w:rsid w:val="37E0441F"/>
    <w:rsid w:val="37EAE8A6"/>
    <w:rsid w:val="37F572AD"/>
    <w:rsid w:val="37FB223B"/>
    <w:rsid w:val="380FF4FA"/>
    <w:rsid w:val="383062FC"/>
    <w:rsid w:val="383C9278"/>
    <w:rsid w:val="3841B2AA"/>
    <w:rsid w:val="38430E4A"/>
    <w:rsid w:val="384C9E03"/>
    <w:rsid w:val="38529874"/>
    <w:rsid w:val="3854FBDD"/>
    <w:rsid w:val="3876AE12"/>
    <w:rsid w:val="3889E20F"/>
    <w:rsid w:val="388B44F0"/>
    <w:rsid w:val="38925974"/>
    <w:rsid w:val="38972FEA"/>
    <w:rsid w:val="38AF4733"/>
    <w:rsid w:val="38B72254"/>
    <w:rsid w:val="38BE3570"/>
    <w:rsid w:val="38D51F4E"/>
    <w:rsid w:val="38E33E4E"/>
    <w:rsid w:val="38ECE547"/>
    <w:rsid w:val="38F48BEF"/>
    <w:rsid w:val="38F64E10"/>
    <w:rsid w:val="3901FC60"/>
    <w:rsid w:val="39134E9C"/>
    <w:rsid w:val="391BA8C2"/>
    <w:rsid w:val="391BC1DD"/>
    <w:rsid w:val="391C2D1F"/>
    <w:rsid w:val="3925168D"/>
    <w:rsid w:val="39354E49"/>
    <w:rsid w:val="394CBF5E"/>
    <w:rsid w:val="39505247"/>
    <w:rsid w:val="3955F4B1"/>
    <w:rsid w:val="395E4329"/>
    <w:rsid w:val="396394C2"/>
    <w:rsid w:val="396FA1E1"/>
    <w:rsid w:val="39794FDA"/>
    <w:rsid w:val="39833C11"/>
    <w:rsid w:val="398B03F3"/>
    <w:rsid w:val="398BBA83"/>
    <w:rsid w:val="3994CDC6"/>
    <w:rsid w:val="39975D61"/>
    <w:rsid w:val="399DF9F6"/>
    <w:rsid w:val="399E665F"/>
    <w:rsid w:val="39BBC59F"/>
    <w:rsid w:val="39C34502"/>
    <w:rsid w:val="39C3CDC0"/>
    <w:rsid w:val="39C89A83"/>
    <w:rsid w:val="39CFB58F"/>
    <w:rsid w:val="39D016E4"/>
    <w:rsid w:val="39D0772B"/>
    <w:rsid w:val="39E0126A"/>
    <w:rsid w:val="39E14631"/>
    <w:rsid w:val="39E516F5"/>
    <w:rsid w:val="39E8AEA6"/>
    <w:rsid w:val="39F3A248"/>
    <w:rsid w:val="39F49B94"/>
    <w:rsid w:val="39F7AD00"/>
    <w:rsid w:val="3A0716D0"/>
    <w:rsid w:val="3A0C1F9C"/>
    <w:rsid w:val="3A1E3814"/>
    <w:rsid w:val="3A276928"/>
    <w:rsid w:val="3A2BB14A"/>
    <w:rsid w:val="3A726534"/>
    <w:rsid w:val="3A7DE276"/>
    <w:rsid w:val="3AA177C0"/>
    <w:rsid w:val="3AA2BC41"/>
    <w:rsid w:val="3AAF1A6F"/>
    <w:rsid w:val="3ACB23D1"/>
    <w:rsid w:val="3AD75FE7"/>
    <w:rsid w:val="3ADA7CDA"/>
    <w:rsid w:val="3AF0A583"/>
    <w:rsid w:val="3B011C6D"/>
    <w:rsid w:val="3B046C7C"/>
    <w:rsid w:val="3B0B5D28"/>
    <w:rsid w:val="3B26BCC9"/>
    <w:rsid w:val="3B2CE92B"/>
    <w:rsid w:val="3B2E28C7"/>
    <w:rsid w:val="3B31374F"/>
    <w:rsid w:val="3B318359"/>
    <w:rsid w:val="3B323B16"/>
    <w:rsid w:val="3B46FBE6"/>
    <w:rsid w:val="3B4A2DEF"/>
    <w:rsid w:val="3B574099"/>
    <w:rsid w:val="3B57B81D"/>
    <w:rsid w:val="3B5939F1"/>
    <w:rsid w:val="3B6B8FA7"/>
    <w:rsid w:val="3B85DE61"/>
    <w:rsid w:val="3B871E0B"/>
    <w:rsid w:val="3B8B005B"/>
    <w:rsid w:val="3B9868A7"/>
    <w:rsid w:val="3BB7ED78"/>
    <w:rsid w:val="3BBA6811"/>
    <w:rsid w:val="3BC0D405"/>
    <w:rsid w:val="3BDCB881"/>
    <w:rsid w:val="3BE27C88"/>
    <w:rsid w:val="3BE96D81"/>
    <w:rsid w:val="3BEA6415"/>
    <w:rsid w:val="3BEC9D43"/>
    <w:rsid w:val="3BF2DE92"/>
    <w:rsid w:val="3C025B0E"/>
    <w:rsid w:val="3C10AF0C"/>
    <w:rsid w:val="3C2042EF"/>
    <w:rsid w:val="3C24C6BC"/>
    <w:rsid w:val="3C2C7170"/>
    <w:rsid w:val="3C347A9B"/>
    <w:rsid w:val="3C4AEECA"/>
    <w:rsid w:val="3C4D791B"/>
    <w:rsid w:val="3C5804AD"/>
    <w:rsid w:val="3C6C4120"/>
    <w:rsid w:val="3C86E66D"/>
    <w:rsid w:val="3C94D3C4"/>
    <w:rsid w:val="3CA116C2"/>
    <w:rsid w:val="3CA966B1"/>
    <w:rsid w:val="3CB318FA"/>
    <w:rsid w:val="3CB93B40"/>
    <w:rsid w:val="3CBA148D"/>
    <w:rsid w:val="3CBA4613"/>
    <w:rsid w:val="3CBC7B5A"/>
    <w:rsid w:val="3CCE0B77"/>
    <w:rsid w:val="3CD88129"/>
    <w:rsid w:val="3CDE9616"/>
    <w:rsid w:val="3CE58668"/>
    <w:rsid w:val="3CF7B51E"/>
    <w:rsid w:val="3D004835"/>
    <w:rsid w:val="3D0885FB"/>
    <w:rsid w:val="3D0C280C"/>
    <w:rsid w:val="3D0EDFE4"/>
    <w:rsid w:val="3D2CB6F8"/>
    <w:rsid w:val="3D2E0A07"/>
    <w:rsid w:val="3D468872"/>
    <w:rsid w:val="3D4DADB8"/>
    <w:rsid w:val="3D648B74"/>
    <w:rsid w:val="3D696320"/>
    <w:rsid w:val="3D6E54BD"/>
    <w:rsid w:val="3D72E9ED"/>
    <w:rsid w:val="3D777F67"/>
    <w:rsid w:val="3D82B15E"/>
    <w:rsid w:val="3D98675F"/>
    <w:rsid w:val="3D98BDEF"/>
    <w:rsid w:val="3DABD643"/>
    <w:rsid w:val="3DB5FFAF"/>
    <w:rsid w:val="3DB63C1F"/>
    <w:rsid w:val="3DC459EA"/>
    <w:rsid w:val="3DC67B17"/>
    <w:rsid w:val="3DC922A0"/>
    <w:rsid w:val="3DCBDC56"/>
    <w:rsid w:val="3DD5805A"/>
    <w:rsid w:val="3DDA5B19"/>
    <w:rsid w:val="3DDCAA0C"/>
    <w:rsid w:val="3DE8716F"/>
    <w:rsid w:val="3DED76E8"/>
    <w:rsid w:val="3DF92467"/>
    <w:rsid w:val="3DF968CB"/>
    <w:rsid w:val="3DFB36B5"/>
    <w:rsid w:val="3DFB5C67"/>
    <w:rsid w:val="3E1E2003"/>
    <w:rsid w:val="3E47E280"/>
    <w:rsid w:val="3E4E1E2C"/>
    <w:rsid w:val="3E540DBD"/>
    <w:rsid w:val="3E54109D"/>
    <w:rsid w:val="3E551DE7"/>
    <w:rsid w:val="3E555C10"/>
    <w:rsid w:val="3E626FB0"/>
    <w:rsid w:val="3E772808"/>
    <w:rsid w:val="3E8A560D"/>
    <w:rsid w:val="3E953E24"/>
    <w:rsid w:val="3E96B625"/>
    <w:rsid w:val="3EAF8299"/>
    <w:rsid w:val="3EC0FA40"/>
    <w:rsid w:val="3ED9E90A"/>
    <w:rsid w:val="3EEE8C7B"/>
    <w:rsid w:val="3EF2625C"/>
    <w:rsid w:val="3F021FEC"/>
    <w:rsid w:val="3F046ED3"/>
    <w:rsid w:val="3F14D80A"/>
    <w:rsid w:val="3F197046"/>
    <w:rsid w:val="3F24CBD4"/>
    <w:rsid w:val="3F2E7E47"/>
    <w:rsid w:val="3F303B3B"/>
    <w:rsid w:val="3F3D5759"/>
    <w:rsid w:val="3F41FDC5"/>
    <w:rsid w:val="3F6105F9"/>
    <w:rsid w:val="3F8F1BEA"/>
    <w:rsid w:val="3FA01676"/>
    <w:rsid w:val="3FA06E60"/>
    <w:rsid w:val="3FA9E706"/>
    <w:rsid w:val="3FB6F9C1"/>
    <w:rsid w:val="3FC038D7"/>
    <w:rsid w:val="3FC7988B"/>
    <w:rsid w:val="3FCE9113"/>
    <w:rsid w:val="3FD52514"/>
    <w:rsid w:val="3FEA5AD8"/>
    <w:rsid w:val="400441FB"/>
    <w:rsid w:val="400AAFF5"/>
    <w:rsid w:val="400CA326"/>
    <w:rsid w:val="4024E843"/>
    <w:rsid w:val="402C4924"/>
    <w:rsid w:val="402D3271"/>
    <w:rsid w:val="403B93A3"/>
    <w:rsid w:val="40426764"/>
    <w:rsid w:val="4053084E"/>
    <w:rsid w:val="40556C20"/>
    <w:rsid w:val="4058DA32"/>
    <w:rsid w:val="406FD0F5"/>
    <w:rsid w:val="406FD780"/>
    <w:rsid w:val="4071F7DC"/>
    <w:rsid w:val="40775473"/>
    <w:rsid w:val="407CA0A7"/>
    <w:rsid w:val="408BE2A9"/>
    <w:rsid w:val="408EBA85"/>
    <w:rsid w:val="4092A735"/>
    <w:rsid w:val="40930B06"/>
    <w:rsid w:val="4093C61D"/>
    <w:rsid w:val="409C0B62"/>
    <w:rsid w:val="409F79AD"/>
    <w:rsid w:val="40C3CEE6"/>
    <w:rsid w:val="40E09568"/>
    <w:rsid w:val="40E1951F"/>
    <w:rsid w:val="40F865F1"/>
    <w:rsid w:val="40F99359"/>
    <w:rsid w:val="4109BEE6"/>
    <w:rsid w:val="410D211C"/>
    <w:rsid w:val="410FCABC"/>
    <w:rsid w:val="41116205"/>
    <w:rsid w:val="4120AFD1"/>
    <w:rsid w:val="4124DFDE"/>
    <w:rsid w:val="41321D2B"/>
    <w:rsid w:val="413E4BEC"/>
    <w:rsid w:val="41460AA1"/>
    <w:rsid w:val="415803EF"/>
    <w:rsid w:val="415B6DFC"/>
    <w:rsid w:val="41684DD4"/>
    <w:rsid w:val="416A2CF7"/>
    <w:rsid w:val="416B01F8"/>
    <w:rsid w:val="41743040"/>
    <w:rsid w:val="418A3ED0"/>
    <w:rsid w:val="41934850"/>
    <w:rsid w:val="4199B763"/>
    <w:rsid w:val="41A43E76"/>
    <w:rsid w:val="41BE9F2E"/>
    <w:rsid w:val="41C2EC69"/>
    <w:rsid w:val="41C6BDD1"/>
    <w:rsid w:val="41E9821A"/>
    <w:rsid w:val="4205D916"/>
    <w:rsid w:val="424660F4"/>
    <w:rsid w:val="4246A54C"/>
    <w:rsid w:val="42478719"/>
    <w:rsid w:val="424EC741"/>
    <w:rsid w:val="42526A5D"/>
    <w:rsid w:val="425333A7"/>
    <w:rsid w:val="4255C308"/>
    <w:rsid w:val="425627A2"/>
    <w:rsid w:val="4259760E"/>
    <w:rsid w:val="42661F09"/>
    <w:rsid w:val="426E0C8F"/>
    <w:rsid w:val="42720FD5"/>
    <w:rsid w:val="4275742B"/>
    <w:rsid w:val="42762814"/>
    <w:rsid w:val="427BD26D"/>
    <w:rsid w:val="427F4766"/>
    <w:rsid w:val="4283B44C"/>
    <w:rsid w:val="4288A1DD"/>
    <w:rsid w:val="428B23BD"/>
    <w:rsid w:val="428C476B"/>
    <w:rsid w:val="429B10FF"/>
    <w:rsid w:val="429DA09A"/>
    <w:rsid w:val="42B153B8"/>
    <w:rsid w:val="42BA33DA"/>
    <w:rsid w:val="42C0A055"/>
    <w:rsid w:val="42C85EBE"/>
    <w:rsid w:val="42CB5FE7"/>
    <w:rsid w:val="42D37838"/>
    <w:rsid w:val="42D4994E"/>
    <w:rsid w:val="42D52C9B"/>
    <w:rsid w:val="42D6DAA5"/>
    <w:rsid w:val="42E0A629"/>
    <w:rsid w:val="42E4C33D"/>
    <w:rsid w:val="42E65C7B"/>
    <w:rsid w:val="42FF91B9"/>
    <w:rsid w:val="42FFEA09"/>
    <w:rsid w:val="4306CAC8"/>
    <w:rsid w:val="4324CD18"/>
    <w:rsid w:val="4330BC48"/>
    <w:rsid w:val="4336090F"/>
    <w:rsid w:val="43432B09"/>
    <w:rsid w:val="4366D693"/>
    <w:rsid w:val="436C3991"/>
    <w:rsid w:val="43884A2C"/>
    <w:rsid w:val="438B2605"/>
    <w:rsid w:val="4396B3EB"/>
    <w:rsid w:val="43AB9877"/>
    <w:rsid w:val="43ACF4A4"/>
    <w:rsid w:val="43C3D20C"/>
    <w:rsid w:val="43D00AB9"/>
    <w:rsid w:val="43E59E3F"/>
    <w:rsid w:val="43F4D730"/>
    <w:rsid w:val="43F77293"/>
    <w:rsid w:val="43FAFC1A"/>
    <w:rsid w:val="440008A9"/>
    <w:rsid w:val="44046543"/>
    <w:rsid w:val="441A0B16"/>
    <w:rsid w:val="441B17C7"/>
    <w:rsid w:val="441FB01F"/>
    <w:rsid w:val="444ED510"/>
    <w:rsid w:val="444FDA85"/>
    <w:rsid w:val="4461F2CB"/>
    <w:rsid w:val="447A36C0"/>
    <w:rsid w:val="448442B1"/>
    <w:rsid w:val="448474C5"/>
    <w:rsid w:val="44906B33"/>
    <w:rsid w:val="449BB332"/>
    <w:rsid w:val="44A55119"/>
    <w:rsid w:val="44A6060E"/>
    <w:rsid w:val="44A6304F"/>
    <w:rsid w:val="44AA5E34"/>
    <w:rsid w:val="44B129FD"/>
    <w:rsid w:val="44B12F94"/>
    <w:rsid w:val="44B2E58B"/>
    <w:rsid w:val="44BACBDD"/>
    <w:rsid w:val="44F057E7"/>
    <w:rsid w:val="44F9FB5E"/>
    <w:rsid w:val="45043E4C"/>
    <w:rsid w:val="450CFBBF"/>
    <w:rsid w:val="451BF87A"/>
    <w:rsid w:val="4523F01D"/>
    <w:rsid w:val="45248277"/>
    <w:rsid w:val="4526F666"/>
    <w:rsid w:val="45380DAA"/>
    <w:rsid w:val="4557F5A9"/>
    <w:rsid w:val="4559DECA"/>
    <w:rsid w:val="455E8E5F"/>
    <w:rsid w:val="45653E5C"/>
    <w:rsid w:val="4583F764"/>
    <w:rsid w:val="4586EB86"/>
    <w:rsid w:val="458CD4CD"/>
    <w:rsid w:val="4592B46E"/>
    <w:rsid w:val="459DBFCB"/>
    <w:rsid w:val="459EEA60"/>
    <w:rsid w:val="45A6303E"/>
    <w:rsid w:val="45A642BD"/>
    <w:rsid w:val="45B82749"/>
    <w:rsid w:val="45B8410B"/>
    <w:rsid w:val="45BA8BEB"/>
    <w:rsid w:val="45BB8EF7"/>
    <w:rsid w:val="45BD0065"/>
    <w:rsid w:val="45C7994A"/>
    <w:rsid w:val="45D0E0E2"/>
    <w:rsid w:val="45D39D0D"/>
    <w:rsid w:val="46044F40"/>
    <w:rsid w:val="4608EF6E"/>
    <w:rsid w:val="46132AFE"/>
    <w:rsid w:val="462748D3"/>
    <w:rsid w:val="46291CB1"/>
    <w:rsid w:val="462BA356"/>
    <w:rsid w:val="4647A163"/>
    <w:rsid w:val="46488462"/>
    <w:rsid w:val="465064C7"/>
    <w:rsid w:val="465C87DF"/>
    <w:rsid w:val="466FB442"/>
    <w:rsid w:val="46736200"/>
    <w:rsid w:val="4673AAA9"/>
    <w:rsid w:val="467751FF"/>
    <w:rsid w:val="467F1EC2"/>
    <w:rsid w:val="468412BA"/>
    <w:rsid w:val="46855275"/>
    <w:rsid w:val="46AA88AD"/>
    <w:rsid w:val="46AE3D13"/>
    <w:rsid w:val="46B8D1BB"/>
    <w:rsid w:val="46C11BD4"/>
    <w:rsid w:val="46C27D88"/>
    <w:rsid w:val="46C6C639"/>
    <w:rsid w:val="46C8F38F"/>
    <w:rsid w:val="46D5ADA7"/>
    <w:rsid w:val="46DEFB11"/>
    <w:rsid w:val="46EA9DFD"/>
    <w:rsid w:val="46EB4753"/>
    <w:rsid w:val="46FAC27F"/>
    <w:rsid w:val="46FD77A6"/>
    <w:rsid w:val="470C68CE"/>
    <w:rsid w:val="4720B02E"/>
    <w:rsid w:val="47494A03"/>
    <w:rsid w:val="475160B0"/>
    <w:rsid w:val="4760B540"/>
    <w:rsid w:val="477998D5"/>
    <w:rsid w:val="4780A389"/>
    <w:rsid w:val="4788C2E1"/>
    <w:rsid w:val="47894290"/>
    <w:rsid w:val="4794551C"/>
    <w:rsid w:val="47A674D7"/>
    <w:rsid w:val="47C99524"/>
    <w:rsid w:val="47D0C132"/>
    <w:rsid w:val="47E576B7"/>
    <w:rsid w:val="47E6A27F"/>
    <w:rsid w:val="47EB33B9"/>
    <w:rsid w:val="47F3DB55"/>
    <w:rsid w:val="47F85840"/>
    <w:rsid w:val="480A2055"/>
    <w:rsid w:val="4815907B"/>
    <w:rsid w:val="481C335B"/>
    <w:rsid w:val="48239130"/>
    <w:rsid w:val="482B187F"/>
    <w:rsid w:val="482D531F"/>
    <w:rsid w:val="4833CA52"/>
    <w:rsid w:val="483BC492"/>
    <w:rsid w:val="484091AB"/>
    <w:rsid w:val="48599A08"/>
    <w:rsid w:val="48644EB5"/>
    <w:rsid w:val="48784ED0"/>
    <w:rsid w:val="4898F61E"/>
    <w:rsid w:val="489A0CBA"/>
    <w:rsid w:val="48A62E17"/>
    <w:rsid w:val="48B37614"/>
    <w:rsid w:val="48CEA67C"/>
    <w:rsid w:val="48D341F1"/>
    <w:rsid w:val="48F87A95"/>
    <w:rsid w:val="49002C87"/>
    <w:rsid w:val="49087903"/>
    <w:rsid w:val="4919636D"/>
    <w:rsid w:val="4929A22A"/>
    <w:rsid w:val="493882E4"/>
    <w:rsid w:val="493CAA69"/>
    <w:rsid w:val="4976FA0F"/>
    <w:rsid w:val="49775ECC"/>
    <w:rsid w:val="4980F9CB"/>
    <w:rsid w:val="4982D5F6"/>
    <w:rsid w:val="4984ADBB"/>
    <w:rsid w:val="49AD50FE"/>
    <w:rsid w:val="49B0E752"/>
    <w:rsid w:val="49B2A8EA"/>
    <w:rsid w:val="49B5C4B4"/>
    <w:rsid w:val="49B7FA7A"/>
    <w:rsid w:val="49D82EB9"/>
    <w:rsid w:val="49DD04AD"/>
    <w:rsid w:val="49E0874E"/>
    <w:rsid w:val="49F6C251"/>
    <w:rsid w:val="4A105383"/>
    <w:rsid w:val="4A32D02F"/>
    <w:rsid w:val="4A3C229B"/>
    <w:rsid w:val="4A422139"/>
    <w:rsid w:val="4A45DD31"/>
    <w:rsid w:val="4A48273C"/>
    <w:rsid w:val="4A4BBE73"/>
    <w:rsid w:val="4A4E4167"/>
    <w:rsid w:val="4A7F8289"/>
    <w:rsid w:val="4A9755D8"/>
    <w:rsid w:val="4A9F85DE"/>
    <w:rsid w:val="4AABCAF1"/>
    <w:rsid w:val="4AADA532"/>
    <w:rsid w:val="4AB830C5"/>
    <w:rsid w:val="4AB8444B"/>
    <w:rsid w:val="4ABE6234"/>
    <w:rsid w:val="4ABFFEC1"/>
    <w:rsid w:val="4ACAD2AF"/>
    <w:rsid w:val="4ACDB47D"/>
    <w:rsid w:val="4ADC82BF"/>
    <w:rsid w:val="4ADCE2C2"/>
    <w:rsid w:val="4AE335C2"/>
    <w:rsid w:val="4AE75538"/>
    <w:rsid w:val="4AE97C54"/>
    <w:rsid w:val="4AEB5B99"/>
    <w:rsid w:val="4AF48D83"/>
    <w:rsid w:val="4AF4C29F"/>
    <w:rsid w:val="4AFB02D6"/>
    <w:rsid w:val="4AFBD790"/>
    <w:rsid w:val="4B026ADD"/>
    <w:rsid w:val="4B127501"/>
    <w:rsid w:val="4B25C890"/>
    <w:rsid w:val="4B2DA4FF"/>
    <w:rsid w:val="4B4B80F5"/>
    <w:rsid w:val="4B65803E"/>
    <w:rsid w:val="4B6A7B73"/>
    <w:rsid w:val="4B79B0F7"/>
    <w:rsid w:val="4B7A5A9B"/>
    <w:rsid w:val="4B903562"/>
    <w:rsid w:val="4B9AE88C"/>
    <w:rsid w:val="4BB700AF"/>
    <w:rsid w:val="4BBC068F"/>
    <w:rsid w:val="4BBDDDC0"/>
    <w:rsid w:val="4BC1F441"/>
    <w:rsid w:val="4BDC89F0"/>
    <w:rsid w:val="4BE15DD5"/>
    <w:rsid w:val="4BEA11C8"/>
    <w:rsid w:val="4BF15E26"/>
    <w:rsid w:val="4BF2CFDF"/>
    <w:rsid w:val="4BF8D01D"/>
    <w:rsid w:val="4C0D014F"/>
    <w:rsid w:val="4C183157"/>
    <w:rsid w:val="4C27A56D"/>
    <w:rsid w:val="4C2E36E6"/>
    <w:rsid w:val="4C3D76F2"/>
    <w:rsid w:val="4C434DBD"/>
    <w:rsid w:val="4C462BEE"/>
    <w:rsid w:val="4C50E7FF"/>
    <w:rsid w:val="4C6984DE"/>
    <w:rsid w:val="4C872BFA"/>
    <w:rsid w:val="4CA87C57"/>
    <w:rsid w:val="4CB4B619"/>
    <w:rsid w:val="4CB9C8EC"/>
    <w:rsid w:val="4CC65BCC"/>
    <w:rsid w:val="4CD206EC"/>
    <w:rsid w:val="4CD4785F"/>
    <w:rsid w:val="4CE6D604"/>
    <w:rsid w:val="4CF069A1"/>
    <w:rsid w:val="4CF2D62D"/>
    <w:rsid w:val="4CFE1B10"/>
    <w:rsid w:val="4D1003F7"/>
    <w:rsid w:val="4D1453DF"/>
    <w:rsid w:val="4D2A7375"/>
    <w:rsid w:val="4D327046"/>
    <w:rsid w:val="4D3288D0"/>
    <w:rsid w:val="4D392968"/>
    <w:rsid w:val="4D46BCE7"/>
    <w:rsid w:val="4D498C5E"/>
    <w:rsid w:val="4D4F7F06"/>
    <w:rsid w:val="4D729B5D"/>
    <w:rsid w:val="4D775247"/>
    <w:rsid w:val="4D877877"/>
    <w:rsid w:val="4D8D3E09"/>
    <w:rsid w:val="4D99286E"/>
    <w:rsid w:val="4DAA268C"/>
    <w:rsid w:val="4DB4A15C"/>
    <w:rsid w:val="4DF70DB9"/>
    <w:rsid w:val="4DFDEFDA"/>
    <w:rsid w:val="4E0FAB7C"/>
    <w:rsid w:val="4E103765"/>
    <w:rsid w:val="4E107B49"/>
    <w:rsid w:val="4E11FEAA"/>
    <w:rsid w:val="4E1D78D1"/>
    <w:rsid w:val="4E1F2C89"/>
    <w:rsid w:val="4E20298A"/>
    <w:rsid w:val="4E53FF64"/>
    <w:rsid w:val="4E679BF5"/>
    <w:rsid w:val="4E67A270"/>
    <w:rsid w:val="4E6C6CF6"/>
    <w:rsid w:val="4E6EB6A1"/>
    <w:rsid w:val="4E743937"/>
    <w:rsid w:val="4E75749A"/>
    <w:rsid w:val="4E794ED0"/>
    <w:rsid w:val="4E7BD8EF"/>
    <w:rsid w:val="4E7D6AC0"/>
    <w:rsid w:val="4E864390"/>
    <w:rsid w:val="4E99EB71"/>
    <w:rsid w:val="4EB712C1"/>
    <w:rsid w:val="4EB7C66D"/>
    <w:rsid w:val="4ECD2E18"/>
    <w:rsid w:val="4EE6A838"/>
    <w:rsid w:val="4F0C3E31"/>
    <w:rsid w:val="4F1B6887"/>
    <w:rsid w:val="4F204DCD"/>
    <w:rsid w:val="4F2E2966"/>
    <w:rsid w:val="4F33C083"/>
    <w:rsid w:val="4F3ABE3F"/>
    <w:rsid w:val="4F3B9D74"/>
    <w:rsid w:val="4F3F1F93"/>
    <w:rsid w:val="4F3FE8FA"/>
    <w:rsid w:val="4F7BD0EA"/>
    <w:rsid w:val="4F7EC54E"/>
    <w:rsid w:val="4F84F0B9"/>
    <w:rsid w:val="4F9409F9"/>
    <w:rsid w:val="4FA125A0"/>
    <w:rsid w:val="4FB07BAA"/>
    <w:rsid w:val="4FB80DAF"/>
    <w:rsid w:val="4FC0E219"/>
    <w:rsid w:val="4FC6F08E"/>
    <w:rsid w:val="4FC81EEE"/>
    <w:rsid w:val="4FCD1336"/>
    <w:rsid w:val="4FCD5EFD"/>
    <w:rsid w:val="4FD29AD2"/>
    <w:rsid w:val="4FD8C626"/>
    <w:rsid w:val="5008A475"/>
    <w:rsid w:val="50094CC0"/>
    <w:rsid w:val="500A4526"/>
    <w:rsid w:val="501108DA"/>
    <w:rsid w:val="50201105"/>
    <w:rsid w:val="5020910E"/>
    <w:rsid w:val="502838E8"/>
    <w:rsid w:val="502AA7C9"/>
    <w:rsid w:val="502D5581"/>
    <w:rsid w:val="503C2DDF"/>
    <w:rsid w:val="504A26A2"/>
    <w:rsid w:val="504F24BC"/>
    <w:rsid w:val="50692367"/>
    <w:rsid w:val="50701C32"/>
    <w:rsid w:val="508B64B4"/>
    <w:rsid w:val="508EE42E"/>
    <w:rsid w:val="50A4B70F"/>
    <w:rsid w:val="50A87735"/>
    <w:rsid w:val="50B31843"/>
    <w:rsid w:val="50B91F03"/>
    <w:rsid w:val="50C0E07E"/>
    <w:rsid w:val="50C57CE7"/>
    <w:rsid w:val="50E07272"/>
    <w:rsid w:val="50E088C4"/>
    <w:rsid w:val="50EC8015"/>
    <w:rsid w:val="50F1623A"/>
    <w:rsid w:val="50F7FC2F"/>
    <w:rsid w:val="50FE00DE"/>
    <w:rsid w:val="5102D802"/>
    <w:rsid w:val="5129481A"/>
    <w:rsid w:val="51295674"/>
    <w:rsid w:val="5149AE0D"/>
    <w:rsid w:val="51529362"/>
    <w:rsid w:val="515674A1"/>
    <w:rsid w:val="515B5903"/>
    <w:rsid w:val="51614EE7"/>
    <w:rsid w:val="516C6276"/>
    <w:rsid w:val="516DAEB2"/>
    <w:rsid w:val="5174CAEB"/>
    <w:rsid w:val="5181F70A"/>
    <w:rsid w:val="51B0F8DB"/>
    <w:rsid w:val="51BBE166"/>
    <w:rsid w:val="51D90C74"/>
    <w:rsid w:val="51E29D34"/>
    <w:rsid w:val="51FC6DE2"/>
    <w:rsid w:val="520BD931"/>
    <w:rsid w:val="5218BFCD"/>
    <w:rsid w:val="521E77DC"/>
    <w:rsid w:val="523AE14B"/>
    <w:rsid w:val="52423676"/>
    <w:rsid w:val="52460C80"/>
    <w:rsid w:val="524F25A1"/>
    <w:rsid w:val="526B368C"/>
    <w:rsid w:val="5272177E"/>
    <w:rsid w:val="527DA52A"/>
    <w:rsid w:val="5281F509"/>
    <w:rsid w:val="5288D06F"/>
    <w:rsid w:val="52899ED7"/>
    <w:rsid w:val="528D5688"/>
    <w:rsid w:val="52934C83"/>
    <w:rsid w:val="529B4B89"/>
    <w:rsid w:val="52A38636"/>
    <w:rsid w:val="52A51730"/>
    <w:rsid w:val="52ADC799"/>
    <w:rsid w:val="52AF9BDA"/>
    <w:rsid w:val="52D4331E"/>
    <w:rsid w:val="52DE8D2F"/>
    <w:rsid w:val="52EEC15F"/>
    <w:rsid w:val="52FA7999"/>
    <w:rsid w:val="530088B2"/>
    <w:rsid w:val="5300D9A1"/>
    <w:rsid w:val="5304E215"/>
    <w:rsid w:val="53165AA9"/>
    <w:rsid w:val="53390554"/>
    <w:rsid w:val="534D7265"/>
    <w:rsid w:val="535D7C13"/>
    <w:rsid w:val="535FA658"/>
    <w:rsid w:val="537BEB80"/>
    <w:rsid w:val="537C4264"/>
    <w:rsid w:val="537D8BBF"/>
    <w:rsid w:val="538869CF"/>
    <w:rsid w:val="5394B489"/>
    <w:rsid w:val="53B98681"/>
    <w:rsid w:val="53BC6A4D"/>
    <w:rsid w:val="53BF82D9"/>
    <w:rsid w:val="53C26B1A"/>
    <w:rsid w:val="53C6C2C1"/>
    <w:rsid w:val="53CA2686"/>
    <w:rsid w:val="53E239C7"/>
    <w:rsid w:val="53E9A7F5"/>
    <w:rsid w:val="53F09C9C"/>
    <w:rsid w:val="53FE3C85"/>
    <w:rsid w:val="5401FC2D"/>
    <w:rsid w:val="54084D0E"/>
    <w:rsid w:val="541C3F17"/>
    <w:rsid w:val="54387DE6"/>
    <w:rsid w:val="5440268D"/>
    <w:rsid w:val="545B6E66"/>
    <w:rsid w:val="546640F2"/>
    <w:rsid w:val="5495D723"/>
    <w:rsid w:val="54C9DC44"/>
    <w:rsid w:val="54C9FBBA"/>
    <w:rsid w:val="54CC18F8"/>
    <w:rsid w:val="54E817FF"/>
    <w:rsid w:val="5501ED7F"/>
    <w:rsid w:val="551C2D7C"/>
    <w:rsid w:val="5529D597"/>
    <w:rsid w:val="55390B61"/>
    <w:rsid w:val="55451C3A"/>
    <w:rsid w:val="554C3233"/>
    <w:rsid w:val="555188A6"/>
    <w:rsid w:val="5558F02F"/>
    <w:rsid w:val="55699DD6"/>
    <w:rsid w:val="556B32E1"/>
    <w:rsid w:val="556D38D1"/>
    <w:rsid w:val="557E4E86"/>
    <w:rsid w:val="557F92E6"/>
    <w:rsid w:val="557FDECC"/>
    <w:rsid w:val="5587FBCA"/>
    <w:rsid w:val="559033DE"/>
    <w:rsid w:val="559BF886"/>
    <w:rsid w:val="55A316A3"/>
    <w:rsid w:val="55A5EB40"/>
    <w:rsid w:val="55C51229"/>
    <w:rsid w:val="55C53207"/>
    <w:rsid w:val="55CB389B"/>
    <w:rsid w:val="55CDD3AE"/>
    <w:rsid w:val="55DBCE37"/>
    <w:rsid w:val="55DE1610"/>
    <w:rsid w:val="55DF5FAA"/>
    <w:rsid w:val="55E249CC"/>
    <w:rsid w:val="55E72A63"/>
    <w:rsid w:val="55EC23EF"/>
    <w:rsid w:val="55FF3D32"/>
    <w:rsid w:val="562710CF"/>
    <w:rsid w:val="562DEF3C"/>
    <w:rsid w:val="562E3838"/>
    <w:rsid w:val="56367F1A"/>
    <w:rsid w:val="564862E4"/>
    <w:rsid w:val="5654BB1E"/>
    <w:rsid w:val="565668A0"/>
    <w:rsid w:val="56582960"/>
    <w:rsid w:val="566852D7"/>
    <w:rsid w:val="566B2398"/>
    <w:rsid w:val="56B816E1"/>
    <w:rsid w:val="56E93802"/>
    <w:rsid w:val="56E9B167"/>
    <w:rsid w:val="56FBEA2E"/>
    <w:rsid w:val="57005546"/>
    <w:rsid w:val="570E8403"/>
    <w:rsid w:val="5725E6E3"/>
    <w:rsid w:val="572DBF70"/>
    <w:rsid w:val="572E5687"/>
    <w:rsid w:val="572EA990"/>
    <w:rsid w:val="5737DD83"/>
    <w:rsid w:val="5741413F"/>
    <w:rsid w:val="574C28E4"/>
    <w:rsid w:val="5751C82A"/>
    <w:rsid w:val="575E6E95"/>
    <w:rsid w:val="577DB431"/>
    <w:rsid w:val="57807581"/>
    <w:rsid w:val="5787249E"/>
    <w:rsid w:val="578D97EE"/>
    <w:rsid w:val="579769D9"/>
    <w:rsid w:val="57A51615"/>
    <w:rsid w:val="57A5D847"/>
    <w:rsid w:val="57B7C0A1"/>
    <w:rsid w:val="57BE157E"/>
    <w:rsid w:val="57C39C92"/>
    <w:rsid w:val="57CF911D"/>
    <w:rsid w:val="57DD5CB4"/>
    <w:rsid w:val="57DDFFE6"/>
    <w:rsid w:val="57E15691"/>
    <w:rsid w:val="57E89F2E"/>
    <w:rsid w:val="5811FBC9"/>
    <w:rsid w:val="581CDB3B"/>
    <w:rsid w:val="584376E9"/>
    <w:rsid w:val="584DEA11"/>
    <w:rsid w:val="584EEADD"/>
    <w:rsid w:val="584F09B1"/>
    <w:rsid w:val="58610C2C"/>
    <w:rsid w:val="5868D5D6"/>
    <w:rsid w:val="5875BA65"/>
    <w:rsid w:val="588539CE"/>
    <w:rsid w:val="5885C9E4"/>
    <w:rsid w:val="588FA5BA"/>
    <w:rsid w:val="58943845"/>
    <w:rsid w:val="589CE6A5"/>
    <w:rsid w:val="589DCC83"/>
    <w:rsid w:val="58B294C9"/>
    <w:rsid w:val="58C5E23E"/>
    <w:rsid w:val="58C8D4BE"/>
    <w:rsid w:val="58CDA2E3"/>
    <w:rsid w:val="58E5326B"/>
    <w:rsid w:val="58F28936"/>
    <w:rsid w:val="58FFD576"/>
    <w:rsid w:val="59024BC6"/>
    <w:rsid w:val="590AB87B"/>
    <w:rsid w:val="590E50B2"/>
    <w:rsid w:val="591BFE61"/>
    <w:rsid w:val="592633A6"/>
    <w:rsid w:val="59390CDE"/>
    <w:rsid w:val="59746B84"/>
    <w:rsid w:val="59788FC4"/>
    <w:rsid w:val="597DE1A4"/>
    <w:rsid w:val="5985E72F"/>
    <w:rsid w:val="59975482"/>
    <w:rsid w:val="599C8457"/>
    <w:rsid w:val="59B4A878"/>
    <w:rsid w:val="59B508BA"/>
    <w:rsid w:val="59B55228"/>
    <w:rsid w:val="59BBCB7D"/>
    <w:rsid w:val="59C61EED"/>
    <w:rsid w:val="59CE0C73"/>
    <w:rsid w:val="59D979B5"/>
    <w:rsid w:val="59E1CA5C"/>
    <w:rsid w:val="59E281E4"/>
    <w:rsid w:val="59F86CC3"/>
    <w:rsid w:val="5A0725DA"/>
    <w:rsid w:val="5A0F92B2"/>
    <w:rsid w:val="5A37F608"/>
    <w:rsid w:val="5A46F0E3"/>
    <w:rsid w:val="5A4A9EBA"/>
    <w:rsid w:val="5A52FDC0"/>
    <w:rsid w:val="5A6600A1"/>
    <w:rsid w:val="5A6FC96F"/>
    <w:rsid w:val="5A7872FF"/>
    <w:rsid w:val="5A7B7A23"/>
    <w:rsid w:val="5A8CD2E7"/>
    <w:rsid w:val="5A91105A"/>
    <w:rsid w:val="5A995F71"/>
    <w:rsid w:val="5AA678B4"/>
    <w:rsid w:val="5ABADD40"/>
    <w:rsid w:val="5AD249DC"/>
    <w:rsid w:val="5AE9E1F3"/>
    <w:rsid w:val="5AEC7E5E"/>
    <w:rsid w:val="5AF13A26"/>
    <w:rsid w:val="5B03D06B"/>
    <w:rsid w:val="5B26818C"/>
    <w:rsid w:val="5B355A61"/>
    <w:rsid w:val="5B36A789"/>
    <w:rsid w:val="5B3AADB1"/>
    <w:rsid w:val="5B51B86F"/>
    <w:rsid w:val="5B5BDAE2"/>
    <w:rsid w:val="5B629BA4"/>
    <w:rsid w:val="5B692D37"/>
    <w:rsid w:val="5B8E15D0"/>
    <w:rsid w:val="5BA48CC5"/>
    <w:rsid w:val="5BB657A0"/>
    <w:rsid w:val="5BDDEF7B"/>
    <w:rsid w:val="5BE568E1"/>
    <w:rsid w:val="5BE8A1D1"/>
    <w:rsid w:val="5BE97B48"/>
    <w:rsid w:val="5BEA7FBF"/>
    <w:rsid w:val="5BEF2050"/>
    <w:rsid w:val="5BF4FA5D"/>
    <w:rsid w:val="5BFC161D"/>
    <w:rsid w:val="5C1256F9"/>
    <w:rsid w:val="5C245597"/>
    <w:rsid w:val="5C24F943"/>
    <w:rsid w:val="5C2E8A02"/>
    <w:rsid w:val="5C37E9CE"/>
    <w:rsid w:val="5C3B5E3A"/>
    <w:rsid w:val="5C3EEEC8"/>
    <w:rsid w:val="5C49592C"/>
    <w:rsid w:val="5C4BD973"/>
    <w:rsid w:val="5C59C77A"/>
    <w:rsid w:val="5C6B0C3D"/>
    <w:rsid w:val="5C76E875"/>
    <w:rsid w:val="5C81E99F"/>
    <w:rsid w:val="5C866F10"/>
    <w:rsid w:val="5C8F23A5"/>
    <w:rsid w:val="5C900A81"/>
    <w:rsid w:val="5CA7150B"/>
    <w:rsid w:val="5CC59799"/>
    <w:rsid w:val="5CCB0B07"/>
    <w:rsid w:val="5CD6DC47"/>
    <w:rsid w:val="5CDE46A9"/>
    <w:rsid w:val="5CE4A495"/>
    <w:rsid w:val="5CE7712C"/>
    <w:rsid w:val="5CEAE7E5"/>
    <w:rsid w:val="5CED8339"/>
    <w:rsid w:val="5CF4512D"/>
    <w:rsid w:val="5CFD88DF"/>
    <w:rsid w:val="5CFFDF72"/>
    <w:rsid w:val="5D019562"/>
    <w:rsid w:val="5D0FFDEB"/>
    <w:rsid w:val="5D4FD05C"/>
    <w:rsid w:val="5D54F369"/>
    <w:rsid w:val="5D5D78FA"/>
    <w:rsid w:val="5D6B796A"/>
    <w:rsid w:val="5D6CE248"/>
    <w:rsid w:val="5D9660CC"/>
    <w:rsid w:val="5D993755"/>
    <w:rsid w:val="5DA2E571"/>
    <w:rsid w:val="5DA8DD6A"/>
    <w:rsid w:val="5DA95D84"/>
    <w:rsid w:val="5DB43691"/>
    <w:rsid w:val="5DC05BEB"/>
    <w:rsid w:val="5DC86AD9"/>
    <w:rsid w:val="5DDCD8EB"/>
    <w:rsid w:val="5DE65802"/>
    <w:rsid w:val="5DE9E4E7"/>
    <w:rsid w:val="5DEB2921"/>
    <w:rsid w:val="5DF182A2"/>
    <w:rsid w:val="5DF4CE00"/>
    <w:rsid w:val="5E1BE27F"/>
    <w:rsid w:val="5E1FB8FC"/>
    <w:rsid w:val="5E2E24F9"/>
    <w:rsid w:val="5E390898"/>
    <w:rsid w:val="5E410DAB"/>
    <w:rsid w:val="5E493C05"/>
    <w:rsid w:val="5E64BD67"/>
    <w:rsid w:val="5E66F7F3"/>
    <w:rsid w:val="5E7CFB87"/>
    <w:rsid w:val="5E7F76DF"/>
    <w:rsid w:val="5E93632C"/>
    <w:rsid w:val="5EA1D664"/>
    <w:rsid w:val="5EA4EC4E"/>
    <w:rsid w:val="5EA6F632"/>
    <w:rsid w:val="5EAFEC01"/>
    <w:rsid w:val="5EBD5B95"/>
    <w:rsid w:val="5EBF4308"/>
    <w:rsid w:val="5ED66E01"/>
    <w:rsid w:val="5ED6AEF4"/>
    <w:rsid w:val="5EDC2D87"/>
    <w:rsid w:val="5EE9A013"/>
    <w:rsid w:val="5EEC51F7"/>
    <w:rsid w:val="5F138750"/>
    <w:rsid w:val="5F32C8E2"/>
    <w:rsid w:val="5F370FE7"/>
    <w:rsid w:val="5F3E81BB"/>
    <w:rsid w:val="5F4161C3"/>
    <w:rsid w:val="5F472ABC"/>
    <w:rsid w:val="5F49F7BB"/>
    <w:rsid w:val="5F4ABE68"/>
    <w:rsid w:val="5F6208CF"/>
    <w:rsid w:val="5F656993"/>
    <w:rsid w:val="5F7012D3"/>
    <w:rsid w:val="5F72597F"/>
    <w:rsid w:val="5F8C8E39"/>
    <w:rsid w:val="5F91CD72"/>
    <w:rsid w:val="5FA32CC5"/>
    <w:rsid w:val="5FA6E80A"/>
    <w:rsid w:val="5FB895A9"/>
    <w:rsid w:val="5FBE2B08"/>
    <w:rsid w:val="5FDCA762"/>
    <w:rsid w:val="5FE16F32"/>
    <w:rsid w:val="5FE507A9"/>
    <w:rsid w:val="5FF28C51"/>
    <w:rsid w:val="5FF98314"/>
    <w:rsid w:val="5FFFEB1C"/>
    <w:rsid w:val="6022EEEE"/>
    <w:rsid w:val="604949BC"/>
    <w:rsid w:val="604BB1B4"/>
    <w:rsid w:val="60582FC7"/>
    <w:rsid w:val="605DD54F"/>
    <w:rsid w:val="6069B7F6"/>
    <w:rsid w:val="6073E7BB"/>
    <w:rsid w:val="6075B30F"/>
    <w:rsid w:val="6085837E"/>
    <w:rsid w:val="608C1D6C"/>
    <w:rsid w:val="60A73E07"/>
    <w:rsid w:val="60CC9A33"/>
    <w:rsid w:val="60DC9821"/>
    <w:rsid w:val="60E5F5EC"/>
    <w:rsid w:val="60FBB756"/>
    <w:rsid w:val="60FF05D0"/>
    <w:rsid w:val="6100AF33"/>
    <w:rsid w:val="61032036"/>
    <w:rsid w:val="6104E1B4"/>
    <w:rsid w:val="611B38A7"/>
    <w:rsid w:val="612173A4"/>
    <w:rsid w:val="612A2E0E"/>
    <w:rsid w:val="61359AC0"/>
    <w:rsid w:val="61376833"/>
    <w:rsid w:val="614722D0"/>
    <w:rsid w:val="6148EC06"/>
    <w:rsid w:val="614CC813"/>
    <w:rsid w:val="61689F70"/>
    <w:rsid w:val="616DE557"/>
    <w:rsid w:val="618CEA09"/>
    <w:rsid w:val="6199C0CD"/>
    <w:rsid w:val="619B6EF8"/>
    <w:rsid w:val="61A14514"/>
    <w:rsid w:val="61AE283A"/>
    <w:rsid w:val="61B84758"/>
    <w:rsid w:val="61B86254"/>
    <w:rsid w:val="61D9A638"/>
    <w:rsid w:val="61DA8CBF"/>
    <w:rsid w:val="61DBD173"/>
    <w:rsid w:val="61EB20EB"/>
    <w:rsid w:val="61EF2E97"/>
    <w:rsid w:val="61F695CD"/>
    <w:rsid w:val="620A518E"/>
    <w:rsid w:val="620AF687"/>
    <w:rsid w:val="621983A2"/>
    <w:rsid w:val="623C750D"/>
    <w:rsid w:val="624512CC"/>
    <w:rsid w:val="62528766"/>
    <w:rsid w:val="6272365A"/>
    <w:rsid w:val="627A4CF6"/>
    <w:rsid w:val="627AD8A8"/>
    <w:rsid w:val="62B6418D"/>
    <w:rsid w:val="62C57BB1"/>
    <w:rsid w:val="62CDAC70"/>
    <w:rsid w:val="62D1F366"/>
    <w:rsid w:val="62D32ACF"/>
    <w:rsid w:val="62D4589C"/>
    <w:rsid w:val="62DACD87"/>
    <w:rsid w:val="63092F82"/>
    <w:rsid w:val="631BB0C0"/>
    <w:rsid w:val="6323983A"/>
    <w:rsid w:val="63295FD4"/>
    <w:rsid w:val="6331AD60"/>
    <w:rsid w:val="634DBCB5"/>
    <w:rsid w:val="635C8C6B"/>
    <w:rsid w:val="636E531D"/>
    <w:rsid w:val="6396DE28"/>
    <w:rsid w:val="6399AF89"/>
    <w:rsid w:val="63A11BBA"/>
    <w:rsid w:val="63B0C2F3"/>
    <w:rsid w:val="63B19351"/>
    <w:rsid w:val="63BBF69C"/>
    <w:rsid w:val="63C241C8"/>
    <w:rsid w:val="63C3BE2E"/>
    <w:rsid w:val="63CCB5C4"/>
    <w:rsid w:val="63F11737"/>
    <w:rsid w:val="63FB92FB"/>
    <w:rsid w:val="64169290"/>
    <w:rsid w:val="64372D93"/>
    <w:rsid w:val="6437DFA0"/>
    <w:rsid w:val="64431D50"/>
    <w:rsid w:val="64485A11"/>
    <w:rsid w:val="644F27AB"/>
    <w:rsid w:val="645211EE"/>
    <w:rsid w:val="64565CB3"/>
    <w:rsid w:val="64731F6E"/>
    <w:rsid w:val="648355CA"/>
    <w:rsid w:val="648B42AE"/>
    <w:rsid w:val="6498FE93"/>
    <w:rsid w:val="64A16A50"/>
    <w:rsid w:val="64A1AC48"/>
    <w:rsid w:val="64D34E0D"/>
    <w:rsid w:val="64DC2FCF"/>
    <w:rsid w:val="64E51081"/>
    <w:rsid w:val="64E7D8FB"/>
    <w:rsid w:val="64F2CA13"/>
    <w:rsid w:val="64FD23FF"/>
    <w:rsid w:val="651B4A5F"/>
    <w:rsid w:val="652D7170"/>
    <w:rsid w:val="6536D618"/>
    <w:rsid w:val="6565063C"/>
    <w:rsid w:val="65671FA8"/>
    <w:rsid w:val="65768DBB"/>
    <w:rsid w:val="65786EFF"/>
    <w:rsid w:val="657D78B5"/>
    <w:rsid w:val="6589524D"/>
    <w:rsid w:val="6589BE55"/>
    <w:rsid w:val="6589D132"/>
    <w:rsid w:val="659C0FDE"/>
    <w:rsid w:val="659FBCAD"/>
    <w:rsid w:val="65AB5604"/>
    <w:rsid w:val="65AC89E2"/>
    <w:rsid w:val="65B2B32C"/>
    <w:rsid w:val="65B4BD7D"/>
    <w:rsid w:val="65D3C301"/>
    <w:rsid w:val="65DF098B"/>
    <w:rsid w:val="65E39516"/>
    <w:rsid w:val="65E721E6"/>
    <w:rsid w:val="65EB2794"/>
    <w:rsid w:val="65F96641"/>
    <w:rsid w:val="6601F01D"/>
    <w:rsid w:val="661F262B"/>
    <w:rsid w:val="662A3E28"/>
    <w:rsid w:val="664575A8"/>
    <w:rsid w:val="665F8345"/>
    <w:rsid w:val="6678E33D"/>
    <w:rsid w:val="6682B77C"/>
    <w:rsid w:val="668A30A4"/>
    <w:rsid w:val="6690BCF9"/>
    <w:rsid w:val="669C6412"/>
    <w:rsid w:val="66A9626F"/>
    <w:rsid w:val="66BE920E"/>
    <w:rsid w:val="66CEE789"/>
    <w:rsid w:val="66F0696F"/>
    <w:rsid w:val="66F3975E"/>
    <w:rsid w:val="670A5BA9"/>
    <w:rsid w:val="670BB4D7"/>
    <w:rsid w:val="6729B7D4"/>
    <w:rsid w:val="672CB823"/>
    <w:rsid w:val="673879F7"/>
    <w:rsid w:val="673A6B16"/>
    <w:rsid w:val="6753462A"/>
    <w:rsid w:val="6754DE3D"/>
    <w:rsid w:val="67736BF7"/>
    <w:rsid w:val="67782CC4"/>
    <w:rsid w:val="67828B58"/>
    <w:rsid w:val="67867F0E"/>
    <w:rsid w:val="678C3BFD"/>
    <w:rsid w:val="678DFBA2"/>
    <w:rsid w:val="67A26396"/>
    <w:rsid w:val="67B83620"/>
    <w:rsid w:val="67BBD379"/>
    <w:rsid w:val="67BD667D"/>
    <w:rsid w:val="67C5B73A"/>
    <w:rsid w:val="67C70406"/>
    <w:rsid w:val="67C8F24B"/>
    <w:rsid w:val="67D5236D"/>
    <w:rsid w:val="67D6AC5A"/>
    <w:rsid w:val="67DDC564"/>
    <w:rsid w:val="67E84F90"/>
    <w:rsid w:val="67EBC490"/>
    <w:rsid w:val="67FB3EE0"/>
    <w:rsid w:val="680AF253"/>
    <w:rsid w:val="68121E19"/>
    <w:rsid w:val="682082A2"/>
    <w:rsid w:val="68234223"/>
    <w:rsid w:val="6848CC93"/>
    <w:rsid w:val="6866B824"/>
    <w:rsid w:val="68900D0F"/>
    <w:rsid w:val="68969E00"/>
    <w:rsid w:val="689A0A17"/>
    <w:rsid w:val="68A61A47"/>
    <w:rsid w:val="68ABC844"/>
    <w:rsid w:val="68B141EF"/>
    <w:rsid w:val="68B16ADE"/>
    <w:rsid w:val="68E0A996"/>
    <w:rsid w:val="68E89B7E"/>
    <w:rsid w:val="68EC4064"/>
    <w:rsid w:val="68F4B921"/>
    <w:rsid w:val="68F54FAE"/>
    <w:rsid w:val="68FA22DF"/>
    <w:rsid w:val="69202473"/>
    <w:rsid w:val="69271D0F"/>
    <w:rsid w:val="69292F95"/>
    <w:rsid w:val="692D42DB"/>
    <w:rsid w:val="6932BBB6"/>
    <w:rsid w:val="69363462"/>
    <w:rsid w:val="693BE31B"/>
    <w:rsid w:val="693FA538"/>
    <w:rsid w:val="69470873"/>
    <w:rsid w:val="6958DBC1"/>
    <w:rsid w:val="695CD808"/>
    <w:rsid w:val="69690BB1"/>
    <w:rsid w:val="696A648A"/>
    <w:rsid w:val="69739E4D"/>
    <w:rsid w:val="697DA90E"/>
    <w:rsid w:val="69A6E525"/>
    <w:rsid w:val="69A75507"/>
    <w:rsid w:val="69B161A3"/>
    <w:rsid w:val="69BCA66E"/>
    <w:rsid w:val="69C41619"/>
    <w:rsid w:val="69C8732B"/>
    <w:rsid w:val="69CA06DC"/>
    <w:rsid w:val="69E56CE7"/>
    <w:rsid w:val="69F0E03C"/>
    <w:rsid w:val="69F50F57"/>
    <w:rsid w:val="6A099538"/>
    <w:rsid w:val="6A19E5EF"/>
    <w:rsid w:val="6A25D7E4"/>
    <w:rsid w:val="6A361E67"/>
    <w:rsid w:val="6A44428C"/>
    <w:rsid w:val="6A51F120"/>
    <w:rsid w:val="6A52A90D"/>
    <w:rsid w:val="6A62DD2A"/>
    <w:rsid w:val="6A6F6C2F"/>
    <w:rsid w:val="6A72CC9D"/>
    <w:rsid w:val="6A752BE2"/>
    <w:rsid w:val="6A7DD195"/>
    <w:rsid w:val="6A896E5E"/>
    <w:rsid w:val="6AAFE2FC"/>
    <w:rsid w:val="6AD6D466"/>
    <w:rsid w:val="6AD7AAC3"/>
    <w:rsid w:val="6AD840D5"/>
    <w:rsid w:val="6AE008A7"/>
    <w:rsid w:val="6AF55579"/>
    <w:rsid w:val="6AFB8673"/>
    <w:rsid w:val="6B105C82"/>
    <w:rsid w:val="6B10B6DE"/>
    <w:rsid w:val="6B13144E"/>
    <w:rsid w:val="6B201B6B"/>
    <w:rsid w:val="6B4D3204"/>
    <w:rsid w:val="6B584F9D"/>
    <w:rsid w:val="6B781318"/>
    <w:rsid w:val="6B8D7FD3"/>
    <w:rsid w:val="6B981C4A"/>
    <w:rsid w:val="6BDDC9E7"/>
    <w:rsid w:val="6BF05EAD"/>
    <w:rsid w:val="6BF267BB"/>
    <w:rsid w:val="6BF748E6"/>
    <w:rsid w:val="6C12AC2B"/>
    <w:rsid w:val="6C21A475"/>
    <w:rsid w:val="6C33CA51"/>
    <w:rsid w:val="6C532A3A"/>
    <w:rsid w:val="6C56DE63"/>
    <w:rsid w:val="6C6AE640"/>
    <w:rsid w:val="6C6B6602"/>
    <w:rsid w:val="6C72BB2F"/>
    <w:rsid w:val="6C79EC16"/>
    <w:rsid w:val="6C7DBA32"/>
    <w:rsid w:val="6C89B9E0"/>
    <w:rsid w:val="6C9617D1"/>
    <w:rsid w:val="6C9C7C7D"/>
    <w:rsid w:val="6CA5A776"/>
    <w:rsid w:val="6CA86E7E"/>
    <w:rsid w:val="6CAD8C93"/>
    <w:rsid w:val="6CAF353D"/>
    <w:rsid w:val="6CB470A2"/>
    <w:rsid w:val="6CB88520"/>
    <w:rsid w:val="6CBA4885"/>
    <w:rsid w:val="6CBC113D"/>
    <w:rsid w:val="6CBC649A"/>
    <w:rsid w:val="6CBCA0BC"/>
    <w:rsid w:val="6CC2EB16"/>
    <w:rsid w:val="6D002410"/>
    <w:rsid w:val="6D0ECEB7"/>
    <w:rsid w:val="6D17F503"/>
    <w:rsid w:val="6D1806C0"/>
    <w:rsid w:val="6D1A939D"/>
    <w:rsid w:val="6D276972"/>
    <w:rsid w:val="6D2EA429"/>
    <w:rsid w:val="6D3ACBE2"/>
    <w:rsid w:val="6D3B99A1"/>
    <w:rsid w:val="6D4096BC"/>
    <w:rsid w:val="6D5546BD"/>
    <w:rsid w:val="6D5609BE"/>
    <w:rsid w:val="6D602691"/>
    <w:rsid w:val="6D6220D1"/>
    <w:rsid w:val="6D93733B"/>
    <w:rsid w:val="6D9A163F"/>
    <w:rsid w:val="6D9FCABF"/>
    <w:rsid w:val="6DBD74D6"/>
    <w:rsid w:val="6DD5AA1C"/>
    <w:rsid w:val="6DE165D5"/>
    <w:rsid w:val="6DE95653"/>
    <w:rsid w:val="6DEAA213"/>
    <w:rsid w:val="6DF39488"/>
    <w:rsid w:val="6DF9AE80"/>
    <w:rsid w:val="6DFF4CAF"/>
    <w:rsid w:val="6E15875C"/>
    <w:rsid w:val="6E2A98FD"/>
    <w:rsid w:val="6E4DFDFC"/>
    <w:rsid w:val="6E572FC7"/>
    <w:rsid w:val="6E5BF79D"/>
    <w:rsid w:val="6E605887"/>
    <w:rsid w:val="6E68946C"/>
    <w:rsid w:val="6E756F29"/>
    <w:rsid w:val="6E81399F"/>
    <w:rsid w:val="6E934837"/>
    <w:rsid w:val="6E951E04"/>
    <w:rsid w:val="6E981E0D"/>
    <w:rsid w:val="6E9F4D61"/>
    <w:rsid w:val="6EA753D9"/>
    <w:rsid w:val="6EA81A46"/>
    <w:rsid w:val="6EAFCC50"/>
    <w:rsid w:val="6ECA3C4D"/>
    <w:rsid w:val="6ECF148E"/>
    <w:rsid w:val="6ED1897E"/>
    <w:rsid w:val="6ED7D2E8"/>
    <w:rsid w:val="6EE62636"/>
    <w:rsid w:val="6EF2864E"/>
    <w:rsid w:val="6EFB1259"/>
    <w:rsid w:val="6EFB9F68"/>
    <w:rsid w:val="6F095884"/>
    <w:rsid w:val="6F0AE78E"/>
    <w:rsid w:val="6F1AF48F"/>
    <w:rsid w:val="6F214EBE"/>
    <w:rsid w:val="6F22961D"/>
    <w:rsid w:val="6F27672E"/>
    <w:rsid w:val="6F3FEA1C"/>
    <w:rsid w:val="6F412B90"/>
    <w:rsid w:val="6F53AA60"/>
    <w:rsid w:val="6F6D4CD1"/>
    <w:rsid w:val="6F77AA77"/>
    <w:rsid w:val="6F7D708A"/>
    <w:rsid w:val="6F83937E"/>
    <w:rsid w:val="6F87A53E"/>
    <w:rsid w:val="6F884A5A"/>
    <w:rsid w:val="6F94359F"/>
    <w:rsid w:val="6F979523"/>
    <w:rsid w:val="6F9B3A4A"/>
    <w:rsid w:val="6FAE3B5A"/>
    <w:rsid w:val="6FBE94C7"/>
    <w:rsid w:val="6FC10C10"/>
    <w:rsid w:val="6FC40242"/>
    <w:rsid w:val="6FC71483"/>
    <w:rsid w:val="6FCBC748"/>
    <w:rsid w:val="6FCD5F0B"/>
    <w:rsid w:val="6FE178FE"/>
    <w:rsid w:val="6FEDCC83"/>
    <w:rsid w:val="6FF57665"/>
    <w:rsid w:val="6FFD5B4F"/>
    <w:rsid w:val="70085CD8"/>
    <w:rsid w:val="700EC89E"/>
    <w:rsid w:val="70177F72"/>
    <w:rsid w:val="701B2CDB"/>
    <w:rsid w:val="7020A327"/>
    <w:rsid w:val="70320895"/>
    <w:rsid w:val="703A9E74"/>
    <w:rsid w:val="7041C432"/>
    <w:rsid w:val="705238EC"/>
    <w:rsid w:val="7053C96B"/>
    <w:rsid w:val="7072161C"/>
    <w:rsid w:val="708D3BF8"/>
    <w:rsid w:val="70942D8D"/>
    <w:rsid w:val="7099B445"/>
    <w:rsid w:val="709A45C0"/>
    <w:rsid w:val="70A71493"/>
    <w:rsid w:val="70B02D06"/>
    <w:rsid w:val="70B82C4E"/>
    <w:rsid w:val="70BA7F50"/>
    <w:rsid w:val="70BDAF00"/>
    <w:rsid w:val="70C19DD0"/>
    <w:rsid w:val="70CB458B"/>
    <w:rsid w:val="70D3F560"/>
    <w:rsid w:val="70D401A2"/>
    <w:rsid w:val="70D5AE3A"/>
    <w:rsid w:val="70D5E674"/>
    <w:rsid w:val="70E9CA34"/>
    <w:rsid w:val="70F5D2D3"/>
    <w:rsid w:val="7111A20B"/>
    <w:rsid w:val="711D5CB5"/>
    <w:rsid w:val="712F18D9"/>
    <w:rsid w:val="713D738D"/>
    <w:rsid w:val="7142928C"/>
    <w:rsid w:val="714F5F79"/>
    <w:rsid w:val="7159C901"/>
    <w:rsid w:val="7159E16C"/>
    <w:rsid w:val="71665A4B"/>
    <w:rsid w:val="7172B1F1"/>
    <w:rsid w:val="717621A0"/>
    <w:rsid w:val="717F89C8"/>
    <w:rsid w:val="718DD3FD"/>
    <w:rsid w:val="71C75751"/>
    <w:rsid w:val="71CA21B5"/>
    <w:rsid w:val="71EB2C37"/>
    <w:rsid w:val="71F6A9C2"/>
    <w:rsid w:val="72053DBC"/>
    <w:rsid w:val="7207EA74"/>
    <w:rsid w:val="720BAB01"/>
    <w:rsid w:val="72114681"/>
    <w:rsid w:val="7214A71D"/>
    <w:rsid w:val="7219E1C4"/>
    <w:rsid w:val="721C8F8B"/>
    <w:rsid w:val="7228EF8A"/>
    <w:rsid w:val="723D8EC2"/>
    <w:rsid w:val="7251001B"/>
    <w:rsid w:val="72548300"/>
    <w:rsid w:val="727243A8"/>
    <w:rsid w:val="72817BDB"/>
    <w:rsid w:val="728D3514"/>
    <w:rsid w:val="7290BDB7"/>
    <w:rsid w:val="72917EB4"/>
    <w:rsid w:val="72AE7F12"/>
    <w:rsid w:val="72B614CC"/>
    <w:rsid w:val="72B9BE56"/>
    <w:rsid w:val="72D4B2F5"/>
    <w:rsid w:val="72DC6C6B"/>
    <w:rsid w:val="72DE62ED"/>
    <w:rsid w:val="72E25421"/>
    <w:rsid w:val="72F1B739"/>
    <w:rsid w:val="72FC8AF0"/>
    <w:rsid w:val="730A3FC9"/>
    <w:rsid w:val="731AFACE"/>
    <w:rsid w:val="732A0CF8"/>
    <w:rsid w:val="732D097B"/>
    <w:rsid w:val="73364E0F"/>
    <w:rsid w:val="73586303"/>
    <w:rsid w:val="73635B7B"/>
    <w:rsid w:val="736DEEF5"/>
    <w:rsid w:val="736F6A97"/>
    <w:rsid w:val="737769F4"/>
    <w:rsid w:val="73787501"/>
    <w:rsid w:val="73794EA2"/>
    <w:rsid w:val="737B9894"/>
    <w:rsid w:val="73946275"/>
    <w:rsid w:val="73A70F88"/>
    <w:rsid w:val="73AB94AF"/>
    <w:rsid w:val="73B11993"/>
    <w:rsid w:val="73B7809D"/>
    <w:rsid w:val="73CB1B2C"/>
    <w:rsid w:val="73D619E0"/>
    <w:rsid w:val="73F14A8C"/>
    <w:rsid w:val="73F3DF36"/>
    <w:rsid w:val="73F6D54C"/>
    <w:rsid w:val="74120B09"/>
    <w:rsid w:val="74138DFD"/>
    <w:rsid w:val="744DDBCB"/>
    <w:rsid w:val="7457C4DB"/>
    <w:rsid w:val="746427D3"/>
    <w:rsid w:val="7474B2FC"/>
    <w:rsid w:val="747A9255"/>
    <w:rsid w:val="747AC91B"/>
    <w:rsid w:val="747D2AC5"/>
    <w:rsid w:val="7481B282"/>
    <w:rsid w:val="74947D33"/>
    <w:rsid w:val="74A8B391"/>
    <w:rsid w:val="74BC7AF7"/>
    <w:rsid w:val="74C85DDB"/>
    <w:rsid w:val="74CCA989"/>
    <w:rsid w:val="74CCE8FB"/>
    <w:rsid w:val="74CEAB3D"/>
    <w:rsid w:val="74CF9D29"/>
    <w:rsid w:val="74DAC808"/>
    <w:rsid w:val="74E30A2E"/>
    <w:rsid w:val="74F3B884"/>
    <w:rsid w:val="750DEB69"/>
    <w:rsid w:val="7513B241"/>
    <w:rsid w:val="752112C7"/>
    <w:rsid w:val="75243737"/>
    <w:rsid w:val="7548F5E7"/>
    <w:rsid w:val="755642E4"/>
    <w:rsid w:val="756401C8"/>
    <w:rsid w:val="75875425"/>
    <w:rsid w:val="7595F4D7"/>
    <w:rsid w:val="7597D126"/>
    <w:rsid w:val="75A98148"/>
    <w:rsid w:val="75B37116"/>
    <w:rsid w:val="75B3C5D2"/>
    <w:rsid w:val="75B4E72A"/>
    <w:rsid w:val="75B7CC13"/>
    <w:rsid w:val="75B95284"/>
    <w:rsid w:val="75CBDB24"/>
    <w:rsid w:val="75D74A8F"/>
    <w:rsid w:val="75E97416"/>
    <w:rsid w:val="75F4F574"/>
    <w:rsid w:val="75FB5378"/>
    <w:rsid w:val="76039D72"/>
    <w:rsid w:val="760EB6F7"/>
    <w:rsid w:val="762A5527"/>
    <w:rsid w:val="7639CB6E"/>
    <w:rsid w:val="7647AF06"/>
    <w:rsid w:val="764E89E0"/>
    <w:rsid w:val="76559494"/>
    <w:rsid w:val="766010A7"/>
    <w:rsid w:val="766B0DCC"/>
    <w:rsid w:val="766BA27B"/>
    <w:rsid w:val="7676AE48"/>
    <w:rsid w:val="7677A637"/>
    <w:rsid w:val="76804429"/>
    <w:rsid w:val="7686C0F6"/>
    <w:rsid w:val="769F4AA8"/>
    <w:rsid w:val="76B84572"/>
    <w:rsid w:val="76B891B0"/>
    <w:rsid w:val="76C4DF3F"/>
    <w:rsid w:val="76DDD2D4"/>
    <w:rsid w:val="76E2526F"/>
    <w:rsid w:val="76E60DB4"/>
    <w:rsid w:val="76EBAA41"/>
    <w:rsid w:val="77080E62"/>
    <w:rsid w:val="770FE48B"/>
    <w:rsid w:val="771F9F79"/>
    <w:rsid w:val="7752D2F8"/>
    <w:rsid w:val="7755A78C"/>
    <w:rsid w:val="7778525F"/>
    <w:rsid w:val="777B6131"/>
    <w:rsid w:val="779512E2"/>
    <w:rsid w:val="779B5E15"/>
    <w:rsid w:val="779CF498"/>
    <w:rsid w:val="77AA0554"/>
    <w:rsid w:val="77AFDD8E"/>
    <w:rsid w:val="77CECD43"/>
    <w:rsid w:val="77DAF002"/>
    <w:rsid w:val="77E372A9"/>
    <w:rsid w:val="77E455BE"/>
    <w:rsid w:val="77EAA868"/>
    <w:rsid w:val="77FCBC02"/>
    <w:rsid w:val="77FE6FF4"/>
    <w:rsid w:val="77FF9127"/>
    <w:rsid w:val="780F776D"/>
    <w:rsid w:val="78137698"/>
    <w:rsid w:val="781AB3C4"/>
    <w:rsid w:val="7825C969"/>
    <w:rsid w:val="78338C67"/>
    <w:rsid w:val="7833C6E5"/>
    <w:rsid w:val="783C5817"/>
    <w:rsid w:val="784BEEF4"/>
    <w:rsid w:val="785A0BE6"/>
    <w:rsid w:val="785CA1C0"/>
    <w:rsid w:val="786A4A71"/>
    <w:rsid w:val="786D7953"/>
    <w:rsid w:val="787CCF45"/>
    <w:rsid w:val="788EE3F8"/>
    <w:rsid w:val="789C6E47"/>
    <w:rsid w:val="78D027F0"/>
    <w:rsid w:val="78DAD3C5"/>
    <w:rsid w:val="78E628ED"/>
    <w:rsid w:val="7901FDD0"/>
    <w:rsid w:val="790202D3"/>
    <w:rsid w:val="7903F706"/>
    <w:rsid w:val="790F75ED"/>
    <w:rsid w:val="79207674"/>
    <w:rsid w:val="7920C5F3"/>
    <w:rsid w:val="7925315F"/>
    <w:rsid w:val="792D8F48"/>
    <w:rsid w:val="7931148A"/>
    <w:rsid w:val="795AC2EC"/>
    <w:rsid w:val="796B0F3D"/>
    <w:rsid w:val="796E4161"/>
    <w:rsid w:val="797412F3"/>
    <w:rsid w:val="797BA5CA"/>
    <w:rsid w:val="79856EFA"/>
    <w:rsid w:val="79862561"/>
    <w:rsid w:val="798D3556"/>
    <w:rsid w:val="79920431"/>
    <w:rsid w:val="79A3EE73"/>
    <w:rsid w:val="79A50FBF"/>
    <w:rsid w:val="79C4D0D7"/>
    <w:rsid w:val="79C73680"/>
    <w:rsid w:val="79C7856D"/>
    <w:rsid w:val="79D1F440"/>
    <w:rsid w:val="79DAC66B"/>
    <w:rsid w:val="79DB7BE6"/>
    <w:rsid w:val="79DE784B"/>
    <w:rsid w:val="79E41C79"/>
    <w:rsid w:val="7A221B6C"/>
    <w:rsid w:val="7A5E641D"/>
    <w:rsid w:val="7A67DBA9"/>
    <w:rsid w:val="7A6F3CAE"/>
    <w:rsid w:val="7A79F5C9"/>
    <w:rsid w:val="7A80E776"/>
    <w:rsid w:val="7A850FEF"/>
    <w:rsid w:val="7A8AAF08"/>
    <w:rsid w:val="7AA1A82B"/>
    <w:rsid w:val="7ACF6793"/>
    <w:rsid w:val="7AD43DA9"/>
    <w:rsid w:val="7ADB0DCB"/>
    <w:rsid w:val="7AE5B7BF"/>
    <w:rsid w:val="7AE77E50"/>
    <w:rsid w:val="7AE9B247"/>
    <w:rsid w:val="7B03F0BC"/>
    <w:rsid w:val="7B197DEA"/>
    <w:rsid w:val="7B1E1D73"/>
    <w:rsid w:val="7B205933"/>
    <w:rsid w:val="7B2316C3"/>
    <w:rsid w:val="7B399425"/>
    <w:rsid w:val="7B3A70B1"/>
    <w:rsid w:val="7B40E020"/>
    <w:rsid w:val="7B473FEA"/>
    <w:rsid w:val="7B56C355"/>
    <w:rsid w:val="7B5BF2A7"/>
    <w:rsid w:val="7B64E3F1"/>
    <w:rsid w:val="7B681282"/>
    <w:rsid w:val="7B68D2E3"/>
    <w:rsid w:val="7B6D3DF0"/>
    <w:rsid w:val="7B7524C9"/>
    <w:rsid w:val="7B76AD42"/>
    <w:rsid w:val="7B782D4D"/>
    <w:rsid w:val="7B81AA8D"/>
    <w:rsid w:val="7B84A81F"/>
    <w:rsid w:val="7B8C2C16"/>
    <w:rsid w:val="7BA7347D"/>
    <w:rsid w:val="7BBB8355"/>
    <w:rsid w:val="7BBDEBCD"/>
    <w:rsid w:val="7BC37746"/>
    <w:rsid w:val="7BD19B9B"/>
    <w:rsid w:val="7BDD37C5"/>
    <w:rsid w:val="7BEA0F86"/>
    <w:rsid w:val="7BFB3516"/>
    <w:rsid w:val="7BFFC370"/>
    <w:rsid w:val="7C017A56"/>
    <w:rsid w:val="7C03AC0A"/>
    <w:rsid w:val="7C13187C"/>
    <w:rsid w:val="7C1B281D"/>
    <w:rsid w:val="7C250073"/>
    <w:rsid w:val="7C311184"/>
    <w:rsid w:val="7C36BA0A"/>
    <w:rsid w:val="7C43201F"/>
    <w:rsid w:val="7C50EAB8"/>
    <w:rsid w:val="7C790D62"/>
    <w:rsid w:val="7C928E4F"/>
    <w:rsid w:val="7C9EDA71"/>
    <w:rsid w:val="7C9F8F18"/>
    <w:rsid w:val="7CA82271"/>
    <w:rsid w:val="7CB8CF93"/>
    <w:rsid w:val="7CBF0BD8"/>
    <w:rsid w:val="7CC5C605"/>
    <w:rsid w:val="7CD07B11"/>
    <w:rsid w:val="7CEA3FE4"/>
    <w:rsid w:val="7CFDBF6F"/>
    <w:rsid w:val="7D0FDD02"/>
    <w:rsid w:val="7D17CE79"/>
    <w:rsid w:val="7D2E75F3"/>
    <w:rsid w:val="7D364465"/>
    <w:rsid w:val="7D3B9AE1"/>
    <w:rsid w:val="7D5753B6"/>
    <w:rsid w:val="7D7E9BDC"/>
    <w:rsid w:val="7D832D16"/>
    <w:rsid w:val="7DAC6000"/>
    <w:rsid w:val="7DACE91C"/>
    <w:rsid w:val="7DBFE87F"/>
    <w:rsid w:val="7DC6CB0B"/>
    <w:rsid w:val="7DC7966E"/>
    <w:rsid w:val="7DD5FEFD"/>
    <w:rsid w:val="7DF0BCDD"/>
    <w:rsid w:val="7DFDBE11"/>
    <w:rsid w:val="7E056EB2"/>
    <w:rsid w:val="7E0A32D7"/>
    <w:rsid w:val="7E22470C"/>
    <w:rsid w:val="7E3603CE"/>
    <w:rsid w:val="7E3B917E"/>
    <w:rsid w:val="7E3D8A29"/>
    <w:rsid w:val="7E3E380F"/>
    <w:rsid w:val="7E45DD8F"/>
    <w:rsid w:val="7E491D7B"/>
    <w:rsid w:val="7E4CB440"/>
    <w:rsid w:val="7E4CC9DE"/>
    <w:rsid w:val="7E544A7C"/>
    <w:rsid w:val="7E552953"/>
    <w:rsid w:val="7E5DF229"/>
    <w:rsid w:val="7E6AC319"/>
    <w:rsid w:val="7E6FF3AA"/>
    <w:rsid w:val="7E82DD26"/>
    <w:rsid w:val="7E8924D5"/>
    <w:rsid w:val="7E98FE0F"/>
    <w:rsid w:val="7E9CEEE7"/>
    <w:rsid w:val="7EB8FD5E"/>
    <w:rsid w:val="7EBCC08E"/>
    <w:rsid w:val="7ED0C129"/>
    <w:rsid w:val="7ED28885"/>
    <w:rsid w:val="7EDD1BD0"/>
    <w:rsid w:val="7EE4BA93"/>
    <w:rsid w:val="7EEAF4C8"/>
    <w:rsid w:val="7EECDC13"/>
    <w:rsid w:val="7EF29843"/>
    <w:rsid w:val="7F0C01EE"/>
    <w:rsid w:val="7F14CDF0"/>
    <w:rsid w:val="7F1BA3A6"/>
    <w:rsid w:val="7F20F412"/>
    <w:rsid w:val="7F2A88EE"/>
    <w:rsid w:val="7F32DF39"/>
    <w:rsid w:val="7F4C2B0A"/>
    <w:rsid w:val="7F4C5268"/>
    <w:rsid w:val="7F54BE2A"/>
    <w:rsid w:val="7F5EA8A5"/>
    <w:rsid w:val="7F5EA95A"/>
    <w:rsid w:val="7F81D2B3"/>
    <w:rsid w:val="7F98AC0A"/>
    <w:rsid w:val="7F9AE264"/>
    <w:rsid w:val="7F9B7EA1"/>
    <w:rsid w:val="7FA1BA67"/>
    <w:rsid w:val="7FA48B23"/>
    <w:rsid w:val="7FA7AECC"/>
    <w:rsid w:val="7FAEF9F1"/>
    <w:rsid w:val="7FDA3F38"/>
    <w:rsid w:val="7FDBE18D"/>
    <w:rsid w:val="7FE1ADF0"/>
    <w:rsid w:val="7FE979FE"/>
    <w:rsid w:val="7FEF1B6A"/>
    <w:rsid w:val="7FFB6EC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DDB0"/>
  <w15:docId w15:val="{5CA660B7-0F40-4626-A629-5548BF17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A05F2"/>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A05F2"/>
    <w:pPr>
      <w:keepNext/>
      <w:numPr>
        <w:numId w:val="25"/>
      </w:numPr>
      <w:spacing w:before="240" w:after="60"/>
      <w:outlineLvl w:val="0"/>
    </w:pPr>
    <w:rPr>
      <w:b/>
      <w:bCs/>
      <w:kern w:val="32"/>
      <w:sz w:val="32"/>
      <w:szCs w:val="32"/>
    </w:rPr>
  </w:style>
  <w:style w:type="paragraph" w:styleId="Nadpis2">
    <w:name w:val="heading 2"/>
    <w:basedOn w:val="Normlny"/>
    <w:next w:val="Normlny"/>
    <w:link w:val="Nadpis2Char"/>
    <w:unhideWhenUsed/>
    <w:qFormat/>
    <w:rsid w:val="00CA0912"/>
    <w:pPr>
      <w:keepNext/>
      <w:keepLines/>
      <w:numPr>
        <w:ilvl w:val="1"/>
        <w:numId w:val="25"/>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rsid w:val="00A067AD"/>
    <w:pPr>
      <w:keepNext/>
      <w:numPr>
        <w:ilvl w:val="2"/>
        <w:numId w:val="25"/>
      </w:numPr>
      <w:spacing w:before="400"/>
      <w:jc w:val="both"/>
      <w:outlineLvl w:val="2"/>
    </w:pPr>
    <w:rPr>
      <w:b/>
      <w:bCs/>
      <w:smallCaps/>
    </w:rPr>
  </w:style>
  <w:style w:type="paragraph" w:styleId="Nadpis4">
    <w:name w:val="heading 4"/>
    <w:basedOn w:val="Normlny"/>
    <w:next w:val="Normlny"/>
    <w:link w:val="Nadpis4Char"/>
    <w:qFormat/>
    <w:rsid w:val="00A067AD"/>
    <w:pPr>
      <w:keepNext/>
      <w:numPr>
        <w:ilvl w:val="3"/>
        <w:numId w:val="25"/>
      </w:numPr>
      <w:outlineLvl w:val="3"/>
    </w:pPr>
    <w:rPr>
      <w:b/>
      <w:bCs/>
      <w:smallCaps/>
    </w:rPr>
  </w:style>
  <w:style w:type="paragraph" w:styleId="Nadpis5">
    <w:name w:val="heading 5"/>
    <w:aliases w:val="3"/>
    <w:basedOn w:val="Default"/>
    <w:next w:val="Normlny"/>
    <w:link w:val="Nadpis5Char"/>
    <w:qFormat/>
    <w:rsid w:val="008759A1"/>
    <w:pPr>
      <w:numPr>
        <w:ilvl w:val="4"/>
        <w:numId w:val="25"/>
      </w:numPr>
      <w:spacing w:after="240"/>
      <w:outlineLvl w:val="4"/>
    </w:pPr>
    <w:rPr>
      <w:rFonts w:ascii="Corbel" w:hAnsi="Corbel" w:cs="Segoe UI"/>
      <w:b/>
      <w:sz w:val="18"/>
      <w:szCs w:val="18"/>
    </w:rPr>
  </w:style>
  <w:style w:type="paragraph" w:styleId="Nadpis6">
    <w:name w:val="heading 6"/>
    <w:aliases w:val="a"/>
    <w:basedOn w:val="2"/>
    <w:next w:val="Normlny"/>
    <w:link w:val="Nadpis6Char"/>
    <w:rsid w:val="006F443A"/>
    <w:pPr>
      <w:numPr>
        <w:ilvl w:val="5"/>
        <w:numId w:val="25"/>
      </w:numPr>
      <w:outlineLvl w:val="5"/>
    </w:pPr>
  </w:style>
  <w:style w:type="paragraph" w:styleId="Nadpis7">
    <w:name w:val="heading 7"/>
    <w:basedOn w:val="Normlny"/>
    <w:next w:val="Normlny"/>
    <w:link w:val="Nadpis7Char"/>
    <w:qFormat/>
    <w:rsid w:val="00A067AD"/>
    <w:pPr>
      <w:keepNext/>
      <w:numPr>
        <w:ilvl w:val="6"/>
        <w:numId w:val="25"/>
      </w:numPr>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A067AD"/>
    <w:pPr>
      <w:keepNext/>
      <w:numPr>
        <w:ilvl w:val="7"/>
        <w:numId w:val="25"/>
      </w:numPr>
      <w:tabs>
        <w:tab w:val="clear" w:pos="2160"/>
        <w:tab w:val="clear" w:pos="2880"/>
        <w:tab w:val="clear" w:pos="4500"/>
      </w:tabs>
      <w:jc w:val="both"/>
      <w:outlineLvl w:val="7"/>
    </w:pPr>
    <w:rPr>
      <w:noProof/>
      <w:u w:val="single"/>
      <w:lang w:eastAsia="sk-SK"/>
    </w:rPr>
  </w:style>
  <w:style w:type="paragraph" w:styleId="Nadpis9">
    <w:name w:val="heading 9"/>
    <w:basedOn w:val="Normlny"/>
    <w:next w:val="Normlny"/>
    <w:link w:val="Nadpis9Char"/>
    <w:qFormat/>
    <w:rsid w:val="00A067AD"/>
    <w:pPr>
      <w:keepNext/>
      <w:numPr>
        <w:ilvl w:val="8"/>
        <w:numId w:val="25"/>
      </w:numPr>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DA05F2"/>
    <w:rPr>
      <w:rFonts w:ascii="Arial" w:eastAsia="Times New Roman" w:hAnsi="Arial" w:cs="Arial"/>
      <w:b/>
      <w:bCs/>
      <w:kern w:val="32"/>
      <w:sz w:val="32"/>
      <w:szCs w:val="32"/>
      <w:lang w:eastAsia="cs-CZ"/>
    </w:rPr>
  </w:style>
  <w:style w:type="character" w:styleId="Hypertextovprepojenie">
    <w:name w:val="Hyperlink"/>
    <w:basedOn w:val="Predvolenpsmoodseku"/>
    <w:uiPriority w:val="99"/>
    <w:rsid w:val="00DA05F2"/>
    <w:rPr>
      <w:rFonts w:cs="Times New Roman"/>
      <w:color w:val="0000FF"/>
      <w:u w:val="single"/>
    </w:rPr>
  </w:style>
  <w:style w:type="paragraph" w:styleId="Odsekzoznamu">
    <w:name w:val="List Paragraph"/>
    <w:aliases w:val="body,Odsek zoznamu2,ODRAZKY PRVA UROVEN,Bullet Number,lp1,lp11,List Paragraph11,Bullet 1,Use Case List Paragraph,List Paragraph1,Bullet List,FooterText,numbered,Paragraphe de liste1,Nad,Odstavec cíl se seznamem,Odstavec_muj,ZOZNAM,body 2"/>
    <w:basedOn w:val="Normlny"/>
    <w:link w:val="OdsekzoznamuChar"/>
    <w:uiPriority w:val="34"/>
    <w:qFormat/>
    <w:rsid w:val="00DA05F2"/>
    <w:pPr>
      <w:ind w:left="708"/>
    </w:pPr>
  </w:style>
  <w:style w:type="character" w:customStyle="1" w:styleId="OdsekzoznamuChar">
    <w:name w:val="Odsek zoznamu Char"/>
    <w:aliases w:val="body Char,Odsek zoznamu2 Char,ODRAZKY PRVA UROVEN Char,Bullet Number Char,lp1 Char,lp11 Char,List Paragraph11 Char,Bullet 1 Char,Use Case List Paragraph Char,List Paragraph1 Char,Bullet List Char,FooterText Char,numbered Char,Nad Char"/>
    <w:link w:val="Odsekzoznamu"/>
    <w:uiPriority w:val="34"/>
    <w:qFormat/>
    <w:locked/>
    <w:rsid w:val="00DA05F2"/>
    <w:rPr>
      <w:rFonts w:ascii="Arial" w:eastAsia="Times New Roman" w:hAnsi="Arial" w:cs="Arial"/>
      <w:sz w:val="20"/>
      <w:szCs w:val="20"/>
      <w:lang w:eastAsia="cs-CZ"/>
    </w:rPr>
  </w:style>
  <w:style w:type="paragraph" w:styleId="Textkomentra">
    <w:name w:val="annotation text"/>
    <w:basedOn w:val="Normlny"/>
    <w:link w:val="TextkomentraChar"/>
    <w:rsid w:val="00DA05F2"/>
    <w:pPr>
      <w:tabs>
        <w:tab w:val="clear" w:pos="2160"/>
        <w:tab w:val="clear" w:pos="2880"/>
        <w:tab w:val="clear" w:pos="4500"/>
      </w:tabs>
      <w:spacing w:after="120"/>
      <w:ind w:left="578" w:right="-45" w:hanging="578"/>
      <w:jc w:val="center"/>
    </w:pPr>
    <w:rPr>
      <w:b/>
      <w:bCs/>
      <w:smallCaps/>
      <w:lang w:eastAsia="en-US"/>
    </w:rPr>
  </w:style>
  <w:style w:type="character" w:customStyle="1" w:styleId="TextkomentraChar">
    <w:name w:val="Text komentára Char"/>
    <w:basedOn w:val="Predvolenpsmoodseku"/>
    <w:link w:val="Textkomentra"/>
    <w:uiPriority w:val="99"/>
    <w:rsid w:val="00DA05F2"/>
    <w:rPr>
      <w:rFonts w:ascii="Arial" w:eastAsia="Times New Roman" w:hAnsi="Arial" w:cs="Arial"/>
      <w:b/>
      <w:bCs/>
      <w:smallCaps/>
      <w:sz w:val="20"/>
      <w:szCs w:val="20"/>
    </w:rPr>
  </w:style>
  <w:style w:type="character" w:styleId="Odkaznakomentr">
    <w:name w:val="annotation reference"/>
    <w:basedOn w:val="Predvolenpsmoodseku"/>
    <w:rsid w:val="00DA05F2"/>
    <w:rPr>
      <w:rFonts w:cs="Times New Roman"/>
      <w:sz w:val="16"/>
      <w:szCs w:val="16"/>
    </w:rPr>
  </w:style>
  <w:style w:type="paragraph" w:customStyle="1" w:styleId="Default">
    <w:name w:val="Default"/>
    <w:rsid w:val="00DA05F2"/>
    <w:pPr>
      <w:autoSpaceDE w:val="0"/>
      <w:autoSpaceDN w:val="0"/>
      <w:adjustRightInd w:val="0"/>
      <w:spacing w:after="0" w:line="240" w:lineRule="auto"/>
    </w:pPr>
    <w:rPr>
      <w:rFonts w:ascii="Franklin Gothic Book" w:eastAsia="Times New Roman" w:hAnsi="Franklin Gothic Book" w:cs="Franklin Gothic Book"/>
      <w:color w:val="000000"/>
      <w:sz w:val="24"/>
      <w:szCs w:val="24"/>
      <w:lang w:eastAsia="sk-SK"/>
    </w:rPr>
  </w:style>
  <w:style w:type="table" w:styleId="Mriekatabuky">
    <w:name w:val="Table Grid"/>
    <w:basedOn w:val="Normlnatabuka"/>
    <w:uiPriority w:val="39"/>
    <w:rsid w:val="00DA05F2"/>
    <w:pPr>
      <w:spacing w:after="0" w:line="240" w:lineRule="auto"/>
    </w:pPr>
    <w:rPr>
      <w:rFonts w:ascii="Times New Roman" w:eastAsia="Times New Roman" w:hAnsi="Times New Roman"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nadpis0">
    <w:name w:val="SP_nadpis0"/>
    <w:basedOn w:val="Normlny"/>
    <w:rsid w:val="00DA05F2"/>
    <w:pPr>
      <w:tabs>
        <w:tab w:val="clear" w:pos="2160"/>
        <w:tab w:val="clear" w:pos="2880"/>
        <w:tab w:val="clear" w:pos="4500"/>
      </w:tabs>
      <w:autoSpaceDE w:val="0"/>
      <w:autoSpaceDN w:val="0"/>
      <w:spacing w:before="240"/>
      <w:jc w:val="right"/>
    </w:pPr>
    <w:rPr>
      <w:b/>
      <w:bCs/>
      <w:caps/>
      <w:color w:val="808080"/>
      <w:sz w:val="24"/>
      <w:szCs w:val="24"/>
      <w:lang w:eastAsia="sk-SK"/>
    </w:rPr>
  </w:style>
  <w:style w:type="paragraph" w:styleId="Textbubliny">
    <w:name w:val="Balloon Text"/>
    <w:basedOn w:val="Normlny"/>
    <w:link w:val="TextbublinyChar"/>
    <w:uiPriority w:val="99"/>
    <w:unhideWhenUsed/>
    <w:rsid w:val="00DA05F2"/>
    <w:rPr>
      <w:rFonts w:ascii="Segoe UI" w:hAnsi="Segoe UI" w:cs="Segoe UI"/>
      <w:sz w:val="18"/>
      <w:szCs w:val="18"/>
    </w:rPr>
  </w:style>
  <w:style w:type="character" w:customStyle="1" w:styleId="TextbublinyChar">
    <w:name w:val="Text bubliny Char"/>
    <w:basedOn w:val="Predvolenpsmoodseku"/>
    <w:link w:val="Textbubliny"/>
    <w:uiPriority w:val="99"/>
    <w:rsid w:val="00DA05F2"/>
    <w:rPr>
      <w:rFonts w:ascii="Segoe UI" w:eastAsia="Times New Roman" w:hAnsi="Segoe UI" w:cs="Segoe UI"/>
      <w:sz w:val="18"/>
      <w:szCs w:val="18"/>
      <w:lang w:eastAsia="cs-CZ"/>
    </w:rPr>
  </w:style>
  <w:style w:type="character" w:customStyle="1" w:styleId="Nadpis2Char">
    <w:name w:val="Nadpis 2 Char"/>
    <w:basedOn w:val="Predvolenpsmoodseku"/>
    <w:link w:val="Nadpis2"/>
    <w:rsid w:val="00CA0912"/>
    <w:rPr>
      <w:rFonts w:asciiTheme="majorHAnsi" w:eastAsiaTheme="majorEastAsia" w:hAnsiTheme="majorHAnsi" w:cstheme="majorBidi"/>
      <w:color w:val="2F5496" w:themeColor="accent1" w:themeShade="BF"/>
      <w:sz w:val="26"/>
      <w:szCs w:val="26"/>
      <w:lang w:eastAsia="cs-CZ"/>
    </w:rPr>
  </w:style>
  <w:style w:type="character" w:customStyle="1" w:styleId="pre">
    <w:name w:val="pre"/>
    <w:basedOn w:val="Predvolenpsmoodseku"/>
    <w:uiPriority w:val="99"/>
    <w:rsid w:val="00CA0912"/>
    <w:rPr>
      <w:rFonts w:cs="Times New Roman"/>
    </w:rPr>
  </w:style>
  <w:style w:type="paragraph" w:styleId="Predmetkomentra">
    <w:name w:val="annotation subject"/>
    <w:basedOn w:val="Textkomentra"/>
    <w:next w:val="Textkomentra"/>
    <w:link w:val="PredmetkomentraChar"/>
    <w:uiPriority w:val="99"/>
    <w:unhideWhenUsed/>
    <w:rsid w:val="00A067AD"/>
    <w:pPr>
      <w:tabs>
        <w:tab w:val="left" w:pos="2160"/>
        <w:tab w:val="left" w:pos="2880"/>
        <w:tab w:val="left" w:pos="4500"/>
      </w:tabs>
      <w:spacing w:after="0"/>
      <w:ind w:left="0" w:right="0" w:firstLine="0"/>
      <w:jc w:val="left"/>
    </w:pPr>
    <w:rPr>
      <w:smallCaps w:val="0"/>
      <w:lang w:eastAsia="cs-CZ"/>
    </w:rPr>
  </w:style>
  <w:style w:type="character" w:customStyle="1" w:styleId="PredmetkomentraChar">
    <w:name w:val="Predmet komentára Char"/>
    <w:basedOn w:val="TextkomentraChar"/>
    <w:link w:val="Predmetkomentra"/>
    <w:uiPriority w:val="99"/>
    <w:rsid w:val="00A067AD"/>
    <w:rPr>
      <w:rFonts w:ascii="Arial" w:eastAsia="Times New Roman" w:hAnsi="Arial" w:cs="Arial"/>
      <w:b/>
      <w:bCs/>
      <w:smallCaps w:val="0"/>
      <w:sz w:val="20"/>
      <w:szCs w:val="20"/>
      <w:lang w:eastAsia="cs-CZ"/>
    </w:rPr>
  </w:style>
  <w:style w:type="character" w:customStyle="1" w:styleId="Nadpis3Char">
    <w:name w:val="Nadpis 3 Char"/>
    <w:basedOn w:val="Predvolenpsmoodseku"/>
    <w:link w:val="Nadpis3"/>
    <w:rsid w:val="00A067AD"/>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A067AD"/>
    <w:rPr>
      <w:rFonts w:ascii="Arial" w:eastAsia="Times New Roman" w:hAnsi="Arial" w:cs="Arial"/>
      <w:b/>
      <w:bCs/>
      <w:smallCaps/>
      <w:sz w:val="20"/>
      <w:szCs w:val="20"/>
      <w:lang w:eastAsia="cs-CZ"/>
    </w:rPr>
  </w:style>
  <w:style w:type="character" w:customStyle="1" w:styleId="Nadpis5Char">
    <w:name w:val="Nadpis 5 Char"/>
    <w:aliases w:val="3 Char"/>
    <w:basedOn w:val="Predvolenpsmoodseku"/>
    <w:link w:val="Nadpis5"/>
    <w:rsid w:val="008759A1"/>
    <w:rPr>
      <w:rFonts w:ascii="Corbel" w:eastAsia="Times New Roman" w:hAnsi="Corbel" w:cs="Segoe UI"/>
      <w:b/>
      <w:color w:val="000000"/>
      <w:sz w:val="18"/>
      <w:szCs w:val="18"/>
      <w:lang w:eastAsia="sk-SK"/>
    </w:rPr>
  </w:style>
  <w:style w:type="character" w:customStyle="1" w:styleId="Nadpis6Char">
    <w:name w:val="Nadpis 6 Char"/>
    <w:aliases w:val="a Char"/>
    <w:basedOn w:val="Predvolenpsmoodseku"/>
    <w:link w:val="Nadpis6"/>
    <w:rsid w:val="006F443A"/>
    <w:rPr>
      <w:rFonts w:ascii="Segoe UI" w:eastAsia="Times New Roman" w:hAnsi="Segoe UI" w:cs="Segoe UI"/>
      <w:sz w:val="20"/>
      <w:szCs w:val="20"/>
      <w:lang w:eastAsia="cs-CZ"/>
    </w:rPr>
  </w:style>
  <w:style w:type="character" w:customStyle="1" w:styleId="Nadpis7Char">
    <w:name w:val="Nadpis 7 Char"/>
    <w:basedOn w:val="Predvolenpsmoodseku"/>
    <w:link w:val="Nadpis7"/>
    <w:rsid w:val="00A067AD"/>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A067AD"/>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A067AD"/>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A067AD"/>
    <w:pPr>
      <w:tabs>
        <w:tab w:val="clear" w:pos="2160"/>
        <w:tab w:val="clear" w:pos="2880"/>
        <w:tab w:val="clear" w:pos="4500"/>
        <w:tab w:val="left" w:pos="4860"/>
      </w:tabs>
      <w:spacing w:before="120"/>
    </w:pPr>
  </w:style>
  <w:style w:type="paragraph" w:styleId="Hlavika">
    <w:name w:val="header"/>
    <w:aliases w:val="1. Zeile,   1. Zeile"/>
    <w:basedOn w:val="Normlny"/>
    <w:link w:val="HlavikaChar"/>
    <w:uiPriority w:val="99"/>
    <w:rsid w:val="00A067AD"/>
    <w:pPr>
      <w:tabs>
        <w:tab w:val="clear" w:pos="2160"/>
        <w:tab w:val="clear" w:pos="2880"/>
        <w:tab w:val="clear" w:pos="4500"/>
        <w:tab w:val="center" w:pos="4536"/>
        <w:tab w:val="right" w:pos="9072"/>
      </w:tabs>
    </w:pPr>
  </w:style>
  <w:style w:type="character" w:customStyle="1" w:styleId="HlavikaChar">
    <w:name w:val="Hlavička Char"/>
    <w:aliases w:val="1. Zeile Char,   1. Zeile Char"/>
    <w:basedOn w:val="Predvolenpsmoodseku"/>
    <w:link w:val="Hlavika"/>
    <w:uiPriority w:val="99"/>
    <w:rsid w:val="00A067AD"/>
    <w:rPr>
      <w:rFonts w:ascii="Arial" w:eastAsia="Times New Roman" w:hAnsi="Arial" w:cs="Arial"/>
      <w:sz w:val="20"/>
      <w:szCs w:val="20"/>
      <w:lang w:eastAsia="cs-CZ"/>
    </w:rPr>
  </w:style>
  <w:style w:type="paragraph" w:styleId="Nzov">
    <w:name w:val="Title"/>
    <w:basedOn w:val="Normlny"/>
    <w:link w:val="NzovChar"/>
    <w:qFormat/>
    <w:rsid w:val="00A067AD"/>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A067AD"/>
    <w:rPr>
      <w:rFonts w:ascii="Arial" w:eastAsia="Times New Roman" w:hAnsi="Arial" w:cs="Arial"/>
      <w:smallCaps/>
      <w:noProof/>
      <w:sz w:val="20"/>
      <w:szCs w:val="20"/>
      <w:lang w:eastAsia="sk-SK"/>
    </w:rPr>
  </w:style>
  <w:style w:type="paragraph" w:styleId="Zkladntext3">
    <w:name w:val="Body Text 3"/>
    <w:basedOn w:val="Normlny"/>
    <w:link w:val="Zkladntext3Char"/>
    <w:rsid w:val="00A067AD"/>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A067AD"/>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A067AD"/>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A067AD"/>
    <w:rPr>
      <w:rFonts w:ascii="Arial" w:eastAsia="Times New Roman" w:hAnsi="Arial" w:cs="Arial"/>
      <w:noProof/>
      <w:sz w:val="20"/>
      <w:szCs w:val="20"/>
      <w:lang w:eastAsia="sk-SK"/>
    </w:rPr>
  </w:style>
  <w:style w:type="paragraph" w:styleId="Zarkazkladnhotextu">
    <w:name w:val="Body Text Indent"/>
    <w:basedOn w:val="Normlny"/>
    <w:link w:val="ZarkazkladnhotextuChar"/>
    <w:rsid w:val="00A067AD"/>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A067AD"/>
    <w:rPr>
      <w:rFonts w:ascii="Arial" w:eastAsia="Times New Roman" w:hAnsi="Arial" w:cs="Arial"/>
      <w:noProof/>
      <w:sz w:val="20"/>
      <w:szCs w:val="20"/>
      <w:lang w:eastAsia="sk-SK"/>
    </w:rPr>
  </w:style>
  <w:style w:type="paragraph" w:styleId="Zkladntext">
    <w:name w:val="Body Text"/>
    <w:basedOn w:val="Normlny"/>
    <w:link w:val="ZkladntextChar"/>
    <w:uiPriority w:val="99"/>
    <w:rsid w:val="00A067AD"/>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A067AD"/>
    <w:rPr>
      <w:rFonts w:ascii="Arial" w:eastAsia="Times New Roman" w:hAnsi="Arial" w:cs="Arial"/>
      <w:noProof/>
      <w:sz w:val="20"/>
      <w:szCs w:val="20"/>
      <w:lang w:eastAsia="sk-SK"/>
    </w:rPr>
  </w:style>
  <w:style w:type="paragraph" w:styleId="Zoznam2">
    <w:name w:val="List 2"/>
    <w:basedOn w:val="Normlny"/>
    <w:uiPriority w:val="99"/>
    <w:rsid w:val="00A067AD"/>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A067AD"/>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A067AD"/>
    <w:rPr>
      <w:rFonts w:ascii="Arial" w:eastAsia="Times New Roman" w:hAnsi="Arial" w:cs="Arial"/>
      <w:noProof/>
      <w:sz w:val="20"/>
      <w:szCs w:val="20"/>
      <w:lang w:eastAsia="sk-SK"/>
    </w:rPr>
  </w:style>
  <w:style w:type="character" w:styleId="slostrany">
    <w:name w:val="page number"/>
    <w:basedOn w:val="Predvolenpsmoodseku"/>
    <w:rsid w:val="00A067AD"/>
    <w:rPr>
      <w:rFonts w:cs="Times New Roman"/>
    </w:rPr>
  </w:style>
  <w:style w:type="paragraph" w:styleId="Zarkazkladnhotextu3">
    <w:name w:val="Body Text Indent 3"/>
    <w:basedOn w:val="Normlny"/>
    <w:link w:val="Zarkazkladnhotextu3Char"/>
    <w:rsid w:val="00A067AD"/>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A067AD"/>
    <w:rPr>
      <w:rFonts w:ascii="Arial" w:eastAsia="Times New Roman" w:hAnsi="Arial" w:cs="Arial"/>
      <w:sz w:val="20"/>
      <w:szCs w:val="20"/>
      <w:lang w:eastAsia="cs-CZ"/>
    </w:rPr>
  </w:style>
  <w:style w:type="paragraph" w:styleId="Zkladntext2">
    <w:name w:val="Body Text 2"/>
    <w:basedOn w:val="Normlny"/>
    <w:link w:val="Zkladntext2Char"/>
    <w:uiPriority w:val="99"/>
    <w:rsid w:val="00A067AD"/>
    <w:pPr>
      <w:tabs>
        <w:tab w:val="clear" w:pos="2160"/>
        <w:tab w:val="clear" w:pos="2880"/>
        <w:tab w:val="clear" w:pos="4500"/>
      </w:tabs>
      <w:jc w:val="both"/>
    </w:pPr>
    <w:rPr>
      <w:rFonts w:cs="Times New Roman"/>
      <w:sz w:val="24"/>
      <w:szCs w:val="24"/>
      <w:lang w:val="en-GB" w:eastAsia="sk-SK"/>
    </w:rPr>
  </w:style>
  <w:style w:type="character" w:customStyle="1" w:styleId="Zkladntext2Char">
    <w:name w:val="Základný text 2 Char"/>
    <w:basedOn w:val="Predvolenpsmoodseku"/>
    <w:link w:val="Zkladntext2"/>
    <w:uiPriority w:val="99"/>
    <w:rsid w:val="00A067AD"/>
    <w:rPr>
      <w:rFonts w:ascii="Arial" w:eastAsia="Times New Roman" w:hAnsi="Arial" w:cs="Times New Roman"/>
      <w:sz w:val="24"/>
      <w:szCs w:val="24"/>
      <w:lang w:val="en-GB" w:eastAsia="sk-SK"/>
    </w:rPr>
  </w:style>
  <w:style w:type="paragraph" w:customStyle="1" w:styleId="Annexetitle">
    <w:name w:val="Annexe_title"/>
    <w:basedOn w:val="Nadpis1"/>
    <w:next w:val="Normlny"/>
    <w:autoRedefine/>
    <w:uiPriority w:val="99"/>
    <w:rsid w:val="00A067AD"/>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uiPriority w:val="99"/>
    <w:rsid w:val="00A067AD"/>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A067AD"/>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A067AD"/>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A067AD"/>
    <w:pPr>
      <w:ind w:left="708"/>
    </w:pPr>
  </w:style>
  <w:style w:type="paragraph" w:styleId="Prvzarkazkladnhotextu2">
    <w:name w:val="Body Text First Indent 2"/>
    <w:basedOn w:val="Zarkazkladnhotextu"/>
    <w:link w:val="Prvzarkazkladnhotextu2Char"/>
    <w:uiPriority w:val="99"/>
    <w:rsid w:val="00A067AD"/>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A067AD"/>
    <w:rPr>
      <w:rFonts w:ascii="Arial" w:eastAsia="Times New Roman" w:hAnsi="Arial" w:cs="Arial"/>
      <w:noProof/>
      <w:sz w:val="20"/>
      <w:szCs w:val="20"/>
      <w:lang w:eastAsia="cs-CZ"/>
    </w:rPr>
  </w:style>
  <w:style w:type="character" w:customStyle="1" w:styleId="BodyTextFirstIndent2Char">
    <w:name w:val="Body Text First Indent 2 Char"/>
    <w:basedOn w:val="ZarkazkladnhotextuChar"/>
    <w:uiPriority w:val="99"/>
    <w:semiHidden/>
    <w:rsid w:val="00A067AD"/>
    <w:rPr>
      <w:rFonts w:ascii="Arial" w:eastAsia="Times New Roman" w:hAnsi="Arial" w:cs="Arial"/>
      <w:noProof/>
      <w:sz w:val="20"/>
      <w:szCs w:val="20"/>
      <w:lang w:eastAsia="sk-SK"/>
    </w:rPr>
  </w:style>
  <w:style w:type="paragraph" w:customStyle="1" w:styleId="Styl1">
    <w:name w:val="Styl1"/>
    <w:basedOn w:val="Normlny"/>
    <w:rsid w:val="00A067AD"/>
    <w:pPr>
      <w:tabs>
        <w:tab w:val="clear" w:pos="2160"/>
        <w:tab w:val="clear" w:pos="2880"/>
        <w:tab w:val="clear" w:pos="4500"/>
      </w:tabs>
      <w:jc w:val="both"/>
    </w:pPr>
    <w:rPr>
      <w:sz w:val="24"/>
      <w:szCs w:val="24"/>
    </w:rPr>
  </w:style>
  <w:style w:type="paragraph" w:customStyle="1" w:styleId="Odsek">
    <w:name w:val="Odsek"/>
    <w:basedOn w:val="Normlny"/>
    <w:next w:val="Normlny"/>
    <w:uiPriority w:val="99"/>
    <w:qFormat/>
    <w:rsid w:val="00A067AD"/>
    <w:pPr>
      <w:tabs>
        <w:tab w:val="clear" w:pos="2160"/>
        <w:tab w:val="clear" w:pos="2880"/>
        <w:tab w:val="clear" w:pos="4500"/>
        <w:tab w:val="left" w:pos="2835"/>
      </w:tabs>
      <w:autoSpaceDE w:val="0"/>
      <w:autoSpaceDN w:val="0"/>
      <w:spacing w:before="120"/>
      <w:jc w:val="both"/>
    </w:pPr>
    <w:rPr>
      <w:rFonts w:cs="Times New Roman"/>
      <w:color w:val="000000"/>
      <w:sz w:val="24"/>
      <w:szCs w:val="24"/>
    </w:rPr>
  </w:style>
  <w:style w:type="paragraph" w:customStyle="1" w:styleId="Norma">
    <w:name w:val="Norma"/>
    <w:basedOn w:val="Normlny"/>
    <w:uiPriority w:val="99"/>
    <w:rsid w:val="00A067AD"/>
    <w:pPr>
      <w:tabs>
        <w:tab w:val="clear" w:pos="2160"/>
        <w:tab w:val="clear" w:pos="2880"/>
        <w:tab w:val="clear" w:pos="4500"/>
      </w:tabs>
      <w:jc w:val="both"/>
    </w:pPr>
    <w:rPr>
      <w:rFonts w:cs="Times New Roman"/>
      <w:sz w:val="24"/>
      <w:szCs w:val="24"/>
      <w:lang w:eastAsia="sk-SK"/>
    </w:rPr>
  </w:style>
  <w:style w:type="paragraph" w:styleId="Oznaitext">
    <w:name w:val="Block Text"/>
    <w:basedOn w:val="Normlny"/>
    <w:uiPriority w:val="99"/>
    <w:rsid w:val="00A067AD"/>
    <w:pPr>
      <w:tabs>
        <w:tab w:val="clear" w:pos="2160"/>
        <w:tab w:val="clear" w:pos="2880"/>
        <w:tab w:val="clear" w:pos="4500"/>
        <w:tab w:val="num" w:pos="360"/>
        <w:tab w:val="left" w:pos="425"/>
      </w:tabs>
      <w:ind w:left="-57" w:right="-57"/>
      <w:jc w:val="both"/>
    </w:pPr>
    <w:rPr>
      <w:rFonts w:cs="Times New Roman"/>
      <w:sz w:val="24"/>
      <w:szCs w:val="24"/>
      <w:lang w:eastAsia="sk-SK"/>
    </w:rPr>
  </w:style>
  <w:style w:type="paragraph" w:customStyle="1" w:styleId="bodlnkuprlohy">
    <w:name w:val="bod článku prílohy"/>
    <w:basedOn w:val="Normlny"/>
    <w:uiPriority w:val="99"/>
    <w:rsid w:val="00A067AD"/>
    <w:pPr>
      <w:tabs>
        <w:tab w:val="clear" w:pos="2160"/>
        <w:tab w:val="clear" w:pos="2880"/>
        <w:tab w:val="clear" w:pos="4500"/>
        <w:tab w:val="left" w:pos="851"/>
        <w:tab w:val="center" w:pos="6237"/>
        <w:tab w:val="right" w:pos="9214"/>
      </w:tabs>
      <w:autoSpaceDE w:val="0"/>
      <w:autoSpaceDN w:val="0"/>
      <w:spacing w:before="60" w:after="60"/>
      <w:jc w:val="both"/>
    </w:pPr>
    <w:rPr>
      <w:rFonts w:cs="Times New Roman"/>
      <w:color w:val="000000"/>
      <w:sz w:val="24"/>
      <w:szCs w:val="24"/>
    </w:rPr>
  </w:style>
  <w:style w:type="character" w:styleId="PouitHypertextovPrepojenie">
    <w:name w:val="FollowedHyperlink"/>
    <w:basedOn w:val="Predvolenpsmoodseku"/>
    <w:uiPriority w:val="99"/>
    <w:rsid w:val="00A067AD"/>
    <w:rPr>
      <w:rFonts w:cs="Times New Roman"/>
      <w:color w:val="800080"/>
      <w:u w:val="single"/>
    </w:rPr>
  </w:style>
  <w:style w:type="character" w:customStyle="1" w:styleId="FontStyle60">
    <w:name w:val="Font Style60"/>
    <w:basedOn w:val="Predvolenpsmoodseku"/>
    <w:uiPriority w:val="99"/>
    <w:rsid w:val="00A067AD"/>
    <w:rPr>
      <w:rFonts w:ascii="Times New Roman" w:hAnsi="Times New Roman" w:cs="Times New Roman"/>
      <w:color w:val="000000"/>
      <w:sz w:val="20"/>
      <w:szCs w:val="20"/>
    </w:rPr>
  </w:style>
  <w:style w:type="paragraph" w:customStyle="1" w:styleId="Nadpis">
    <w:name w:val="Nadpis"/>
    <w:basedOn w:val="Normlny"/>
    <w:next w:val="Normlny"/>
    <w:uiPriority w:val="99"/>
    <w:rsid w:val="00A067AD"/>
    <w:pPr>
      <w:keepNext/>
      <w:keepLines/>
      <w:tabs>
        <w:tab w:val="clear" w:pos="2160"/>
        <w:tab w:val="clear" w:pos="2880"/>
        <w:tab w:val="clear" w:pos="4500"/>
      </w:tabs>
      <w:spacing w:after="360"/>
      <w:jc w:val="both"/>
    </w:pPr>
    <w:rPr>
      <w:b/>
      <w:bCs/>
      <w:caps/>
      <w:sz w:val="24"/>
      <w:szCs w:val="24"/>
      <w:lang w:eastAsia="sk-SK"/>
    </w:rPr>
  </w:style>
  <w:style w:type="character" w:customStyle="1" w:styleId="apple-converted-space">
    <w:name w:val="apple-converted-space"/>
    <w:basedOn w:val="Predvolenpsmoodseku"/>
    <w:rsid w:val="00A067AD"/>
    <w:rPr>
      <w:rFonts w:cs="Times New Roman"/>
    </w:rPr>
  </w:style>
  <w:style w:type="paragraph" w:styleId="Revzia">
    <w:name w:val="Revision"/>
    <w:hidden/>
    <w:uiPriority w:val="99"/>
    <w:semiHidden/>
    <w:rsid w:val="00A067AD"/>
    <w:pPr>
      <w:spacing w:after="0" w:line="240" w:lineRule="auto"/>
    </w:pPr>
    <w:rPr>
      <w:rFonts w:ascii="Arial" w:eastAsia="Times New Roman" w:hAnsi="Arial" w:cs="Arial"/>
      <w:sz w:val="20"/>
      <w:szCs w:val="20"/>
      <w:lang w:eastAsia="cs-CZ"/>
    </w:rPr>
  </w:style>
  <w:style w:type="paragraph" w:styleId="Normlnysozarkami">
    <w:name w:val="Normal Indent"/>
    <w:basedOn w:val="Normlny"/>
    <w:uiPriority w:val="99"/>
    <w:rsid w:val="00A067AD"/>
    <w:pPr>
      <w:tabs>
        <w:tab w:val="clear" w:pos="2160"/>
        <w:tab w:val="clear" w:pos="2880"/>
        <w:tab w:val="clear" w:pos="4500"/>
      </w:tabs>
      <w:ind w:firstLine="1134"/>
      <w:jc w:val="both"/>
    </w:pPr>
    <w:rPr>
      <w:rFonts w:ascii="Arial Narrow" w:hAnsi="Arial Narrow" w:cs="Arial Narrow"/>
      <w:sz w:val="22"/>
      <w:szCs w:val="22"/>
    </w:rPr>
  </w:style>
  <w:style w:type="character" w:styleId="Zvraznenie">
    <w:name w:val="Emphasis"/>
    <w:basedOn w:val="Predvolenpsmoodseku"/>
    <w:qFormat/>
    <w:rsid w:val="00A067AD"/>
    <w:rPr>
      <w:rFonts w:cs="Times New Roman"/>
      <w:i/>
      <w:iCs/>
    </w:rPr>
  </w:style>
  <w:style w:type="character" w:customStyle="1" w:styleId="A6">
    <w:name w:val="A6"/>
    <w:rsid w:val="00A067AD"/>
    <w:rPr>
      <w:rFonts w:cs="Times New Roman"/>
      <w:color w:val="000000"/>
      <w:sz w:val="18"/>
      <w:szCs w:val="18"/>
    </w:rPr>
  </w:style>
  <w:style w:type="paragraph" w:styleId="Obyajntext">
    <w:name w:val="Plain Text"/>
    <w:basedOn w:val="Normlny"/>
    <w:link w:val="ObyajntextChar"/>
    <w:uiPriority w:val="99"/>
    <w:rsid w:val="00A067AD"/>
    <w:pPr>
      <w:tabs>
        <w:tab w:val="clear" w:pos="2160"/>
        <w:tab w:val="clear" w:pos="2880"/>
        <w:tab w:val="clear" w:pos="4500"/>
      </w:tabs>
    </w:pPr>
    <w:rPr>
      <w:rFonts w:ascii="Consolas" w:hAnsi="Consolas" w:cs="Consolas"/>
      <w:sz w:val="21"/>
      <w:szCs w:val="21"/>
      <w:lang w:eastAsia="en-US"/>
    </w:rPr>
  </w:style>
  <w:style w:type="character" w:customStyle="1" w:styleId="ObyajntextChar">
    <w:name w:val="Obyčajný text Char"/>
    <w:basedOn w:val="Predvolenpsmoodseku"/>
    <w:link w:val="Obyajntext"/>
    <w:uiPriority w:val="99"/>
    <w:rsid w:val="00A067AD"/>
    <w:rPr>
      <w:rFonts w:ascii="Consolas" w:eastAsia="Times New Roman" w:hAnsi="Consolas" w:cs="Consolas"/>
      <w:sz w:val="21"/>
      <w:szCs w:val="21"/>
    </w:rPr>
  </w:style>
  <w:style w:type="paragraph" w:styleId="Bezriadkovania">
    <w:name w:val="No Spacing"/>
    <w:aliases w:val="Klasický text"/>
    <w:link w:val="BezriadkovaniaChar"/>
    <w:uiPriority w:val="1"/>
    <w:qFormat/>
    <w:rsid w:val="00A067AD"/>
    <w:pPr>
      <w:spacing w:after="0" w:line="240" w:lineRule="auto"/>
    </w:pPr>
    <w:rPr>
      <w:rFonts w:ascii="Calibri" w:eastAsia="Times New Roman" w:hAnsi="Calibri" w:cs="Calibri"/>
    </w:rPr>
  </w:style>
  <w:style w:type="paragraph" w:customStyle="1" w:styleId="NormalOdskok">
    <w:name w:val="Normal Odskok"/>
    <w:basedOn w:val="Normlny"/>
    <w:uiPriority w:val="99"/>
    <w:rsid w:val="00A067AD"/>
    <w:pPr>
      <w:tabs>
        <w:tab w:val="clear" w:pos="2160"/>
        <w:tab w:val="clear" w:pos="2880"/>
        <w:tab w:val="clear" w:pos="4500"/>
        <w:tab w:val="left" w:pos="709"/>
      </w:tabs>
      <w:spacing w:before="120"/>
      <w:ind w:left="357" w:hanging="357"/>
      <w:jc w:val="both"/>
    </w:pPr>
    <w:rPr>
      <w:rFonts w:cs="Times New Roman"/>
      <w:sz w:val="24"/>
      <w:szCs w:val="24"/>
      <w:lang w:eastAsia="sk-SK"/>
    </w:rPr>
  </w:style>
  <w:style w:type="numbering" w:customStyle="1" w:styleId="tl1">
    <w:name w:val="Štýl1"/>
    <w:uiPriority w:val="99"/>
    <w:rsid w:val="00A067AD"/>
    <w:pPr>
      <w:numPr>
        <w:numId w:val="1"/>
      </w:numPr>
    </w:pPr>
  </w:style>
  <w:style w:type="character" w:customStyle="1" w:styleId="ra">
    <w:name w:val="ra"/>
    <w:rsid w:val="00A067AD"/>
  </w:style>
  <w:style w:type="paragraph" w:customStyle="1" w:styleId="Bullet">
    <w:name w:val="Bullet"/>
    <w:basedOn w:val="Normlny"/>
    <w:rsid w:val="00A067AD"/>
    <w:pPr>
      <w:tabs>
        <w:tab w:val="clear" w:pos="2160"/>
        <w:tab w:val="clear" w:pos="2880"/>
        <w:tab w:val="clear" w:pos="4500"/>
        <w:tab w:val="left" w:pos="340"/>
      </w:tabs>
      <w:spacing w:after="60"/>
      <w:jc w:val="both"/>
    </w:pPr>
    <w:rPr>
      <w:rFonts w:ascii="Times New Roman" w:hAnsi="Times New Roman" w:cs="Times New Roman"/>
      <w:sz w:val="18"/>
      <w:lang w:eastAsia="sk-SK"/>
    </w:rPr>
  </w:style>
  <w:style w:type="character" w:customStyle="1" w:styleId="tl">
    <w:name w:val="tl"/>
    <w:rsid w:val="00A067AD"/>
  </w:style>
  <w:style w:type="character" w:customStyle="1" w:styleId="marker">
    <w:name w:val="marker"/>
    <w:rsid w:val="00A067AD"/>
  </w:style>
  <w:style w:type="character" w:styleId="Vrazn">
    <w:name w:val="Strong"/>
    <w:basedOn w:val="Predvolenpsmoodseku"/>
    <w:uiPriority w:val="22"/>
    <w:qFormat/>
    <w:rsid w:val="00A067AD"/>
    <w:rPr>
      <w:b/>
      <w:bCs/>
    </w:rPr>
  </w:style>
  <w:style w:type="paragraph" w:customStyle="1" w:styleId="CharCharCharCharCharCharCharCharCharCharChar">
    <w:name w:val="Char Char Char Char Char Char Char Char Char Char Char"/>
    <w:basedOn w:val="Normlny"/>
    <w:rsid w:val="00A067AD"/>
    <w:pPr>
      <w:widowControl w:val="0"/>
      <w:tabs>
        <w:tab w:val="clear" w:pos="2160"/>
        <w:tab w:val="clear" w:pos="2880"/>
        <w:tab w:val="clear" w:pos="4500"/>
      </w:tabs>
      <w:adjustRightInd w:val="0"/>
      <w:spacing w:after="160" w:line="240" w:lineRule="exact"/>
      <w:ind w:firstLine="720"/>
      <w:textAlignment w:val="baseline"/>
    </w:pPr>
    <w:rPr>
      <w:rFonts w:ascii="Tahoma" w:hAnsi="Tahoma" w:cs="Tahoma"/>
      <w:lang w:val="en-US" w:eastAsia="en-US"/>
    </w:rPr>
  </w:style>
  <w:style w:type="paragraph" w:styleId="Normlnywebov">
    <w:name w:val="Normal (Web)"/>
    <w:basedOn w:val="Normlny"/>
    <w:uiPriority w:val="99"/>
    <w:unhideWhenUsed/>
    <w:rsid w:val="00A067AD"/>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Zkladntext21">
    <w:name w:val="Základný text 21"/>
    <w:basedOn w:val="Normlny"/>
    <w:rsid w:val="00A067AD"/>
    <w:pPr>
      <w:tabs>
        <w:tab w:val="clear" w:pos="2160"/>
        <w:tab w:val="clear" w:pos="2880"/>
        <w:tab w:val="clear" w:pos="4500"/>
      </w:tabs>
      <w:overflowPunct w:val="0"/>
      <w:autoSpaceDE w:val="0"/>
      <w:autoSpaceDN w:val="0"/>
      <w:adjustRightInd w:val="0"/>
      <w:ind w:right="-144"/>
      <w:textAlignment w:val="baseline"/>
    </w:pPr>
    <w:rPr>
      <w:rFonts w:cs="Times New Roman"/>
      <w:i/>
      <w:lang w:eastAsia="sk-SK"/>
    </w:rPr>
  </w:style>
  <w:style w:type="paragraph" w:customStyle="1" w:styleId="Advokt">
    <w:name w:val="Advokát"/>
    <w:basedOn w:val="Normlny"/>
    <w:rsid w:val="00A067AD"/>
    <w:pPr>
      <w:tabs>
        <w:tab w:val="clear" w:pos="2160"/>
        <w:tab w:val="clear" w:pos="2880"/>
        <w:tab w:val="clear" w:pos="4500"/>
      </w:tabs>
    </w:pPr>
    <w:rPr>
      <w:rFonts w:ascii="Times New Roman" w:hAnsi="Times New Roman" w:cs="Times New Roman"/>
      <w:sz w:val="24"/>
      <w:lang w:eastAsia="en-US"/>
    </w:rPr>
  </w:style>
  <w:style w:type="character" w:customStyle="1" w:styleId="BezriadkovaniaChar">
    <w:name w:val="Bez riadkovania Char"/>
    <w:aliases w:val="Klasický text Char"/>
    <w:link w:val="Bezriadkovania"/>
    <w:rsid w:val="00A067AD"/>
    <w:rPr>
      <w:rFonts w:ascii="Calibri" w:eastAsia="Times New Roman" w:hAnsi="Calibri" w:cs="Calibri"/>
    </w:rPr>
  </w:style>
  <w:style w:type="paragraph" w:customStyle="1" w:styleId="s2">
    <w:name w:val="s2"/>
    <w:basedOn w:val="Normlny"/>
    <w:link w:val="s2Char"/>
    <w:uiPriority w:val="99"/>
    <w:rsid w:val="00A067AD"/>
    <w:pPr>
      <w:tabs>
        <w:tab w:val="clear" w:pos="2160"/>
        <w:tab w:val="clear" w:pos="2880"/>
        <w:tab w:val="clear" w:pos="4500"/>
      </w:tabs>
      <w:autoSpaceDE w:val="0"/>
      <w:autoSpaceDN w:val="0"/>
      <w:adjustRightInd w:val="0"/>
      <w:spacing w:before="120"/>
      <w:ind w:left="567"/>
      <w:jc w:val="both"/>
    </w:pPr>
    <w:rPr>
      <w:rFonts w:ascii="Times New Roman" w:eastAsia="Calibri" w:hAnsi="Times New Roman" w:cs="Times New Roman"/>
      <w:lang w:eastAsia="sk-SK"/>
    </w:rPr>
  </w:style>
  <w:style w:type="character" w:customStyle="1" w:styleId="s2Char">
    <w:name w:val="s2 Char"/>
    <w:link w:val="s2"/>
    <w:uiPriority w:val="99"/>
    <w:locked/>
    <w:rsid w:val="00A067AD"/>
    <w:rPr>
      <w:rFonts w:ascii="Times New Roman" w:eastAsia="Calibri" w:hAnsi="Times New Roman" w:cs="Times New Roman"/>
      <w:sz w:val="20"/>
      <w:szCs w:val="20"/>
      <w:lang w:eastAsia="sk-SK"/>
    </w:rPr>
  </w:style>
  <w:style w:type="paragraph" w:customStyle="1" w:styleId="Bezmezer">
    <w:name w:val="Bez mezer"/>
    <w:uiPriority w:val="1"/>
    <w:qFormat/>
    <w:rsid w:val="00A067AD"/>
    <w:pPr>
      <w:spacing w:after="0" w:line="240" w:lineRule="auto"/>
    </w:pPr>
    <w:rPr>
      <w:rFonts w:ascii="Calibri" w:eastAsia="Calibri" w:hAnsi="Calibri" w:cs="Times New Roman"/>
    </w:rPr>
  </w:style>
  <w:style w:type="paragraph" w:customStyle="1" w:styleId="Odstavecseseznamem">
    <w:name w:val="Odstavec se seznamem"/>
    <w:basedOn w:val="Normlny"/>
    <w:uiPriority w:val="34"/>
    <w:qFormat/>
    <w:rsid w:val="00A067AD"/>
    <w:pPr>
      <w:tabs>
        <w:tab w:val="clear" w:pos="2160"/>
        <w:tab w:val="clear" w:pos="2880"/>
        <w:tab w:val="clear" w:pos="4500"/>
      </w:tabs>
      <w:spacing w:after="200" w:line="276" w:lineRule="auto"/>
      <w:ind w:left="708"/>
    </w:pPr>
    <w:rPr>
      <w:rFonts w:ascii="Calibri" w:eastAsia="Calibri" w:hAnsi="Calibri" w:cs="Times New Roman"/>
      <w:sz w:val="22"/>
      <w:szCs w:val="22"/>
      <w:lang w:eastAsia="en-US"/>
    </w:rPr>
  </w:style>
  <w:style w:type="paragraph" w:customStyle="1" w:styleId="Zmluva-odsek">
    <w:name w:val="Zmluva - odsek"/>
    <w:basedOn w:val="Normlny"/>
    <w:rsid w:val="00A067AD"/>
    <w:pPr>
      <w:numPr>
        <w:ilvl w:val="1"/>
        <w:numId w:val="2"/>
      </w:numPr>
      <w:tabs>
        <w:tab w:val="clear" w:pos="2160"/>
        <w:tab w:val="clear" w:pos="2880"/>
        <w:tab w:val="clear" w:pos="4500"/>
      </w:tabs>
      <w:spacing w:after="120"/>
      <w:jc w:val="both"/>
    </w:pPr>
    <w:rPr>
      <w:rFonts w:ascii="Times New Roman" w:hAnsi="Times New Roman"/>
      <w:sz w:val="22"/>
      <w:lang w:eastAsia="sk-SK"/>
    </w:rPr>
  </w:style>
  <w:style w:type="paragraph" w:customStyle="1" w:styleId="Zmluva-lnok">
    <w:name w:val="Zmluva - Článok"/>
    <w:basedOn w:val="Normlny"/>
    <w:rsid w:val="00A067AD"/>
    <w:pPr>
      <w:keepNext/>
      <w:numPr>
        <w:numId w:val="2"/>
      </w:numPr>
      <w:tabs>
        <w:tab w:val="clear" w:pos="2160"/>
        <w:tab w:val="clear" w:pos="2880"/>
        <w:tab w:val="clear" w:pos="4500"/>
      </w:tabs>
      <w:spacing w:before="240" w:after="120"/>
      <w:ind w:left="357" w:hanging="357"/>
      <w:contextualSpacing/>
      <w:jc w:val="center"/>
    </w:pPr>
    <w:rPr>
      <w:rFonts w:ascii="Times New Roman" w:hAnsi="Times New Roman" w:cs="Times New Roman"/>
      <w:b/>
      <w:sz w:val="22"/>
      <w:szCs w:val="24"/>
      <w:lang w:eastAsia="en-US"/>
    </w:rPr>
  </w:style>
  <w:style w:type="paragraph" w:customStyle="1" w:styleId="Zmluva-pododsek">
    <w:name w:val="Zmluva - pododsek"/>
    <w:basedOn w:val="Zmluva-odsek"/>
    <w:rsid w:val="00A067AD"/>
    <w:pPr>
      <w:numPr>
        <w:ilvl w:val="2"/>
      </w:numPr>
    </w:pPr>
    <w:rPr>
      <w:rFonts w:cs="Times New Roman"/>
      <w:sz w:val="24"/>
      <w:szCs w:val="24"/>
    </w:rPr>
  </w:style>
  <w:style w:type="paragraph" w:customStyle="1" w:styleId="BodyText21">
    <w:name w:val="Body Text 21"/>
    <w:basedOn w:val="Normlny"/>
    <w:rsid w:val="00A067AD"/>
    <w:pPr>
      <w:tabs>
        <w:tab w:val="clear" w:pos="2160"/>
        <w:tab w:val="clear" w:pos="2880"/>
        <w:tab w:val="clear" w:pos="4500"/>
      </w:tabs>
      <w:overflowPunct w:val="0"/>
      <w:autoSpaceDE w:val="0"/>
      <w:autoSpaceDN w:val="0"/>
      <w:adjustRightInd w:val="0"/>
      <w:spacing w:before="57" w:line="240" w:lineRule="atLeast"/>
      <w:ind w:left="57"/>
      <w:jc w:val="both"/>
      <w:textAlignment w:val="baseline"/>
    </w:pPr>
    <w:rPr>
      <w:rFonts w:ascii="Times New Roman" w:hAnsi="Times New Roman" w:cs="Times New Roman"/>
      <w:i/>
      <w:color w:val="000000"/>
      <w:sz w:val="24"/>
    </w:rPr>
  </w:style>
  <w:style w:type="paragraph" w:customStyle="1" w:styleId="slovantext2">
    <w:name w:val="Číslovaný text ú2"/>
    <w:basedOn w:val="Normlny"/>
    <w:rsid w:val="00A067AD"/>
    <w:pPr>
      <w:numPr>
        <w:ilvl w:val="1"/>
        <w:numId w:val="3"/>
      </w:numPr>
      <w:tabs>
        <w:tab w:val="clear" w:pos="2160"/>
        <w:tab w:val="clear" w:pos="2880"/>
        <w:tab w:val="clear" w:pos="4500"/>
        <w:tab w:val="left" w:pos="-1620"/>
      </w:tabs>
      <w:overflowPunct w:val="0"/>
      <w:autoSpaceDE w:val="0"/>
      <w:autoSpaceDN w:val="0"/>
      <w:adjustRightInd w:val="0"/>
      <w:spacing w:after="60"/>
    </w:pPr>
    <w:rPr>
      <w:color w:val="000000"/>
      <w:sz w:val="22"/>
      <w:szCs w:val="22"/>
    </w:rPr>
  </w:style>
  <w:style w:type="paragraph" w:customStyle="1" w:styleId="slovantext3">
    <w:name w:val="Číslovaný text ú3"/>
    <w:basedOn w:val="slovantext2"/>
    <w:uiPriority w:val="99"/>
    <w:rsid w:val="00A067AD"/>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A067AD"/>
    <w:pPr>
      <w:numPr>
        <w:ilvl w:val="3"/>
      </w:numPr>
      <w:tabs>
        <w:tab w:val="clear" w:pos="1800"/>
        <w:tab w:val="clear" w:pos="2160"/>
        <w:tab w:val="num" w:pos="1395"/>
        <w:tab w:val="left" w:pos="2520"/>
        <w:tab w:val="num" w:pos="2880"/>
      </w:tabs>
    </w:pPr>
  </w:style>
  <w:style w:type="numbering" w:customStyle="1" w:styleId="Importovantl7">
    <w:name w:val="Importovaný štýl 7"/>
    <w:rsid w:val="00A067AD"/>
    <w:pPr>
      <w:numPr>
        <w:numId w:val="4"/>
      </w:numPr>
    </w:pPr>
  </w:style>
  <w:style w:type="paragraph" w:customStyle="1" w:styleId="TeloA">
    <w:name w:val="Telo A"/>
    <w:rsid w:val="00A067AD"/>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paragraph" w:styleId="Textpoznmkypodiarou">
    <w:name w:val="footnote text"/>
    <w:aliases w:val="Text poznámky pod čiarou 007,_Poznámka pod čiarou,Text poznámky pod èiarou 007"/>
    <w:basedOn w:val="Normlny"/>
    <w:link w:val="TextpoznmkypodiarouChar"/>
    <w:unhideWhenUsed/>
    <w:rsid w:val="00A067AD"/>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rsid w:val="00A067AD"/>
    <w:rPr>
      <w:rFonts w:ascii="Arial" w:eastAsia="Times New Roman" w:hAnsi="Arial" w:cs="Arial"/>
      <w:sz w:val="20"/>
      <w:szCs w:val="20"/>
      <w:lang w:eastAsia="cs-CZ"/>
    </w:rPr>
  </w:style>
  <w:style w:type="character" w:styleId="Odkaznapoznmkupodiarou">
    <w:name w:val="footnote reference"/>
    <w:basedOn w:val="Predvolenpsmoodseku"/>
    <w:unhideWhenUsed/>
    <w:rsid w:val="00A067AD"/>
    <w:rPr>
      <w:vertAlign w:val="superscript"/>
    </w:rPr>
  </w:style>
  <w:style w:type="paragraph" w:styleId="Hlavikaobsahu">
    <w:name w:val="TOC Heading"/>
    <w:basedOn w:val="Nadpis1"/>
    <w:next w:val="Normlny"/>
    <w:uiPriority w:val="39"/>
    <w:semiHidden/>
    <w:unhideWhenUsed/>
    <w:qFormat/>
    <w:rsid w:val="00A067AD"/>
    <w:pPr>
      <w:keepLines/>
      <w:tabs>
        <w:tab w:val="clear" w:pos="2160"/>
        <w:tab w:val="clear" w:pos="2880"/>
        <w:tab w:val="clear" w:pos="4500"/>
      </w:tabs>
      <w:spacing w:before="480" w:after="0" w:line="276" w:lineRule="auto"/>
      <w:outlineLvl w:val="9"/>
    </w:pPr>
    <w:rPr>
      <w:rFonts w:ascii="Cambria" w:hAnsi="Cambria" w:cs="Times New Roman"/>
      <w:color w:val="365F91"/>
      <w:kern w:val="0"/>
      <w:sz w:val="28"/>
      <w:szCs w:val="28"/>
      <w:lang w:eastAsia="sk-SK"/>
    </w:rPr>
  </w:style>
  <w:style w:type="paragraph" w:styleId="Podtitul">
    <w:name w:val="Subtitle"/>
    <w:basedOn w:val="Normlny"/>
    <w:next w:val="Normlny"/>
    <w:link w:val="PodtitulChar"/>
    <w:qFormat/>
    <w:rsid w:val="00A067AD"/>
    <w:pPr>
      <w:tabs>
        <w:tab w:val="clear" w:pos="2160"/>
        <w:tab w:val="clear" w:pos="2880"/>
        <w:tab w:val="clear" w:pos="4500"/>
      </w:tabs>
      <w:spacing w:after="60"/>
      <w:jc w:val="center"/>
      <w:outlineLvl w:val="1"/>
    </w:pPr>
    <w:rPr>
      <w:rFonts w:cs="Times New Roman"/>
      <w:sz w:val="24"/>
      <w:szCs w:val="24"/>
      <w:lang w:eastAsia="sk-SK"/>
    </w:rPr>
  </w:style>
  <w:style w:type="character" w:customStyle="1" w:styleId="PodtitulChar">
    <w:name w:val="Podtitul Char"/>
    <w:basedOn w:val="Predvolenpsmoodseku"/>
    <w:link w:val="Podtitul"/>
    <w:rsid w:val="00A067AD"/>
    <w:rPr>
      <w:rFonts w:ascii="Arial" w:eastAsia="Times New Roman" w:hAnsi="Arial" w:cs="Times New Roman"/>
      <w:sz w:val="24"/>
      <w:szCs w:val="24"/>
      <w:lang w:eastAsia="sk-SK"/>
    </w:rPr>
  </w:style>
  <w:style w:type="paragraph" w:styleId="Citcia">
    <w:name w:val="Quote"/>
    <w:basedOn w:val="Normlny"/>
    <w:next w:val="Normlny"/>
    <w:link w:val="CitciaChar"/>
    <w:uiPriority w:val="29"/>
    <w:qFormat/>
    <w:rsid w:val="00A067AD"/>
    <w:pPr>
      <w:tabs>
        <w:tab w:val="clear" w:pos="2160"/>
        <w:tab w:val="clear" w:pos="2880"/>
        <w:tab w:val="clear" w:pos="4500"/>
      </w:tabs>
    </w:pPr>
    <w:rPr>
      <w:rFonts w:ascii="Times New Roman" w:hAnsi="Times New Roman" w:cs="Times New Roman"/>
      <w:i/>
      <w:iCs/>
      <w:color w:val="000000"/>
      <w:lang w:eastAsia="sk-SK"/>
    </w:rPr>
  </w:style>
  <w:style w:type="character" w:customStyle="1" w:styleId="CitciaChar">
    <w:name w:val="Citácia Char"/>
    <w:basedOn w:val="Predvolenpsmoodseku"/>
    <w:link w:val="Citcia"/>
    <w:uiPriority w:val="29"/>
    <w:rsid w:val="00A067AD"/>
    <w:rPr>
      <w:rFonts w:ascii="Times New Roman" w:eastAsia="Times New Roman" w:hAnsi="Times New Roman" w:cs="Times New Roman"/>
      <w:i/>
      <w:iCs/>
      <w:color w:val="000000"/>
      <w:sz w:val="20"/>
      <w:szCs w:val="20"/>
      <w:lang w:eastAsia="sk-SK"/>
    </w:rPr>
  </w:style>
  <w:style w:type="paragraph" w:styleId="Zvraznencitcia">
    <w:name w:val="Intense Quote"/>
    <w:basedOn w:val="Normlny"/>
    <w:next w:val="Normlny"/>
    <w:link w:val="ZvraznencitciaChar"/>
    <w:uiPriority w:val="30"/>
    <w:qFormat/>
    <w:rsid w:val="00A067AD"/>
    <w:pPr>
      <w:pBdr>
        <w:bottom w:val="single" w:sz="4" w:space="4" w:color="4F81BD"/>
      </w:pBdr>
      <w:tabs>
        <w:tab w:val="clear" w:pos="2160"/>
        <w:tab w:val="clear" w:pos="2880"/>
        <w:tab w:val="clear" w:pos="4500"/>
      </w:tabs>
      <w:spacing w:before="200" w:after="280"/>
      <w:ind w:left="936" w:right="936"/>
    </w:pPr>
    <w:rPr>
      <w:rFonts w:ascii="Times New Roman" w:hAnsi="Times New Roman" w:cs="Times New Roman"/>
      <w:b/>
      <w:bCs/>
      <w:i/>
      <w:iCs/>
      <w:color w:val="4F81BD"/>
      <w:lang w:eastAsia="sk-SK"/>
    </w:rPr>
  </w:style>
  <w:style w:type="character" w:customStyle="1" w:styleId="ZvraznencitciaChar">
    <w:name w:val="Zvýraznená citácia Char"/>
    <w:basedOn w:val="Predvolenpsmoodseku"/>
    <w:link w:val="Zvraznencitcia"/>
    <w:uiPriority w:val="30"/>
    <w:rsid w:val="00A067AD"/>
    <w:rPr>
      <w:rFonts w:ascii="Times New Roman" w:eastAsia="Times New Roman" w:hAnsi="Times New Roman" w:cs="Times New Roman"/>
      <w:b/>
      <w:bCs/>
      <w:i/>
      <w:iCs/>
      <w:color w:val="4F81BD"/>
      <w:sz w:val="20"/>
      <w:szCs w:val="20"/>
      <w:lang w:eastAsia="sk-SK"/>
    </w:rPr>
  </w:style>
  <w:style w:type="character" w:styleId="Jemnzvraznenie">
    <w:name w:val="Subtle Emphasis"/>
    <w:uiPriority w:val="19"/>
    <w:qFormat/>
    <w:rsid w:val="00A067AD"/>
    <w:rPr>
      <w:i/>
      <w:iCs/>
      <w:color w:val="808080"/>
    </w:rPr>
  </w:style>
  <w:style w:type="character" w:styleId="Intenzvnezvraznenie">
    <w:name w:val="Intense Emphasis"/>
    <w:uiPriority w:val="21"/>
    <w:qFormat/>
    <w:rsid w:val="00A067AD"/>
    <w:rPr>
      <w:b/>
      <w:bCs/>
      <w:i/>
      <w:iCs/>
      <w:color w:val="4F81BD"/>
    </w:rPr>
  </w:style>
  <w:style w:type="character" w:styleId="Jemnodkaz">
    <w:name w:val="Subtle Reference"/>
    <w:uiPriority w:val="31"/>
    <w:qFormat/>
    <w:rsid w:val="00A067AD"/>
    <w:rPr>
      <w:smallCaps/>
      <w:color w:val="C0504D"/>
      <w:u w:val="single"/>
    </w:rPr>
  </w:style>
  <w:style w:type="character" w:styleId="Zvraznenodkaz">
    <w:name w:val="Intense Reference"/>
    <w:uiPriority w:val="32"/>
    <w:qFormat/>
    <w:rsid w:val="00A067AD"/>
    <w:rPr>
      <w:b/>
      <w:bCs/>
      <w:smallCaps/>
      <w:color w:val="C0504D"/>
      <w:spacing w:val="5"/>
      <w:u w:val="single"/>
    </w:rPr>
  </w:style>
  <w:style w:type="character" w:styleId="Nzovknihy">
    <w:name w:val="Book Title"/>
    <w:uiPriority w:val="33"/>
    <w:qFormat/>
    <w:rsid w:val="00A067AD"/>
    <w:rPr>
      <w:b/>
      <w:bCs/>
      <w:smallCaps/>
      <w:spacing w:val="5"/>
    </w:rPr>
  </w:style>
  <w:style w:type="paragraph" w:customStyle="1" w:styleId="1">
    <w:name w:val="1"/>
    <w:basedOn w:val="Nadpis1"/>
    <w:next w:val="Normlny"/>
    <w:qFormat/>
    <w:rsid w:val="00F170DF"/>
    <w:pPr>
      <w:tabs>
        <w:tab w:val="clear" w:pos="2160"/>
        <w:tab w:val="clear" w:pos="2880"/>
        <w:tab w:val="clear" w:pos="4500"/>
      </w:tabs>
      <w:spacing w:before="120" w:after="120"/>
      <w:jc w:val="center"/>
    </w:pPr>
    <w:rPr>
      <w:rFonts w:ascii="Segoe UI" w:hAnsi="Segoe UI" w:cs="Times New Roman"/>
      <w:bCs w:val="0"/>
      <w:kern w:val="0"/>
      <w:sz w:val="20"/>
      <w:szCs w:val="20"/>
      <w:lang w:eastAsia="sk-SK"/>
    </w:rPr>
  </w:style>
  <w:style w:type="paragraph" w:customStyle="1" w:styleId="Obsah">
    <w:name w:val="Obsah"/>
    <w:basedOn w:val="Normlny"/>
    <w:next w:val="Normlny"/>
    <w:rsid w:val="00A067AD"/>
    <w:pPr>
      <w:widowControl w:val="0"/>
      <w:tabs>
        <w:tab w:val="clear" w:pos="2160"/>
        <w:tab w:val="clear" w:pos="2880"/>
        <w:tab w:val="clear" w:pos="4500"/>
      </w:tabs>
      <w:spacing w:line="360" w:lineRule="auto"/>
    </w:pPr>
    <w:rPr>
      <w:rFonts w:ascii="Times New Roman" w:hAnsi="Times New Roman" w:cs="Times New Roman"/>
      <w:sz w:val="24"/>
      <w:lang w:eastAsia="sk-SK"/>
    </w:rPr>
  </w:style>
  <w:style w:type="paragraph" w:customStyle="1" w:styleId="Styl4">
    <w:name w:val="Styl4"/>
    <w:basedOn w:val="Normlny"/>
    <w:rsid w:val="00A067AD"/>
    <w:pPr>
      <w:tabs>
        <w:tab w:val="clear" w:pos="2160"/>
        <w:tab w:val="clear" w:pos="2880"/>
        <w:tab w:val="clear" w:pos="4500"/>
      </w:tabs>
      <w:jc w:val="both"/>
    </w:pPr>
    <w:rPr>
      <w:rFonts w:cs="Times New Roman"/>
      <w:sz w:val="24"/>
      <w:lang w:eastAsia="sk-SK"/>
    </w:rPr>
  </w:style>
  <w:style w:type="paragraph" w:customStyle="1" w:styleId="text">
    <w:name w:val="text"/>
    <w:basedOn w:val="Normlny"/>
    <w:rsid w:val="00A067AD"/>
    <w:pPr>
      <w:tabs>
        <w:tab w:val="clear" w:pos="2160"/>
        <w:tab w:val="clear" w:pos="2880"/>
        <w:tab w:val="clear" w:pos="4500"/>
        <w:tab w:val="left" w:pos="284"/>
      </w:tabs>
    </w:pPr>
    <w:rPr>
      <w:rFonts w:ascii="Times New Roman" w:hAnsi="Times New Roman" w:cs="Times New Roman"/>
      <w:sz w:val="24"/>
      <w:lang w:eastAsia="sk-SK"/>
    </w:rPr>
  </w:style>
  <w:style w:type="paragraph" w:customStyle="1" w:styleId="psmeno">
    <w:name w:val="písmeno"/>
    <w:basedOn w:val="Normlny"/>
    <w:rsid w:val="00A067AD"/>
    <w:pPr>
      <w:keepLines/>
      <w:tabs>
        <w:tab w:val="clear" w:pos="2160"/>
        <w:tab w:val="clear" w:pos="2880"/>
        <w:tab w:val="clear" w:pos="4500"/>
      </w:tabs>
      <w:ind w:left="283" w:hanging="283"/>
      <w:jc w:val="both"/>
    </w:pPr>
    <w:rPr>
      <w:rFonts w:ascii="Times New Roman" w:hAnsi="Times New Roman" w:cs="Times New Roman"/>
      <w:sz w:val="24"/>
    </w:rPr>
  </w:style>
  <w:style w:type="paragraph" w:customStyle="1" w:styleId="FR1">
    <w:name w:val="FR1"/>
    <w:rsid w:val="00A067AD"/>
    <w:pPr>
      <w:widowControl w:val="0"/>
      <w:autoSpaceDE w:val="0"/>
      <w:autoSpaceDN w:val="0"/>
      <w:adjustRightInd w:val="0"/>
      <w:spacing w:after="0" w:line="240" w:lineRule="auto"/>
      <w:jc w:val="both"/>
    </w:pPr>
    <w:rPr>
      <w:rFonts w:ascii="Arial" w:eastAsia="Times New Roman" w:hAnsi="Arial" w:cs="Arial"/>
      <w:lang w:eastAsia="sk-SK"/>
    </w:rPr>
  </w:style>
  <w:style w:type="character" w:customStyle="1" w:styleId="PedmtkomenteChar">
    <w:name w:val="Předmět komentáře Char"/>
    <w:rsid w:val="00A067AD"/>
  </w:style>
  <w:style w:type="paragraph" w:styleId="Obsah1">
    <w:name w:val="toc 1"/>
    <w:basedOn w:val="Normlny"/>
    <w:next w:val="Normlny"/>
    <w:autoRedefine/>
    <w:uiPriority w:val="39"/>
    <w:rsid w:val="0065356A"/>
    <w:pPr>
      <w:tabs>
        <w:tab w:val="clear" w:pos="2160"/>
        <w:tab w:val="clear" w:pos="2880"/>
        <w:tab w:val="clear" w:pos="4500"/>
        <w:tab w:val="right" w:leader="dot" w:pos="9060"/>
      </w:tabs>
    </w:pPr>
    <w:rPr>
      <w:rFonts w:ascii="Segoe UI" w:hAnsi="Segoe UI" w:cs="Times New Roman"/>
      <w:lang w:eastAsia="sk-SK"/>
    </w:rPr>
  </w:style>
  <w:style w:type="paragraph" w:styleId="Obsah2">
    <w:name w:val="toc 2"/>
    <w:basedOn w:val="Normlny"/>
    <w:next w:val="Normlny"/>
    <w:autoRedefine/>
    <w:uiPriority w:val="39"/>
    <w:rsid w:val="00A067AD"/>
    <w:pPr>
      <w:tabs>
        <w:tab w:val="clear" w:pos="2160"/>
        <w:tab w:val="clear" w:pos="2880"/>
        <w:tab w:val="clear" w:pos="4500"/>
      </w:tabs>
      <w:ind w:left="200"/>
    </w:pPr>
    <w:rPr>
      <w:rFonts w:ascii="Times New Roman" w:hAnsi="Times New Roman" w:cs="Times New Roman"/>
      <w:lang w:eastAsia="sk-SK"/>
    </w:rPr>
  </w:style>
  <w:style w:type="paragraph" w:styleId="Obsah3">
    <w:name w:val="toc 3"/>
    <w:basedOn w:val="Normlny"/>
    <w:next w:val="Normlny"/>
    <w:autoRedefine/>
    <w:uiPriority w:val="39"/>
    <w:rsid w:val="00A067AD"/>
    <w:pPr>
      <w:tabs>
        <w:tab w:val="clear" w:pos="2160"/>
        <w:tab w:val="clear" w:pos="2880"/>
        <w:tab w:val="clear" w:pos="4500"/>
      </w:tabs>
      <w:ind w:left="400"/>
    </w:pPr>
    <w:rPr>
      <w:rFonts w:ascii="Times New Roman" w:hAnsi="Times New Roman" w:cs="Times New Roman"/>
      <w:lang w:eastAsia="sk-SK"/>
    </w:rPr>
  </w:style>
  <w:style w:type="paragraph" w:styleId="truktradokumentu">
    <w:name w:val="Document Map"/>
    <w:basedOn w:val="Normlny"/>
    <w:link w:val="truktradokumentuChar"/>
    <w:uiPriority w:val="99"/>
    <w:unhideWhenUsed/>
    <w:rsid w:val="00A067AD"/>
    <w:pPr>
      <w:tabs>
        <w:tab w:val="clear" w:pos="2160"/>
        <w:tab w:val="clear" w:pos="2880"/>
        <w:tab w:val="clear" w:pos="4500"/>
      </w:tabs>
    </w:pPr>
    <w:rPr>
      <w:rFonts w:ascii="Tahoma" w:hAnsi="Tahoma" w:cs="Tahoma"/>
      <w:sz w:val="16"/>
      <w:szCs w:val="16"/>
      <w:lang w:val="cs-CZ"/>
    </w:rPr>
  </w:style>
  <w:style w:type="character" w:customStyle="1" w:styleId="truktradokumentuChar">
    <w:name w:val="Štruktúra dokumentu Char"/>
    <w:basedOn w:val="Predvolenpsmoodseku"/>
    <w:link w:val="truktradokumentu"/>
    <w:uiPriority w:val="99"/>
    <w:rsid w:val="00A067AD"/>
    <w:rPr>
      <w:rFonts w:ascii="Tahoma" w:eastAsia="Times New Roman" w:hAnsi="Tahoma" w:cs="Tahoma"/>
      <w:sz w:val="16"/>
      <w:szCs w:val="16"/>
      <w:lang w:val="cs-CZ" w:eastAsia="cs-CZ"/>
    </w:rPr>
  </w:style>
  <w:style w:type="paragraph" w:customStyle="1" w:styleId="SHMU2">
    <w:name w:val="SHMU2"/>
    <w:basedOn w:val="Nadpis2"/>
    <w:qFormat/>
    <w:rsid w:val="00A067AD"/>
    <w:pPr>
      <w:keepLines w:val="0"/>
      <w:numPr>
        <w:numId w:val="5"/>
      </w:numPr>
      <w:tabs>
        <w:tab w:val="clear" w:pos="2160"/>
        <w:tab w:val="clear" w:pos="2880"/>
        <w:tab w:val="clear" w:pos="4500"/>
      </w:tabs>
      <w:spacing w:before="0" w:after="120"/>
      <w:jc w:val="both"/>
    </w:pPr>
    <w:rPr>
      <w:rFonts w:ascii="Arial" w:eastAsia="Times New Roman" w:hAnsi="Arial" w:cs="Arial"/>
      <w:b/>
      <w:color w:val="auto"/>
      <w:sz w:val="22"/>
      <w:szCs w:val="22"/>
      <w:lang w:eastAsia="sk-SK"/>
    </w:rPr>
  </w:style>
  <w:style w:type="paragraph" w:customStyle="1" w:styleId="2">
    <w:name w:val="2"/>
    <w:basedOn w:val="Normlny"/>
    <w:rsid w:val="00EE7078"/>
    <w:pPr>
      <w:tabs>
        <w:tab w:val="clear" w:pos="2160"/>
        <w:tab w:val="clear" w:pos="2880"/>
        <w:tab w:val="clear" w:pos="4500"/>
      </w:tabs>
      <w:ind w:left="1701" w:hanging="1701"/>
      <w:jc w:val="center"/>
    </w:pPr>
    <w:rPr>
      <w:rFonts w:ascii="Segoe UI" w:hAnsi="Segoe UI" w:cs="Segoe UI"/>
    </w:rPr>
  </w:style>
  <w:style w:type="paragraph" w:customStyle="1" w:styleId="Nadpis2SP">
    <w:name w:val="Nadpis2_SP"/>
    <w:basedOn w:val="Normlny"/>
    <w:link w:val="Nadpis2SPChar"/>
    <w:qFormat/>
    <w:rsid w:val="00D43E92"/>
    <w:pPr>
      <w:tabs>
        <w:tab w:val="clear" w:pos="2160"/>
        <w:tab w:val="clear" w:pos="2880"/>
        <w:tab w:val="clear" w:pos="4500"/>
      </w:tabs>
      <w:spacing w:after="120" w:line="276" w:lineRule="auto"/>
      <w:jc w:val="center"/>
      <w:outlineLvl w:val="1"/>
    </w:pPr>
    <w:rPr>
      <w:rFonts w:ascii="Segoe UI" w:hAnsi="Segoe UI" w:cs="Times New Roman"/>
      <w:b/>
      <w:snapToGrid w:val="0"/>
      <w:sz w:val="22"/>
      <w:szCs w:val="22"/>
      <w:lang w:eastAsia="en-US"/>
    </w:rPr>
  </w:style>
  <w:style w:type="paragraph" w:customStyle="1" w:styleId="xl66">
    <w:name w:val="xl66"/>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67">
    <w:name w:val="xl67"/>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68">
    <w:name w:val="xl68"/>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69">
    <w:name w:val="xl69"/>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70">
    <w:name w:val="xl70"/>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1">
    <w:name w:val="xl71"/>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2">
    <w:name w:val="xl72"/>
    <w:basedOn w:val="Normlny"/>
    <w:rsid w:val="00A067AD"/>
    <w:pP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3">
    <w:name w:val="xl73"/>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74">
    <w:name w:val="xl74"/>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5">
    <w:name w:val="xl75"/>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6">
    <w:name w:val="xl76"/>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77">
    <w:name w:val="xl77"/>
    <w:basedOn w:val="Normlny"/>
    <w:rsid w:val="00A067AD"/>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78">
    <w:name w:val="xl78"/>
    <w:basedOn w:val="Normlny"/>
    <w:rsid w:val="00A067A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79">
    <w:name w:val="xl79"/>
    <w:basedOn w:val="Normlny"/>
    <w:rsid w:val="00A067AD"/>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0">
    <w:name w:val="xl80"/>
    <w:basedOn w:val="Normlny"/>
    <w:rsid w:val="00A067AD"/>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1">
    <w:name w:val="xl81"/>
    <w:basedOn w:val="Normlny"/>
    <w:rsid w:val="00A067AD"/>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2">
    <w:name w:val="xl82"/>
    <w:basedOn w:val="Normlny"/>
    <w:rsid w:val="00A067AD"/>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3">
    <w:name w:val="xl83"/>
    <w:basedOn w:val="Normlny"/>
    <w:rsid w:val="00A067AD"/>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4">
    <w:name w:val="xl84"/>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85">
    <w:name w:val="xl85"/>
    <w:basedOn w:val="Normlny"/>
    <w:rsid w:val="00A067AD"/>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6">
    <w:name w:val="xl86"/>
    <w:basedOn w:val="Normlny"/>
    <w:rsid w:val="00A067AD"/>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7">
    <w:name w:val="xl87"/>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 w:type="paragraph" w:customStyle="1" w:styleId="xl88">
    <w:name w:val="xl88"/>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89">
    <w:name w:val="xl89"/>
    <w:basedOn w:val="Normlny"/>
    <w:rsid w:val="00A067AD"/>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0">
    <w:name w:val="xl90"/>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91">
    <w:name w:val="xl91"/>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Times New Roman"/>
      <w:sz w:val="18"/>
      <w:szCs w:val="18"/>
      <w:lang w:eastAsia="sk-SK"/>
    </w:rPr>
  </w:style>
  <w:style w:type="paragraph" w:customStyle="1" w:styleId="xl92">
    <w:name w:val="xl92"/>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Times New Roman"/>
      <w:sz w:val="18"/>
      <w:szCs w:val="18"/>
      <w:lang w:eastAsia="sk-SK"/>
    </w:rPr>
  </w:style>
  <w:style w:type="paragraph" w:customStyle="1" w:styleId="xl93">
    <w:name w:val="xl93"/>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4">
    <w:name w:val="xl94"/>
    <w:basedOn w:val="Normlny"/>
    <w:rsid w:val="00A067AD"/>
    <w:pPr>
      <w:pBdr>
        <w:left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5">
    <w:name w:val="xl95"/>
    <w:basedOn w:val="Normlny"/>
    <w:rsid w:val="00A067AD"/>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6">
    <w:name w:val="xl96"/>
    <w:basedOn w:val="Normlny"/>
    <w:rsid w:val="00A067AD"/>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97">
    <w:name w:val="xl97"/>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Times New Roman"/>
      <w:sz w:val="18"/>
      <w:szCs w:val="18"/>
      <w:lang w:eastAsia="sk-SK"/>
    </w:rPr>
  </w:style>
  <w:style w:type="paragraph" w:customStyle="1" w:styleId="xl98">
    <w:name w:val="xl98"/>
    <w:basedOn w:val="Normlny"/>
    <w:rsid w:val="00A067AD"/>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Times New Roman"/>
      <w:sz w:val="18"/>
      <w:szCs w:val="18"/>
      <w:lang w:eastAsia="sk-SK"/>
    </w:rPr>
  </w:style>
  <w:style w:type="paragraph" w:customStyle="1" w:styleId="xl99">
    <w:name w:val="xl99"/>
    <w:basedOn w:val="Normlny"/>
    <w:rsid w:val="00A067AD"/>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sz w:val="24"/>
      <w:szCs w:val="24"/>
      <w:lang w:eastAsia="sk-SK"/>
    </w:rPr>
  </w:style>
  <w:style w:type="paragraph" w:customStyle="1" w:styleId="xl100">
    <w:name w:val="xl100"/>
    <w:basedOn w:val="Normlny"/>
    <w:rsid w:val="00A067AD"/>
    <w:pPr>
      <w:pBdr>
        <w:top w:val="single" w:sz="8" w:space="0" w:color="auto"/>
        <w:left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1">
    <w:name w:val="xl101"/>
    <w:basedOn w:val="Normlny"/>
    <w:rsid w:val="00A067AD"/>
    <w:pPr>
      <w:pBdr>
        <w:top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2">
    <w:name w:val="xl102"/>
    <w:basedOn w:val="Normlny"/>
    <w:rsid w:val="00A067AD"/>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3">
    <w:name w:val="xl103"/>
    <w:basedOn w:val="Normlny"/>
    <w:rsid w:val="00A067AD"/>
    <w:pPr>
      <w:pBdr>
        <w:top w:val="single" w:sz="8" w:space="0" w:color="auto"/>
        <w:bottom w:val="single" w:sz="8" w:space="0" w:color="auto"/>
      </w:pBdr>
      <w:tabs>
        <w:tab w:val="clear" w:pos="2160"/>
        <w:tab w:val="clear" w:pos="2880"/>
        <w:tab w:val="clear" w:pos="4500"/>
      </w:tabs>
      <w:spacing w:before="100" w:beforeAutospacing="1" w:after="100" w:afterAutospacing="1"/>
      <w:jc w:val="right"/>
    </w:pPr>
    <w:rPr>
      <w:rFonts w:ascii="Times New Roman" w:hAnsi="Times New Roman" w:cs="Times New Roman"/>
      <w:b/>
      <w:bCs/>
      <w:sz w:val="24"/>
      <w:szCs w:val="24"/>
      <w:lang w:eastAsia="sk-SK"/>
    </w:rPr>
  </w:style>
  <w:style w:type="paragraph" w:customStyle="1" w:styleId="xl104">
    <w:name w:val="xl104"/>
    <w:basedOn w:val="Normlny"/>
    <w:rsid w:val="00A067AD"/>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xl105">
    <w:name w:val="xl105"/>
    <w:basedOn w:val="Normlny"/>
    <w:rsid w:val="00A067AD"/>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xl106">
    <w:name w:val="xl106"/>
    <w:basedOn w:val="Normlny"/>
    <w:rsid w:val="00A067AD"/>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Times New Roman" w:hAnsi="Times New Roman" w:cs="Times New Roman"/>
      <w:b/>
      <w:bCs/>
      <w:sz w:val="24"/>
      <w:szCs w:val="24"/>
      <w:lang w:eastAsia="sk-SK"/>
    </w:rPr>
  </w:style>
  <w:style w:type="paragraph" w:customStyle="1" w:styleId="xl107">
    <w:name w:val="xl107"/>
    <w:basedOn w:val="Normlny"/>
    <w:rsid w:val="00A067AD"/>
    <w:pPr>
      <w:pBdr>
        <w:top w:val="single" w:sz="8"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xl108">
    <w:name w:val="xl108"/>
    <w:basedOn w:val="Normlny"/>
    <w:rsid w:val="00A067AD"/>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Times New Roman" w:hAnsi="Times New Roman" w:cs="Times New Roman"/>
      <w:b/>
      <w:bCs/>
      <w:sz w:val="24"/>
      <w:szCs w:val="24"/>
      <w:lang w:eastAsia="sk-SK"/>
    </w:rPr>
  </w:style>
  <w:style w:type="paragraph" w:customStyle="1" w:styleId="s3">
    <w:name w:val="s3"/>
    <w:basedOn w:val="Normlny"/>
    <w:rsid w:val="00A067AD"/>
    <w:pPr>
      <w:tabs>
        <w:tab w:val="clear" w:pos="2160"/>
        <w:tab w:val="clear" w:pos="2880"/>
        <w:tab w:val="clear" w:pos="4500"/>
      </w:tabs>
      <w:autoSpaceDE w:val="0"/>
      <w:autoSpaceDN w:val="0"/>
      <w:adjustRightInd w:val="0"/>
      <w:spacing w:before="100"/>
      <w:ind w:left="851"/>
      <w:jc w:val="both"/>
    </w:pPr>
    <w:rPr>
      <w:rFonts w:ascii="Times New Roman" w:hAnsi="Times New Roman" w:cs="Times New Roman"/>
      <w:bCs/>
      <w:sz w:val="22"/>
      <w:lang w:eastAsia="en-US"/>
    </w:rPr>
  </w:style>
  <w:style w:type="character" w:customStyle="1" w:styleId="Bodytext2">
    <w:name w:val="Body text (2)_"/>
    <w:basedOn w:val="Predvolenpsmoodseku"/>
    <w:link w:val="Bodytext20"/>
    <w:locked/>
    <w:rsid w:val="00A067AD"/>
    <w:rPr>
      <w:rFonts w:ascii="Arial" w:hAnsi="Arial" w:cs="Arial"/>
      <w:shd w:val="clear" w:color="auto" w:fill="FFFFFF"/>
    </w:rPr>
  </w:style>
  <w:style w:type="paragraph" w:customStyle="1" w:styleId="Bodytext20">
    <w:name w:val="Body text (2)"/>
    <w:basedOn w:val="Normlny"/>
    <w:link w:val="Bodytext2"/>
    <w:rsid w:val="00A067AD"/>
    <w:pPr>
      <w:shd w:val="clear" w:color="auto" w:fill="FFFFFF"/>
      <w:tabs>
        <w:tab w:val="clear" w:pos="2160"/>
        <w:tab w:val="clear" w:pos="2880"/>
        <w:tab w:val="clear" w:pos="4500"/>
      </w:tabs>
      <w:spacing w:before="600" w:after="780" w:line="250" w:lineRule="exact"/>
      <w:ind w:hanging="700"/>
      <w:jc w:val="center"/>
    </w:pPr>
    <w:rPr>
      <w:rFonts w:eastAsiaTheme="minorHAnsi"/>
      <w:sz w:val="22"/>
      <w:szCs w:val="22"/>
      <w:lang w:eastAsia="en-US"/>
    </w:rPr>
  </w:style>
  <w:style w:type="paragraph" w:customStyle="1" w:styleId="ListParagraph2">
    <w:name w:val="List Paragraph2"/>
    <w:basedOn w:val="Normlny"/>
    <w:uiPriority w:val="34"/>
    <w:rsid w:val="00A067AD"/>
    <w:pPr>
      <w:tabs>
        <w:tab w:val="clear" w:pos="2160"/>
        <w:tab w:val="clear" w:pos="2880"/>
        <w:tab w:val="clear" w:pos="4500"/>
      </w:tabs>
      <w:spacing w:line="360" w:lineRule="auto"/>
      <w:ind w:left="720" w:right="-57"/>
    </w:pPr>
    <w:rPr>
      <w:rFonts w:ascii="Cambria" w:eastAsia="Calibri" w:hAnsi="Cambria" w:cs="Cambria"/>
      <w:sz w:val="22"/>
      <w:szCs w:val="22"/>
      <w:lang w:eastAsia="en-US"/>
    </w:rPr>
  </w:style>
  <w:style w:type="paragraph" w:customStyle="1" w:styleId="Zoznamslo4Char">
    <w:name w:val="Zoznam číslo 4 Char"/>
    <w:basedOn w:val="Normlny"/>
    <w:rsid w:val="00A067AD"/>
    <w:pPr>
      <w:tabs>
        <w:tab w:val="clear" w:pos="2160"/>
        <w:tab w:val="clear" w:pos="2880"/>
        <w:tab w:val="clear" w:pos="4500"/>
        <w:tab w:val="num" w:pos="1701"/>
      </w:tabs>
      <w:spacing w:before="120" w:line="360" w:lineRule="auto"/>
      <w:ind w:left="851"/>
      <w:jc w:val="both"/>
    </w:pPr>
    <w:rPr>
      <w:sz w:val="22"/>
      <w:szCs w:val="16"/>
      <w:lang w:eastAsia="sk-SK"/>
    </w:rPr>
  </w:style>
  <w:style w:type="paragraph" w:customStyle="1" w:styleId="Odrky">
    <w:name w:val="Odrážky"/>
    <w:basedOn w:val="Normlny"/>
    <w:link w:val="OdrkyChar"/>
    <w:qFormat/>
    <w:rsid w:val="00A067AD"/>
    <w:pPr>
      <w:numPr>
        <w:numId w:val="6"/>
      </w:numPr>
      <w:tabs>
        <w:tab w:val="clear" w:pos="2160"/>
        <w:tab w:val="clear" w:pos="2880"/>
        <w:tab w:val="clear" w:pos="4500"/>
      </w:tabs>
      <w:spacing w:before="60" w:after="60"/>
      <w:jc w:val="both"/>
    </w:pPr>
    <w:rPr>
      <w:rFonts w:asciiTheme="minorHAnsi" w:hAnsiTheme="minorHAnsi" w:cs="Times New Roman"/>
      <w:sz w:val="22"/>
      <w:lang w:eastAsia="sk-SK"/>
    </w:rPr>
  </w:style>
  <w:style w:type="character" w:customStyle="1" w:styleId="OdrkyChar">
    <w:name w:val="Odrážky Char"/>
    <w:link w:val="Odrky"/>
    <w:rsid w:val="00A067AD"/>
    <w:rPr>
      <w:rFonts w:eastAsia="Times New Roman" w:cs="Times New Roman"/>
      <w:szCs w:val="20"/>
      <w:lang w:eastAsia="sk-SK"/>
    </w:rPr>
  </w:style>
  <w:style w:type="table" w:customStyle="1" w:styleId="Tabukasozoznamom21">
    <w:name w:val="Tabuľka so zoznamom 21"/>
    <w:basedOn w:val="Normlnatabuka"/>
    <w:uiPriority w:val="47"/>
    <w:rsid w:val="00A067AD"/>
    <w:pPr>
      <w:spacing w:after="0" w:line="240" w:lineRule="auto"/>
    </w:pPr>
    <w:rPr>
      <w:rFonts w:eastAsiaTheme="minorEastAsia"/>
      <w:lang w:eastAsia="sk-SK"/>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byajntabuka21">
    <w:name w:val="Obyčajná tabuľka 21"/>
    <w:basedOn w:val="Normlnatabuka"/>
    <w:uiPriority w:val="42"/>
    <w:rsid w:val="00A067AD"/>
    <w:pPr>
      <w:spacing w:after="0" w:line="240" w:lineRule="auto"/>
    </w:pPr>
    <w:rPr>
      <w:rFonts w:eastAsiaTheme="minorEastAsia"/>
      <w:lang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Odsek0">
    <w:name w:val="_Odsek"/>
    <w:basedOn w:val="Normlny"/>
    <w:qFormat/>
    <w:rsid w:val="00A067AD"/>
    <w:pPr>
      <w:tabs>
        <w:tab w:val="clear" w:pos="2160"/>
        <w:tab w:val="clear" w:pos="2880"/>
        <w:tab w:val="clear" w:pos="4500"/>
      </w:tabs>
      <w:spacing w:before="120" w:after="60" w:line="276" w:lineRule="auto"/>
      <w:ind w:left="567"/>
      <w:jc w:val="both"/>
    </w:pPr>
    <w:rPr>
      <w:rFonts w:asciiTheme="minorHAnsi" w:eastAsiaTheme="minorHAnsi" w:hAnsiTheme="minorHAnsi" w:cstheme="minorBidi"/>
      <w:sz w:val="22"/>
      <w:szCs w:val="22"/>
      <w:lang w:eastAsia="en-US"/>
    </w:rPr>
  </w:style>
  <w:style w:type="character" w:customStyle="1" w:styleId="Nevyrieenzmienka1">
    <w:name w:val="Nevyriešená zmienka1"/>
    <w:basedOn w:val="Predvolenpsmoodseku"/>
    <w:uiPriority w:val="99"/>
    <w:semiHidden/>
    <w:unhideWhenUsed/>
    <w:rsid w:val="00A067AD"/>
    <w:rPr>
      <w:color w:val="605E5C"/>
      <w:shd w:val="clear" w:color="auto" w:fill="E1DFDD"/>
    </w:rPr>
  </w:style>
  <w:style w:type="character" w:customStyle="1" w:styleId="Nevyrieenzmienka2">
    <w:name w:val="Nevyriešená zmienka2"/>
    <w:basedOn w:val="Predvolenpsmoodseku"/>
    <w:uiPriority w:val="99"/>
    <w:semiHidden/>
    <w:unhideWhenUsed/>
    <w:rsid w:val="00A067AD"/>
    <w:rPr>
      <w:color w:val="605E5C"/>
      <w:shd w:val="clear" w:color="auto" w:fill="E1DFDD"/>
    </w:rPr>
  </w:style>
  <w:style w:type="numbering" w:customStyle="1" w:styleId="tl2">
    <w:name w:val="Štýl2"/>
    <w:uiPriority w:val="99"/>
    <w:rsid w:val="00A067AD"/>
    <w:pPr>
      <w:numPr>
        <w:numId w:val="7"/>
      </w:numPr>
    </w:pPr>
  </w:style>
  <w:style w:type="numbering" w:customStyle="1" w:styleId="tl3">
    <w:name w:val="Štýl3"/>
    <w:uiPriority w:val="99"/>
    <w:rsid w:val="00A067AD"/>
    <w:pPr>
      <w:numPr>
        <w:numId w:val="8"/>
      </w:numPr>
    </w:pPr>
  </w:style>
  <w:style w:type="numbering" w:customStyle="1" w:styleId="tl4">
    <w:name w:val="Štýl4"/>
    <w:uiPriority w:val="99"/>
    <w:rsid w:val="00A067AD"/>
    <w:pPr>
      <w:numPr>
        <w:numId w:val="9"/>
      </w:numPr>
    </w:pPr>
  </w:style>
  <w:style w:type="paragraph" w:customStyle="1" w:styleId="Style">
    <w:name w:val="Style"/>
    <w:rsid w:val="00A067AD"/>
    <w:pPr>
      <w:widowControl w:val="0"/>
      <w:autoSpaceDE w:val="0"/>
      <w:autoSpaceDN w:val="0"/>
      <w:adjustRightInd w:val="0"/>
      <w:spacing w:after="0" w:line="240" w:lineRule="auto"/>
    </w:pPr>
    <w:rPr>
      <w:rFonts w:ascii="Times New Roman" w:eastAsiaTheme="minorEastAsia" w:hAnsi="Times New Roman" w:cs="Times New Roman"/>
      <w:sz w:val="24"/>
      <w:szCs w:val="24"/>
      <w:lang w:eastAsia="zh-CN"/>
    </w:rPr>
  </w:style>
  <w:style w:type="character" w:customStyle="1" w:styleId="Nevyrieenzmienka3">
    <w:name w:val="Nevyriešená zmienka3"/>
    <w:basedOn w:val="Predvolenpsmoodseku"/>
    <w:uiPriority w:val="99"/>
    <w:semiHidden/>
    <w:unhideWhenUsed/>
    <w:rsid w:val="00191D8B"/>
    <w:rPr>
      <w:color w:val="605E5C"/>
      <w:shd w:val="clear" w:color="auto" w:fill="E1DFDD"/>
    </w:rPr>
  </w:style>
  <w:style w:type="character" w:customStyle="1" w:styleId="Nevyrieenzmienka4">
    <w:name w:val="Nevyriešená zmienka4"/>
    <w:basedOn w:val="Predvolenpsmoodseku"/>
    <w:uiPriority w:val="99"/>
    <w:semiHidden/>
    <w:unhideWhenUsed/>
    <w:rsid w:val="00770AE0"/>
    <w:rPr>
      <w:color w:val="605E5C"/>
      <w:shd w:val="clear" w:color="auto" w:fill="E1DFDD"/>
    </w:rPr>
  </w:style>
  <w:style w:type="paragraph" w:customStyle="1" w:styleId="tl0">
    <w:name w:val="Štýl"/>
    <w:qFormat/>
    <w:rsid w:val="003C7961"/>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rsid w:val="003C7961"/>
    <w:pPr>
      <w:tabs>
        <w:tab w:val="clear" w:pos="2160"/>
        <w:tab w:val="clear" w:pos="2880"/>
        <w:tab w:val="clear" w:pos="4500"/>
      </w:tabs>
      <w:spacing w:after="160" w:line="240" w:lineRule="exact"/>
    </w:pPr>
    <w:rPr>
      <w:rFonts w:ascii="Tahoma" w:hAnsi="Tahoma" w:cs="Times New Roman"/>
      <w:lang w:val="en-US" w:eastAsia="en-US"/>
    </w:rPr>
  </w:style>
  <w:style w:type="paragraph" w:customStyle="1" w:styleId="Husto">
    <w:name w:val="Husto"/>
    <w:basedOn w:val="Normlny"/>
    <w:rsid w:val="003C7961"/>
    <w:pPr>
      <w:tabs>
        <w:tab w:val="clear" w:pos="2160"/>
        <w:tab w:val="clear" w:pos="2880"/>
        <w:tab w:val="clear" w:pos="4500"/>
      </w:tabs>
      <w:jc w:val="both"/>
    </w:pPr>
    <w:rPr>
      <w:rFonts w:ascii="Times New Roman" w:hAnsi="Times New Roman" w:cs="Times New Roman"/>
      <w:sz w:val="24"/>
      <w:szCs w:val="24"/>
      <w:lang w:eastAsia="sk-SK"/>
    </w:rPr>
  </w:style>
  <w:style w:type="paragraph" w:customStyle="1" w:styleId="hlavnynadpisclanok">
    <w:name w:val="hlavny nadpis_clanok"/>
    <w:basedOn w:val="Nadpis1"/>
    <w:autoRedefine/>
    <w:uiPriority w:val="99"/>
    <w:rsid w:val="003C7961"/>
    <w:pPr>
      <w:keepNext w:val="0"/>
      <w:widowControl w:val="0"/>
      <w:numPr>
        <w:numId w:val="10"/>
      </w:numPr>
      <w:tabs>
        <w:tab w:val="clear" w:pos="851"/>
        <w:tab w:val="clear" w:pos="2160"/>
        <w:tab w:val="clear" w:pos="2880"/>
        <w:tab w:val="clear" w:pos="4500"/>
        <w:tab w:val="num" w:pos="360"/>
      </w:tabs>
      <w:autoSpaceDE w:val="0"/>
      <w:autoSpaceDN w:val="0"/>
      <w:spacing w:before="0" w:after="240" w:line="360" w:lineRule="auto"/>
      <w:ind w:left="360" w:hanging="360"/>
      <w:jc w:val="center"/>
    </w:pPr>
    <w:rPr>
      <w:kern w:val="0"/>
      <w:sz w:val="24"/>
      <w:szCs w:val="24"/>
    </w:rPr>
  </w:style>
  <w:style w:type="paragraph" w:customStyle="1" w:styleId="podnadpis">
    <w:name w:val="podnadpis"/>
    <w:basedOn w:val="Normlny"/>
    <w:uiPriority w:val="99"/>
    <w:rsid w:val="003C7961"/>
    <w:pPr>
      <w:numPr>
        <w:ilvl w:val="1"/>
        <w:numId w:val="10"/>
      </w:numPr>
      <w:tabs>
        <w:tab w:val="clear" w:pos="2160"/>
        <w:tab w:val="clear" w:pos="2880"/>
        <w:tab w:val="clear" w:pos="4500"/>
      </w:tabs>
      <w:spacing w:after="240"/>
    </w:pPr>
    <w:rPr>
      <w:b/>
      <w:bCs/>
      <w:sz w:val="24"/>
      <w:szCs w:val="24"/>
      <w:lang w:eastAsia="sk-SK"/>
    </w:rPr>
  </w:style>
  <w:style w:type="paragraph" w:customStyle="1" w:styleId="podpodnadpis">
    <w:name w:val="podpodnadpis"/>
    <w:basedOn w:val="Normlny"/>
    <w:uiPriority w:val="99"/>
    <w:rsid w:val="003C7961"/>
    <w:pPr>
      <w:numPr>
        <w:ilvl w:val="2"/>
        <w:numId w:val="10"/>
      </w:numPr>
      <w:tabs>
        <w:tab w:val="clear" w:pos="2160"/>
        <w:tab w:val="clear" w:pos="2880"/>
        <w:tab w:val="clear" w:pos="4500"/>
      </w:tabs>
      <w:spacing w:after="240"/>
    </w:pPr>
    <w:rPr>
      <w:lang w:eastAsia="sk-SK"/>
    </w:rPr>
  </w:style>
  <w:style w:type="paragraph" w:customStyle="1" w:styleId="podnadpis3">
    <w:name w:val="podnadpis3"/>
    <w:basedOn w:val="Normlny"/>
    <w:uiPriority w:val="99"/>
    <w:rsid w:val="003C7961"/>
    <w:pPr>
      <w:numPr>
        <w:ilvl w:val="3"/>
        <w:numId w:val="10"/>
      </w:numPr>
      <w:tabs>
        <w:tab w:val="clear" w:pos="2160"/>
        <w:tab w:val="clear" w:pos="2880"/>
        <w:tab w:val="clear" w:pos="4500"/>
      </w:tabs>
      <w:spacing w:after="240"/>
    </w:pPr>
    <w:rPr>
      <w:lang w:eastAsia="sk-SK"/>
    </w:rPr>
  </w:style>
  <w:style w:type="character" w:customStyle="1" w:styleId="Nevyrieenzmienka5">
    <w:name w:val="Nevyriešená zmienka5"/>
    <w:basedOn w:val="Predvolenpsmoodseku"/>
    <w:uiPriority w:val="99"/>
    <w:semiHidden/>
    <w:unhideWhenUsed/>
    <w:rsid w:val="005F437D"/>
    <w:rPr>
      <w:color w:val="605E5C"/>
      <w:shd w:val="clear" w:color="auto" w:fill="E1DFDD"/>
    </w:rPr>
  </w:style>
  <w:style w:type="character" w:customStyle="1" w:styleId="UnresolvedMention1">
    <w:name w:val="Unresolved Mention1"/>
    <w:basedOn w:val="Predvolenpsmoodseku"/>
    <w:uiPriority w:val="99"/>
    <w:semiHidden/>
    <w:unhideWhenUsed/>
    <w:rsid w:val="00F13AC5"/>
    <w:rPr>
      <w:color w:val="605E5C"/>
      <w:shd w:val="clear" w:color="auto" w:fill="E1DFDD"/>
    </w:rPr>
  </w:style>
  <w:style w:type="character" w:customStyle="1" w:styleId="fontstyle01">
    <w:name w:val="fontstyle01"/>
    <w:basedOn w:val="Predvolenpsmoodseku"/>
    <w:rsid w:val="00331662"/>
    <w:rPr>
      <w:rFonts w:ascii="ArialMT" w:hAnsi="ArialMT" w:hint="default"/>
      <w:b w:val="0"/>
      <w:bCs w:val="0"/>
      <w:i w:val="0"/>
      <w:iCs w:val="0"/>
      <w:color w:val="000000"/>
      <w:sz w:val="20"/>
      <w:szCs w:val="20"/>
    </w:rPr>
  </w:style>
  <w:style w:type="character" w:customStyle="1" w:styleId="fontstyle21">
    <w:name w:val="fontstyle21"/>
    <w:basedOn w:val="Predvolenpsmoodseku"/>
    <w:rsid w:val="00DE23B2"/>
    <w:rPr>
      <w:rFonts w:ascii="Arial-ItalicMT" w:hAnsi="Arial-ItalicMT" w:hint="default"/>
      <w:b w:val="0"/>
      <w:bCs w:val="0"/>
      <w:i/>
      <w:iCs/>
      <w:color w:val="000000"/>
      <w:sz w:val="20"/>
      <w:szCs w:val="20"/>
    </w:rPr>
  </w:style>
  <w:style w:type="paragraph" w:customStyle="1" w:styleId="HlavickaODD">
    <w:name w:val="Hlavicka ODD"/>
    <w:basedOn w:val="Normlny"/>
    <w:qFormat/>
    <w:rsid w:val="00AA4791"/>
    <w:pPr>
      <w:tabs>
        <w:tab w:val="clear" w:pos="2160"/>
        <w:tab w:val="clear" w:pos="2880"/>
        <w:tab w:val="clear" w:pos="4500"/>
      </w:tabs>
      <w:spacing w:before="60" w:line="276" w:lineRule="auto"/>
      <w:ind w:left="173" w:right="93" w:hanging="3"/>
    </w:pPr>
    <w:rPr>
      <w:rFonts w:ascii="Corbel" w:hAnsi="Corbel" w:cs="Times New Roman (Body CS)"/>
      <w:b/>
      <w:bCs/>
      <w:sz w:val="18"/>
      <w:szCs w:val="18"/>
      <w:lang w:eastAsia="en-US"/>
      <w14:numForm w14:val="lining"/>
    </w:rPr>
  </w:style>
  <w:style w:type="paragraph" w:customStyle="1" w:styleId="Hlavickaadresa">
    <w:name w:val="Hlavicka adresa"/>
    <w:basedOn w:val="Normlny"/>
    <w:qFormat/>
    <w:rsid w:val="00AA4791"/>
    <w:pPr>
      <w:tabs>
        <w:tab w:val="clear" w:pos="2160"/>
        <w:tab w:val="clear" w:pos="2880"/>
        <w:tab w:val="clear" w:pos="4500"/>
      </w:tabs>
      <w:spacing w:before="60" w:line="276" w:lineRule="auto"/>
      <w:ind w:left="173" w:right="170" w:hanging="3"/>
    </w:pPr>
    <w:rPr>
      <w:rFonts w:ascii="Corbel" w:hAnsi="Corbel" w:cs="Times New Roman (Body CS)"/>
      <w:sz w:val="18"/>
      <w:szCs w:val="18"/>
      <w:lang w:eastAsia="en-US"/>
      <w14:numForm w14:val="lining"/>
    </w:rPr>
  </w:style>
  <w:style w:type="paragraph" w:customStyle="1" w:styleId="xmcntmsonormal1">
    <w:name w:val="xmcntmsonormal1"/>
    <w:basedOn w:val="Normlny"/>
    <w:rsid w:val="009A7944"/>
    <w:pPr>
      <w:tabs>
        <w:tab w:val="clear" w:pos="2160"/>
        <w:tab w:val="clear" w:pos="2880"/>
        <w:tab w:val="clear" w:pos="4500"/>
      </w:tabs>
      <w:spacing w:before="100" w:beforeAutospacing="1" w:after="100" w:afterAutospacing="1"/>
    </w:pPr>
    <w:rPr>
      <w:rFonts w:ascii="Calibri" w:eastAsiaTheme="minorHAnsi" w:hAnsi="Calibri" w:cs="Times New Roman"/>
      <w:sz w:val="22"/>
      <w:szCs w:val="22"/>
      <w:lang w:eastAsia="sk-SK"/>
    </w:rPr>
  </w:style>
  <w:style w:type="character" w:customStyle="1" w:styleId="normaltextrun">
    <w:name w:val="normaltextrun"/>
    <w:basedOn w:val="Predvolenpsmoodseku"/>
    <w:rsid w:val="00A5263B"/>
  </w:style>
  <w:style w:type="character" w:styleId="Nevyrieenzmienka">
    <w:name w:val="Unresolved Mention"/>
    <w:basedOn w:val="Predvolenpsmoodseku"/>
    <w:uiPriority w:val="99"/>
    <w:semiHidden/>
    <w:unhideWhenUsed/>
    <w:rsid w:val="00F21F6B"/>
    <w:rPr>
      <w:color w:val="605E5C"/>
      <w:shd w:val="clear" w:color="auto" w:fill="E1DFDD"/>
    </w:rPr>
  </w:style>
  <w:style w:type="character" w:customStyle="1" w:styleId="eop">
    <w:name w:val="eop"/>
    <w:basedOn w:val="Predvolenpsmoodseku"/>
    <w:rsid w:val="004C5320"/>
  </w:style>
  <w:style w:type="character" w:customStyle="1" w:styleId="Nadpis2SPChar">
    <w:name w:val="Nadpis2_SP Char"/>
    <w:basedOn w:val="Predvolenpsmoodseku"/>
    <w:link w:val="Nadpis2SP"/>
    <w:rsid w:val="005D08C4"/>
    <w:rPr>
      <w:rFonts w:ascii="Segoe UI" w:eastAsia="Times New Roman" w:hAnsi="Segoe UI" w:cs="Times New Roman"/>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729">
      <w:bodyDiv w:val="1"/>
      <w:marLeft w:val="0"/>
      <w:marRight w:val="0"/>
      <w:marTop w:val="0"/>
      <w:marBottom w:val="0"/>
      <w:divBdr>
        <w:top w:val="none" w:sz="0" w:space="0" w:color="auto"/>
        <w:left w:val="none" w:sz="0" w:space="0" w:color="auto"/>
        <w:bottom w:val="none" w:sz="0" w:space="0" w:color="auto"/>
        <w:right w:val="none" w:sz="0" w:space="0" w:color="auto"/>
      </w:divBdr>
    </w:div>
    <w:div w:id="11153836">
      <w:bodyDiv w:val="1"/>
      <w:marLeft w:val="0"/>
      <w:marRight w:val="0"/>
      <w:marTop w:val="0"/>
      <w:marBottom w:val="0"/>
      <w:divBdr>
        <w:top w:val="none" w:sz="0" w:space="0" w:color="auto"/>
        <w:left w:val="none" w:sz="0" w:space="0" w:color="auto"/>
        <w:bottom w:val="none" w:sz="0" w:space="0" w:color="auto"/>
        <w:right w:val="none" w:sz="0" w:space="0" w:color="auto"/>
      </w:divBdr>
    </w:div>
    <w:div w:id="16665375">
      <w:bodyDiv w:val="1"/>
      <w:marLeft w:val="0"/>
      <w:marRight w:val="0"/>
      <w:marTop w:val="0"/>
      <w:marBottom w:val="0"/>
      <w:divBdr>
        <w:top w:val="none" w:sz="0" w:space="0" w:color="auto"/>
        <w:left w:val="none" w:sz="0" w:space="0" w:color="auto"/>
        <w:bottom w:val="none" w:sz="0" w:space="0" w:color="auto"/>
        <w:right w:val="none" w:sz="0" w:space="0" w:color="auto"/>
      </w:divBdr>
    </w:div>
    <w:div w:id="30112153">
      <w:bodyDiv w:val="1"/>
      <w:marLeft w:val="0"/>
      <w:marRight w:val="0"/>
      <w:marTop w:val="0"/>
      <w:marBottom w:val="0"/>
      <w:divBdr>
        <w:top w:val="none" w:sz="0" w:space="0" w:color="auto"/>
        <w:left w:val="none" w:sz="0" w:space="0" w:color="auto"/>
        <w:bottom w:val="none" w:sz="0" w:space="0" w:color="auto"/>
        <w:right w:val="none" w:sz="0" w:space="0" w:color="auto"/>
      </w:divBdr>
    </w:div>
    <w:div w:id="30957677">
      <w:bodyDiv w:val="1"/>
      <w:marLeft w:val="0"/>
      <w:marRight w:val="0"/>
      <w:marTop w:val="0"/>
      <w:marBottom w:val="0"/>
      <w:divBdr>
        <w:top w:val="none" w:sz="0" w:space="0" w:color="auto"/>
        <w:left w:val="none" w:sz="0" w:space="0" w:color="auto"/>
        <w:bottom w:val="none" w:sz="0" w:space="0" w:color="auto"/>
        <w:right w:val="none" w:sz="0" w:space="0" w:color="auto"/>
      </w:divBdr>
    </w:div>
    <w:div w:id="49155338">
      <w:bodyDiv w:val="1"/>
      <w:marLeft w:val="0"/>
      <w:marRight w:val="0"/>
      <w:marTop w:val="0"/>
      <w:marBottom w:val="0"/>
      <w:divBdr>
        <w:top w:val="none" w:sz="0" w:space="0" w:color="auto"/>
        <w:left w:val="none" w:sz="0" w:space="0" w:color="auto"/>
        <w:bottom w:val="none" w:sz="0" w:space="0" w:color="auto"/>
        <w:right w:val="none" w:sz="0" w:space="0" w:color="auto"/>
      </w:divBdr>
    </w:div>
    <w:div w:id="59715985">
      <w:bodyDiv w:val="1"/>
      <w:marLeft w:val="0"/>
      <w:marRight w:val="0"/>
      <w:marTop w:val="0"/>
      <w:marBottom w:val="0"/>
      <w:divBdr>
        <w:top w:val="none" w:sz="0" w:space="0" w:color="auto"/>
        <w:left w:val="none" w:sz="0" w:space="0" w:color="auto"/>
        <w:bottom w:val="none" w:sz="0" w:space="0" w:color="auto"/>
        <w:right w:val="none" w:sz="0" w:space="0" w:color="auto"/>
      </w:divBdr>
    </w:div>
    <w:div w:id="80568432">
      <w:bodyDiv w:val="1"/>
      <w:marLeft w:val="0"/>
      <w:marRight w:val="0"/>
      <w:marTop w:val="0"/>
      <w:marBottom w:val="0"/>
      <w:divBdr>
        <w:top w:val="none" w:sz="0" w:space="0" w:color="auto"/>
        <w:left w:val="none" w:sz="0" w:space="0" w:color="auto"/>
        <w:bottom w:val="none" w:sz="0" w:space="0" w:color="auto"/>
        <w:right w:val="none" w:sz="0" w:space="0" w:color="auto"/>
      </w:divBdr>
    </w:div>
    <w:div w:id="87819354">
      <w:bodyDiv w:val="1"/>
      <w:marLeft w:val="0"/>
      <w:marRight w:val="0"/>
      <w:marTop w:val="0"/>
      <w:marBottom w:val="0"/>
      <w:divBdr>
        <w:top w:val="none" w:sz="0" w:space="0" w:color="auto"/>
        <w:left w:val="none" w:sz="0" w:space="0" w:color="auto"/>
        <w:bottom w:val="none" w:sz="0" w:space="0" w:color="auto"/>
        <w:right w:val="none" w:sz="0" w:space="0" w:color="auto"/>
      </w:divBdr>
    </w:div>
    <w:div w:id="110319782">
      <w:bodyDiv w:val="1"/>
      <w:marLeft w:val="0"/>
      <w:marRight w:val="0"/>
      <w:marTop w:val="0"/>
      <w:marBottom w:val="0"/>
      <w:divBdr>
        <w:top w:val="none" w:sz="0" w:space="0" w:color="auto"/>
        <w:left w:val="none" w:sz="0" w:space="0" w:color="auto"/>
        <w:bottom w:val="none" w:sz="0" w:space="0" w:color="auto"/>
        <w:right w:val="none" w:sz="0" w:space="0" w:color="auto"/>
      </w:divBdr>
    </w:div>
    <w:div w:id="113985966">
      <w:bodyDiv w:val="1"/>
      <w:marLeft w:val="0"/>
      <w:marRight w:val="0"/>
      <w:marTop w:val="0"/>
      <w:marBottom w:val="0"/>
      <w:divBdr>
        <w:top w:val="none" w:sz="0" w:space="0" w:color="auto"/>
        <w:left w:val="none" w:sz="0" w:space="0" w:color="auto"/>
        <w:bottom w:val="none" w:sz="0" w:space="0" w:color="auto"/>
        <w:right w:val="none" w:sz="0" w:space="0" w:color="auto"/>
      </w:divBdr>
    </w:div>
    <w:div w:id="121189298">
      <w:bodyDiv w:val="1"/>
      <w:marLeft w:val="0"/>
      <w:marRight w:val="0"/>
      <w:marTop w:val="0"/>
      <w:marBottom w:val="0"/>
      <w:divBdr>
        <w:top w:val="none" w:sz="0" w:space="0" w:color="auto"/>
        <w:left w:val="none" w:sz="0" w:space="0" w:color="auto"/>
        <w:bottom w:val="none" w:sz="0" w:space="0" w:color="auto"/>
        <w:right w:val="none" w:sz="0" w:space="0" w:color="auto"/>
      </w:divBdr>
    </w:div>
    <w:div w:id="128480361">
      <w:bodyDiv w:val="1"/>
      <w:marLeft w:val="0"/>
      <w:marRight w:val="0"/>
      <w:marTop w:val="0"/>
      <w:marBottom w:val="0"/>
      <w:divBdr>
        <w:top w:val="none" w:sz="0" w:space="0" w:color="auto"/>
        <w:left w:val="none" w:sz="0" w:space="0" w:color="auto"/>
        <w:bottom w:val="none" w:sz="0" w:space="0" w:color="auto"/>
        <w:right w:val="none" w:sz="0" w:space="0" w:color="auto"/>
      </w:divBdr>
    </w:div>
    <w:div w:id="149030493">
      <w:bodyDiv w:val="1"/>
      <w:marLeft w:val="0"/>
      <w:marRight w:val="0"/>
      <w:marTop w:val="0"/>
      <w:marBottom w:val="0"/>
      <w:divBdr>
        <w:top w:val="none" w:sz="0" w:space="0" w:color="auto"/>
        <w:left w:val="none" w:sz="0" w:space="0" w:color="auto"/>
        <w:bottom w:val="none" w:sz="0" w:space="0" w:color="auto"/>
        <w:right w:val="none" w:sz="0" w:space="0" w:color="auto"/>
      </w:divBdr>
    </w:div>
    <w:div w:id="150830246">
      <w:bodyDiv w:val="1"/>
      <w:marLeft w:val="0"/>
      <w:marRight w:val="0"/>
      <w:marTop w:val="0"/>
      <w:marBottom w:val="0"/>
      <w:divBdr>
        <w:top w:val="none" w:sz="0" w:space="0" w:color="auto"/>
        <w:left w:val="none" w:sz="0" w:space="0" w:color="auto"/>
        <w:bottom w:val="none" w:sz="0" w:space="0" w:color="auto"/>
        <w:right w:val="none" w:sz="0" w:space="0" w:color="auto"/>
      </w:divBdr>
    </w:div>
    <w:div w:id="162160401">
      <w:bodyDiv w:val="1"/>
      <w:marLeft w:val="0"/>
      <w:marRight w:val="0"/>
      <w:marTop w:val="0"/>
      <w:marBottom w:val="0"/>
      <w:divBdr>
        <w:top w:val="none" w:sz="0" w:space="0" w:color="auto"/>
        <w:left w:val="none" w:sz="0" w:space="0" w:color="auto"/>
        <w:bottom w:val="none" w:sz="0" w:space="0" w:color="auto"/>
        <w:right w:val="none" w:sz="0" w:space="0" w:color="auto"/>
      </w:divBdr>
    </w:div>
    <w:div w:id="162547147">
      <w:bodyDiv w:val="1"/>
      <w:marLeft w:val="0"/>
      <w:marRight w:val="0"/>
      <w:marTop w:val="0"/>
      <w:marBottom w:val="0"/>
      <w:divBdr>
        <w:top w:val="none" w:sz="0" w:space="0" w:color="auto"/>
        <w:left w:val="none" w:sz="0" w:space="0" w:color="auto"/>
        <w:bottom w:val="none" w:sz="0" w:space="0" w:color="auto"/>
        <w:right w:val="none" w:sz="0" w:space="0" w:color="auto"/>
      </w:divBdr>
    </w:div>
    <w:div w:id="164902831">
      <w:bodyDiv w:val="1"/>
      <w:marLeft w:val="0"/>
      <w:marRight w:val="0"/>
      <w:marTop w:val="0"/>
      <w:marBottom w:val="0"/>
      <w:divBdr>
        <w:top w:val="none" w:sz="0" w:space="0" w:color="auto"/>
        <w:left w:val="none" w:sz="0" w:space="0" w:color="auto"/>
        <w:bottom w:val="none" w:sz="0" w:space="0" w:color="auto"/>
        <w:right w:val="none" w:sz="0" w:space="0" w:color="auto"/>
      </w:divBdr>
    </w:div>
    <w:div w:id="167839788">
      <w:bodyDiv w:val="1"/>
      <w:marLeft w:val="0"/>
      <w:marRight w:val="0"/>
      <w:marTop w:val="0"/>
      <w:marBottom w:val="0"/>
      <w:divBdr>
        <w:top w:val="none" w:sz="0" w:space="0" w:color="auto"/>
        <w:left w:val="none" w:sz="0" w:space="0" w:color="auto"/>
        <w:bottom w:val="none" w:sz="0" w:space="0" w:color="auto"/>
        <w:right w:val="none" w:sz="0" w:space="0" w:color="auto"/>
      </w:divBdr>
    </w:div>
    <w:div w:id="184560353">
      <w:bodyDiv w:val="1"/>
      <w:marLeft w:val="0"/>
      <w:marRight w:val="0"/>
      <w:marTop w:val="0"/>
      <w:marBottom w:val="0"/>
      <w:divBdr>
        <w:top w:val="none" w:sz="0" w:space="0" w:color="auto"/>
        <w:left w:val="none" w:sz="0" w:space="0" w:color="auto"/>
        <w:bottom w:val="none" w:sz="0" w:space="0" w:color="auto"/>
        <w:right w:val="none" w:sz="0" w:space="0" w:color="auto"/>
      </w:divBdr>
    </w:div>
    <w:div w:id="196553402">
      <w:bodyDiv w:val="1"/>
      <w:marLeft w:val="0"/>
      <w:marRight w:val="0"/>
      <w:marTop w:val="0"/>
      <w:marBottom w:val="0"/>
      <w:divBdr>
        <w:top w:val="none" w:sz="0" w:space="0" w:color="auto"/>
        <w:left w:val="none" w:sz="0" w:space="0" w:color="auto"/>
        <w:bottom w:val="none" w:sz="0" w:space="0" w:color="auto"/>
        <w:right w:val="none" w:sz="0" w:space="0" w:color="auto"/>
      </w:divBdr>
    </w:div>
    <w:div w:id="200093659">
      <w:bodyDiv w:val="1"/>
      <w:marLeft w:val="0"/>
      <w:marRight w:val="0"/>
      <w:marTop w:val="0"/>
      <w:marBottom w:val="0"/>
      <w:divBdr>
        <w:top w:val="none" w:sz="0" w:space="0" w:color="auto"/>
        <w:left w:val="none" w:sz="0" w:space="0" w:color="auto"/>
        <w:bottom w:val="none" w:sz="0" w:space="0" w:color="auto"/>
        <w:right w:val="none" w:sz="0" w:space="0" w:color="auto"/>
      </w:divBdr>
    </w:div>
    <w:div w:id="202862692">
      <w:bodyDiv w:val="1"/>
      <w:marLeft w:val="0"/>
      <w:marRight w:val="0"/>
      <w:marTop w:val="0"/>
      <w:marBottom w:val="0"/>
      <w:divBdr>
        <w:top w:val="none" w:sz="0" w:space="0" w:color="auto"/>
        <w:left w:val="none" w:sz="0" w:space="0" w:color="auto"/>
        <w:bottom w:val="none" w:sz="0" w:space="0" w:color="auto"/>
        <w:right w:val="none" w:sz="0" w:space="0" w:color="auto"/>
      </w:divBdr>
    </w:div>
    <w:div w:id="214656686">
      <w:bodyDiv w:val="1"/>
      <w:marLeft w:val="0"/>
      <w:marRight w:val="0"/>
      <w:marTop w:val="0"/>
      <w:marBottom w:val="0"/>
      <w:divBdr>
        <w:top w:val="none" w:sz="0" w:space="0" w:color="auto"/>
        <w:left w:val="none" w:sz="0" w:space="0" w:color="auto"/>
        <w:bottom w:val="none" w:sz="0" w:space="0" w:color="auto"/>
        <w:right w:val="none" w:sz="0" w:space="0" w:color="auto"/>
      </w:divBdr>
    </w:div>
    <w:div w:id="217713840">
      <w:bodyDiv w:val="1"/>
      <w:marLeft w:val="0"/>
      <w:marRight w:val="0"/>
      <w:marTop w:val="0"/>
      <w:marBottom w:val="0"/>
      <w:divBdr>
        <w:top w:val="none" w:sz="0" w:space="0" w:color="auto"/>
        <w:left w:val="none" w:sz="0" w:space="0" w:color="auto"/>
        <w:bottom w:val="none" w:sz="0" w:space="0" w:color="auto"/>
        <w:right w:val="none" w:sz="0" w:space="0" w:color="auto"/>
      </w:divBdr>
    </w:div>
    <w:div w:id="226694259">
      <w:bodyDiv w:val="1"/>
      <w:marLeft w:val="0"/>
      <w:marRight w:val="0"/>
      <w:marTop w:val="0"/>
      <w:marBottom w:val="0"/>
      <w:divBdr>
        <w:top w:val="none" w:sz="0" w:space="0" w:color="auto"/>
        <w:left w:val="none" w:sz="0" w:space="0" w:color="auto"/>
        <w:bottom w:val="none" w:sz="0" w:space="0" w:color="auto"/>
        <w:right w:val="none" w:sz="0" w:space="0" w:color="auto"/>
      </w:divBdr>
    </w:div>
    <w:div w:id="227964121">
      <w:bodyDiv w:val="1"/>
      <w:marLeft w:val="0"/>
      <w:marRight w:val="0"/>
      <w:marTop w:val="0"/>
      <w:marBottom w:val="0"/>
      <w:divBdr>
        <w:top w:val="none" w:sz="0" w:space="0" w:color="auto"/>
        <w:left w:val="none" w:sz="0" w:space="0" w:color="auto"/>
        <w:bottom w:val="none" w:sz="0" w:space="0" w:color="auto"/>
        <w:right w:val="none" w:sz="0" w:space="0" w:color="auto"/>
      </w:divBdr>
    </w:div>
    <w:div w:id="233439817">
      <w:bodyDiv w:val="1"/>
      <w:marLeft w:val="0"/>
      <w:marRight w:val="0"/>
      <w:marTop w:val="0"/>
      <w:marBottom w:val="0"/>
      <w:divBdr>
        <w:top w:val="none" w:sz="0" w:space="0" w:color="auto"/>
        <w:left w:val="none" w:sz="0" w:space="0" w:color="auto"/>
        <w:bottom w:val="none" w:sz="0" w:space="0" w:color="auto"/>
        <w:right w:val="none" w:sz="0" w:space="0" w:color="auto"/>
      </w:divBdr>
    </w:div>
    <w:div w:id="241111941">
      <w:bodyDiv w:val="1"/>
      <w:marLeft w:val="0"/>
      <w:marRight w:val="0"/>
      <w:marTop w:val="0"/>
      <w:marBottom w:val="0"/>
      <w:divBdr>
        <w:top w:val="none" w:sz="0" w:space="0" w:color="auto"/>
        <w:left w:val="none" w:sz="0" w:space="0" w:color="auto"/>
        <w:bottom w:val="none" w:sz="0" w:space="0" w:color="auto"/>
        <w:right w:val="none" w:sz="0" w:space="0" w:color="auto"/>
      </w:divBdr>
    </w:div>
    <w:div w:id="243075888">
      <w:bodyDiv w:val="1"/>
      <w:marLeft w:val="0"/>
      <w:marRight w:val="0"/>
      <w:marTop w:val="0"/>
      <w:marBottom w:val="0"/>
      <w:divBdr>
        <w:top w:val="none" w:sz="0" w:space="0" w:color="auto"/>
        <w:left w:val="none" w:sz="0" w:space="0" w:color="auto"/>
        <w:bottom w:val="none" w:sz="0" w:space="0" w:color="auto"/>
        <w:right w:val="none" w:sz="0" w:space="0" w:color="auto"/>
      </w:divBdr>
    </w:div>
    <w:div w:id="259409659">
      <w:bodyDiv w:val="1"/>
      <w:marLeft w:val="0"/>
      <w:marRight w:val="0"/>
      <w:marTop w:val="0"/>
      <w:marBottom w:val="0"/>
      <w:divBdr>
        <w:top w:val="none" w:sz="0" w:space="0" w:color="auto"/>
        <w:left w:val="none" w:sz="0" w:space="0" w:color="auto"/>
        <w:bottom w:val="none" w:sz="0" w:space="0" w:color="auto"/>
        <w:right w:val="none" w:sz="0" w:space="0" w:color="auto"/>
      </w:divBdr>
    </w:div>
    <w:div w:id="262153942">
      <w:bodyDiv w:val="1"/>
      <w:marLeft w:val="0"/>
      <w:marRight w:val="0"/>
      <w:marTop w:val="0"/>
      <w:marBottom w:val="0"/>
      <w:divBdr>
        <w:top w:val="none" w:sz="0" w:space="0" w:color="auto"/>
        <w:left w:val="none" w:sz="0" w:space="0" w:color="auto"/>
        <w:bottom w:val="none" w:sz="0" w:space="0" w:color="auto"/>
        <w:right w:val="none" w:sz="0" w:space="0" w:color="auto"/>
      </w:divBdr>
    </w:div>
    <w:div w:id="291788797">
      <w:bodyDiv w:val="1"/>
      <w:marLeft w:val="0"/>
      <w:marRight w:val="0"/>
      <w:marTop w:val="0"/>
      <w:marBottom w:val="0"/>
      <w:divBdr>
        <w:top w:val="none" w:sz="0" w:space="0" w:color="auto"/>
        <w:left w:val="none" w:sz="0" w:space="0" w:color="auto"/>
        <w:bottom w:val="none" w:sz="0" w:space="0" w:color="auto"/>
        <w:right w:val="none" w:sz="0" w:space="0" w:color="auto"/>
      </w:divBdr>
    </w:div>
    <w:div w:id="329064981">
      <w:bodyDiv w:val="1"/>
      <w:marLeft w:val="0"/>
      <w:marRight w:val="0"/>
      <w:marTop w:val="0"/>
      <w:marBottom w:val="0"/>
      <w:divBdr>
        <w:top w:val="none" w:sz="0" w:space="0" w:color="auto"/>
        <w:left w:val="none" w:sz="0" w:space="0" w:color="auto"/>
        <w:bottom w:val="none" w:sz="0" w:space="0" w:color="auto"/>
        <w:right w:val="none" w:sz="0" w:space="0" w:color="auto"/>
      </w:divBdr>
    </w:div>
    <w:div w:id="346257030">
      <w:bodyDiv w:val="1"/>
      <w:marLeft w:val="0"/>
      <w:marRight w:val="0"/>
      <w:marTop w:val="0"/>
      <w:marBottom w:val="0"/>
      <w:divBdr>
        <w:top w:val="none" w:sz="0" w:space="0" w:color="auto"/>
        <w:left w:val="none" w:sz="0" w:space="0" w:color="auto"/>
        <w:bottom w:val="none" w:sz="0" w:space="0" w:color="auto"/>
        <w:right w:val="none" w:sz="0" w:space="0" w:color="auto"/>
      </w:divBdr>
    </w:div>
    <w:div w:id="361903428">
      <w:bodyDiv w:val="1"/>
      <w:marLeft w:val="0"/>
      <w:marRight w:val="0"/>
      <w:marTop w:val="0"/>
      <w:marBottom w:val="0"/>
      <w:divBdr>
        <w:top w:val="none" w:sz="0" w:space="0" w:color="auto"/>
        <w:left w:val="none" w:sz="0" w:space="0" w:color="auto"/>
        <w:bottom w:val="none" w:sz="0" w:space="0" w:color="auto"/>
        <w:right w:val="none" w:sz="0" w:space="0" w:color="auto"/>
      </w:divBdr>
    </w:div>
    <w:div w:id="376249127">
      <w:bodyDiv w:val="1"/>
      <w:marLeft w:val="0"/>
      <w:marRight w:val="0"/>
      <w:marTop w:val="0"/>
      <w:marBottom w:val="0"/>
      <w:divBdr>
        <w:top w:val="none" w:sz="0" w:space="0" w:color="auto"/>
        <w:left w:val="none" w:sz="0" w:space="0" w:color="auto"/>
        <w:bottom w:val="none" w:sz="0" w:space="0" w:color="auto"/>
        <w:right w:val="none" w:sz="0" w:space="0" w:color="auto"/>
      </w:divBdr>
    </w:div>
    <w:div w:id="401566592">
      <w:bodyDiv w:val="1"/>
      <w:marLeft w:val="0"/>
      <w:marRight w:val="0"/>
      <w:marTop w:val="0"/>
      <w:marBottom w:val="0"/>
      <w:divBdr>
        <w:top w:val="none" w:sz="0" w:space="0" w:color="auto"/>
        <w:left w:val="none" w:sz="0" w:space="0" w:color="auto"/>
        <w:bottom w:val="none" w:sz="0" w:space="0" w:color="auto"/>
        <w:right w:val="none" w:sz="0" w:space="0" w:color="auto"/>
      </w:divBdr>
    </w:div>
    <w:div w:id="404686989">
      <w:bodyDiv w:val="1"/>
      <w:marLeft w:val="0"/>
      <w:marRight w:val="0"/>
      <w:marTop w:val="0"/>
      <w:marBottom w:val="0"/>
      <w:divBdr>
        <w:top w:val="none" w:sz="0" w:space="0" w:color="auto"/>
        <w:left w:val="none" w:sz="0" w:space="0" w:color="auto"/>
        <w:bottom w:val="none" w:sz="0" w:space="0" w:color="auto"/>
        <w:right w:val="none" w:sz="0" w:space="0" w:color="auto"/>
      </w:divBdr>
    </w:div>
    <w:div w:id="443039189">
      <w:bodyDiv w:val="1"/>
      <w:marLeft w:val="0"/>
      <w:marRight w:val="0"/>
      <w:marTop w:val="0"/>
      <w:marBottom w:val="0"/>
      <w:divBdr>
        <w:top w:val="none" w:sz="0" w:space="0" w:color="auto"/>
        <w:left w:val="none" w:sz="0" w:space="0" w:color="auto"/>
        <w:bottom w:val="none" w:sz="0" w:space="0" w:color="auto"/>
        <w:right w:val="none" w:sz="0" w:space="0" w:color="auto"/>
      </w:divBdr>
    </w:div>
    <w:div w:id="446585389">
      <w:bodyDiv w:val="1"/>
      <w:marLeft w:val="0"/>
      <w:marRight w:val="0"/>
      <w:marTop w:val="0"/>
      <w:marBottom w:val="0"/>
      <w:divBdr>
        <w:top w:val="none" w:sz="0" w:space="0" w:color="auto"/>
        <w:left w:val="none" w:sz="0" w:space="0" w:color="auto"/>
        <w:bottom w:val="none" w:sz="0" w:space="0" w:color="auto"/>
        <w:right w:val="none" w:sz="0" w:space="0" w:color="auto"/>
      </w:divBdr>
    </w:div>
    <w:div w:id="451169909">
      <w:bodyDiv w:val="1"/>
      <w:marLeft w:val="0"/>
      <w:marRight w:val="0"/>
      <w:marTop w:val="0"/>
      <w:marBottom w:val="0"/>
      <w:divBdr>
        <w:top w:val="none" w:sz="0" w:space="0" w:color="auto"/>
        <w:left w:val="none" w:sz="0" w:space="0" w:color="auto"/>
        <w:bottom w:val="none" w:sz="0" w:space="0" w:color="auto"/>
        <w:right w:val="none" w:sz="0" w:space="0" w:color="auto"/>
      </w:divBdr>
    </w:div>
    <w:div w:id="455174262">
      <w:bodyDiv w:val="1"/>
      <w:marLeft w:val="0"/>
      <w:marRight w:val="0"/>
      <w:marTop w:val="0"/>
      <w:marBottom w:val="0"/>
      <w:divBdr>
        <w:top w:val="none" w:sz="0" w:space="0" w:color="auto"/>
        <w:left w:val="none" w:sz="0" w:space="0" w:color="auto"/>
        <w:bottom w:val="none" w:sz="0" w:space="0" w:color="auto"/>
        <w:right w:val="none" w:sz="0" w:space="0" w:color="auto"/>
      </w:divBdr>
    </w:div>
    <w:div w:id="471218848">
      <w:bodyDiv w:val="1"/>
      <w:marLeft w:val="0"/>
      <w:marRight w:val="0"/>
      <w:marTop w:val="0"/>
      <w:marBottom w:val="0"/>
      <w:divBdr>
        <w:top w:val="none" w:sz="0" w:space="0" w:color="auto"/>
        <w:left w:val="none" w:sz="0" w:space="0" w:color="auto"/>
        <w:bottom w:val="none" w:sz="0" w:space="0" w:color="auto"/>
        <w:right w:val="none" w:sz="0" w:space="0" w:color="auto"/>
      </w:divBdr>
    </w:div>
    <w:div w:id="486633194">
      <w:bodyDiv w:val="1"/>
      <w:marLeft w:val="0"/>
      <w:marRight w:val="0"/>
      <w:marTop w:val="0"/>
      <w:marBottom w:val="0"/>
      <w:divBdr>
        <w:top w:val="none" w:sz="0" w:space="0" w:color="auto"/>
        <w:left w:val="none" w:sz="0" w:space="0" w:color="auto"/>
        <w:bottom w:val="none" w:sz="0" w:space="0" w:color="auto"/>
        <w:right w:val="none" w:sz="0" w:space="0" w:color="auto"/>
      </w:divBdr>
    </w:div>
    <w:div w:id="490412823">
      <w:bodyDiv w:val="1"/>
      <w:marLeft w:val="0"/>
      <w:marRight w:val="0"/>
      <w:marTop w:val="0"/>
      <w:marBottom w:val="0"/>
      <w:divBdr>
        <w:top w:val="none" w:sz="0" w:space="0" w:color="auto"/>
        <w:left w:val="none" w:sz="0" w:space="0" w:color="auto"/>
        <w:bottom w:val="none" w:sz="0" w:space="0" w:color="auto"/>
        <w:right w:val="none" w:sz="0" w:space="0" w:color="auto"/>
      </w:divBdr>
    </w:div>
    <w:div w:id="516165514">
      <w:bodyDiv w:val="1"/>
      <w:marLeft w:val="0"/>
      <w:marRight w:val="0"/>
      <w:marTop w:val="0"/>
      <w:marBottom w:val="0"/>
      <w:divBdr>
        <w:top w:val="none" w:sz="0" w:space="0" w:color="auto"/>
        <w:left w:val="none" w:sz="0" w:space="0" w:color="auto"/>
        <w:bottom w:val="none" w:sz="0" w:space="0" w:color="auto"/>
        <w:right w:val="none" w:sz="0" w:space="0" w:color="auto"/>
      </w:divBdr>
    </w:div>
    <w:div w:id="551383820">
      <w:bodyDiv w:val="1"/>
      <w:marLeft w:val="0"/>
      <w:marRight w:val="0"/>
      <w:marTop w:val="0"/>
      <w:marBottom w:val="0"/>
      <w:divBdr>
        <w:top w:val="none" w:sz="0" w:space="0" w:color="auto"/>
        <w:left w:val="none" w:sz="0" w:space="0" w:color="auto"/>
        <w:bottom w:val="none" w:sz="0" w:space="0" w:color="auto"/>
        <w:right w:val="none" w:sz="0" w:space="0" w:color="auto"/>
      </w:divBdr>
    </w:div>
    <w:div w:id="556166408">
      <w:bodyDiv w:val="1"/>
      <w:marLeft w:val="0"/>
      <w:marRight w:val="0"/>
      <w:marTop w:val="0"/>
      <w:marBottom w:val="0"/>
      <w:divBdr>
        <w:top w:val="none" w:sz="0" w:space="0" w:color="auto"/>
        <w:left w:val="none" w:sz="0" w:space="0" w:color="auto"/>
        <w:bottom w:val="none" w:sz="0" w:space="0" w:color="auto"/>
        <w:right w:val="none" w:sz="0" w:space="0" w:color="auto"/>
      </w:divBdr>
    </w:div>
    <w:div w:id="566064655">
      <w:bodyDiv w:val="1"/>
      <w:marLeft w:val="0"/>
      <w:marRight w:val="0"/>
      <w:marTop w:val="0"/>
      <w:marBottom w:val="0"/>
      <w:divBdr>
        <w:top w:val="none" w:sz="0" w:space="0" w:color="auto"/>
        <w:left w:val="none" w:sz="0" w:space="0" w:color="auto"/>
        <w:bottom w:val="none" w:sz="0" w:space="0" w:color="auto"/>
        <w:right w:val="none" w:sz="0" w:space="0" w:color="auto"/>
      </w:divBdr>
    </w:div>
    <w:div w:id="571233479">
      <w:bodyDiv w:val="1"/>
      <w:marLeft w:val="0"/>
      <w:marRight w:val="0"/>
      <w:marTop w:val="0"/>
      <w:marBottom w:val="0"/>
      <w:divBdr>
        <w:top w:val="none" w:sz="0" w:space="0" w:color="auto"/>
        <w:left w:val="none" w:sz="0" w:space="0" w:color="auto"/>
        <w:bottom w:val="none" w:sz="0" w:space="0" w:color="auto"/>
        <w:right w:val="none" w:sz="0" w:space="0" w:color="auto"/>
      </w:divBdr>
    </w:div>
    <w:div w:id="577133512">
      <w:bodyDiv w:val="1"/>
      <w:marLeft w:val="0"/>
      <w:marRight w:val="0"/>
      <w:marTop w:val="0"/>
      <w:marBottom w:val="0"/>
      <w:divBdr>
        <w:top w:val="none" w:sz="0" w:space="0" w:color="auto"/>
        <w:left w:val="none" w:sz="0" w:space="0" w:color="auto"/>
        <w:bottom w:val="none" w:sz="0" w:space="0" w:color="auto"/>
        <w:right w:val="none" w:sz="0" w:space="0" w:color="auto"/>
      </w:divBdr>
    </w:div>
    <w:div w:id="579877384">
      <w:bodyDiv w:val="1"/>
      <w:marLeft w:val="0"/>
      <w:marRight w:val="0"/>
      <w:marTop w:val="0"/>
      <w:marBottom w:val="0"/>
      <w:divBdr>
        <w:top w:val="none" w:sz="0" w:space="0" w:color="auto"/>
        <w:left w:val="none" w:sz="0" w:space="0" w:color="auto"/>
        <w:bottom w:val="none" w:sz="0" w:space="0" w:color="auto"/>
        <w:right w:val="none" w:sz="0" w:space="0" w:color="auto"/>
      </w:divBdr>
    </w:div>
    <w:div w:id="581061417">
      <w:bodyDiv w:val="1"/>
      <w:marLeft w:val="0"/>
      <w:marRight w:val="0"/>
      <w:marTop w:val="0"/>
      <w:marBottom w:val="0"/>
      <w:divBdr>
        <w:top w:val="none" w:sz="0" w:space="0" w:color="auto"/>
        <w:left w:val="none" w:sz="0" w:space="0" w:color="auto"/>
        <w:bottom w:val="none" w:sz="0" w:space="0" w:color="auto"/>
        <w:right w:val="none" w:sz="0" w:space="0" w:color="auto"/>
      </w:divBdr>
    </w:div>
    <w:div w:id="586615431">
      <w:bodyDiv w:val="1"/>
      <w:marLeft w:val="0"/>
      <w:marRight w:val="0"/>
      <w:marTop w:val="0"/>
      <w:marBottom w:val="0"/>
      <w:divBdr>
        <w:top w:val="none" w:sz="0" w:space="0" w:color="auto"/>
        <w:left w:val="none" w:sz="0" w:space="0" w:color="auto"/>
        <w:bottom w:val="none" w:sz="0" w:space="0" w:color="auto"/>
        <w:right w:val="none" w:sz="0" w:space="0" w:color="auto"/>
      </w:divBdr>
    </w:div>
    <w:div w:id="592394234">
      <w:bodyDiv w:val="1"/>
      <w:marLeft w:val="0"/>
      <w:marRight w:val="0"/>
      <w:marTop w:val="0"/>
      <w:marBottom w:val="0"/>
      <w:divBdr>
        <w:top w:val="none" w:sz="0" w:space="0" w:color="auto"/>
        <w:left w:val="none" w:sz="0" w:space="0" w:color="auto"/>
        <w:bottom w:val="none" w:sz="0" w:space="0" w:color="auto"/>
        <w:right w:val="none" w:sz="0" w:space="0" w:color="auto"/>
      </w:divBdr>
    </w:div>
    <w:div w:id="594555918">
      <w:bodyDiv w:val="1"/>
      <w:marLeft w:val="0"/>
      <w:marRight w:val="0"/>
      <w:marTop w:val="0"/>
      <w:marBottom w:val="0"/>
      <w:divBdr>
        <w:top w:val="none" w:sz="0" w:space="0" w:color="auto"/>
        <w:left w:val="none" w:sz="0" w:space="0" w:color="auto"/>
        <w:bottom w:val="none" w:sz="0" w:space="0" w:color="auto"/>
        <w:right w:val="none" w:sz="0" w:space="0" w:color="auto"/>
      </w:divBdr>
    </w:div>
    <w:div w:id="609975182">
      <w:bodyDiv w:val="1"/>
      <w:marLeft w:val="0"/>
      <w:marRight w:val="0"/>
      <w:marTop w:val="0"/>
      <w:marBottom w:val="0"/>
      <w:divBdr>
        <w:top w:val="none" w:sz="0" w:space="0" w:color="auto"/>
        <w:left w:val="none" w:sz="0" w:space="0" w:color="auto"/>
        <w:bottom w:val="none" w:sz="0" w:space="0" w:color="auto"/>
        <w:right w:val="none" w:sz="0" w:space="0" w:color="auto"/>
      </w:divBdr>
    </w:div>
    <w:div w:id="647782062">
      <w:bodyDiv w:val="1"/>
      <w:marLeft w:val="0"/>
      <w:marRight w:val="0"/>
      <w:marTop w:val="0"/>
      <w:marBottom w:val="0"/>
      <w:divBdr>
        <w:top w:val="none" w:sz="0" w:space="0" w:color="auto"/>
        <w:left w:val="none" w:sz="0" w:space="0" w:color="auto"/>
        <w:bottom w:val="none" w:sz="0" w:space="0" w:color="auto"/>
        <w:right w:val="none" w:sz="0" w:space="0" w:color="auto"/>
      </w:divBdr>
      <w:divsChild>
        <w:div w:id="367530893">
          <w:marLeft w:val="0"/>
          <w:marRight w:val="0"/>
          <w:marTop w:val="0"/>
          <w:marBottom w:val="600"/>
          <w:divBdr>
            <w:top w:val="none" w:sz="0" w:space="0" w:color="auto"/>
            <w:left w:val="none" w:sz="0" w:space="0" w:color="auto"/>
            <w:bottom w:val="none" w:sz="0" w:space="0" w:color="auto"/>
            <w:right w:val="none" w:sz="0" w:space="0" w:color="auto"/>
          </w:divBdr>
          <w:divsChild>
            <w:div w:id="1024480619">
              <w:marLeft w:val="0"/>
              <w:marRight w:val="0"/>
              <w:marTop w:val="0"/>
              <w:marBottom w:val="0"/>
              <w:divBdr>
                <w:top w:val="none" w:sz="0" w:space="0" w:color="auto"/>
                <w:left w:val="none" w:sz="0" w:space="0" w:color="auto"/>
                <w:bottom w:val="none" w:sz="0" w:space="0" w:color="auto"/>
                <w:right w:val="none" w:sz="0" w:space="0" w:color="auto"/>
              </w:divBdr>
              <w:divsChild>
                <w:div w:id="232469646">
                  <w:marLeft w:val="0"/>
                  <w:marRight w:val="0"/>
                  <w:marTop w:val="300"/>
                  <w:marBottom w:val="0"/>
                  <w:divBdr>
                    <w:top w:val="none" w:sz="0" w:space="0" w:color="auto"/>
                    <w:left w:val="none" w:sz="0" w:space="0" w:color="auto"/>
                    <w:bottom w:val="none" w:sz="0" w:space="0" w:color="auto"/>
                    <w:right w:val="none" w:sz="0" w:space="0" w:color="auto"/>
                  </w:divBdr>
                </w:div>
                <w:div w:id="14659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358817">
      <w:bodyDiv w:val="1"/>
      <w:marLeft w:val="0"/>
      <w:marRight w:val="0"/>
      <w:marTop w:val="0"/>
      <w:marBottom w:val="0"/>
      <w:divBdr>
        <w:top w:val="none" w:sz="0" w:space="0" w:color="auto"/>
        <w:left w:val="none" w:sz="0" w:space="0" w:color="auto"/>
        <w:bottom w:val="none" w:sz="0" w:space="0" w:color="auto"/>
        <w:right w:val="none" w:sz="0" w:space="0" w:color="auto"/>
      </w:divBdr>
    </w:div>
    <w:div w:id="695468568">
      <w:bodyDiv w:val="1"/>
      <w:marLeft w:val="0"/>
      <w:marRight w:val="0"/>
      <w:marTop w:val="0"/>
      <w:marBottom w:val="0"/>
      <w:divBdr>
        <w:top w:val="none" w:sz="0" w:space="0" w:color="auto"/>
        <w:left w:val="none" w:sz="0" w:space="0" w:color="auto"/>
        <w:bottom w:val="none" w:sz="0" w:space="0" w:color="auto"/>
        <w:right w:val="none" w:sz="0" w:space="0" w:color="auto"/>
      </w:divBdr>
    </w:div>
    <w:div w:id="697699455">
      <w:bodyDiv w:val="1"/>
      <w:marLeft w:val="0"/>
      <w:marRight w:val="0"/>
      <w:marTop w:val="0"/>
      <w:marBottom w:val="0"/>
      <w:divBdr>
        <w:top w:val="none" w:sz="0" w:space="0" w:color="auto"/>
        <w:left w:val="none" w:sz="0" w:space="0" w:color="auto"/>
        <w:bottom w:val="none" w:sz="0" w:space="0" w:color="auto"/>
        <w:right w:val="none" w:sz="0" w:space="0" w:color="auto"/>
      </w:divBdr>
    </w:div>
    <w:div w:id="703939850">
      <w:bodyDiv w:val="1"/>
      <w:marLeft w:val="0"/>
      <w:marRight w:val="0"/>
      <w:marTop w:val="0"/>
      <w:marBottom w:val="0"/>
      <w:divBdr>
        <w:top w:val="none" w:sz="0" w:space="0" w:color="auto"/>
        <w:left w:val="none" w:sz="0" w:space="0" w:color="auto"/>
        <w:bottom w:val="none" w:sz="0" w:space="0" w:color="auto"/>
        <w:right w:val="none" w:sz="0" w:space="0" w:color="auto"/>
      </w:divBdr>
      <w:divsChild>
        <w:div w:id="1437747012">
          <w:marLeft w:val="0"/>
          <w:marRight w:val="0"/>
          <w:marTop w:val="0"/>
          <w:marBottom w:val="0"/>
          <w:divBdr>
            <w:top w:val="none" w:sz="0" w:space="0" w:color="auto"/>
            <w:left w:val="none" w:sz="0" w:space="0" w:color="auto"/>
            <w:bottom w:val="none" w:sz="0" w:space="0" w:color="auto"/>
            <w:right w:val="none" w:sz="0" w:space="0" w:color="auto"/>
          </w:divBdr>
        </w:div>
      </w:divsChild>
    </w:div>
    <w:div w:id="720904307">
      <w:bodyDiv w:val="1"/>
      <w:marLeft w:val="0"/>
      <w:marRight w:val="0"/>
      <w:marTop w:val="0"/>
      <w:marBottom w:val="0"/>
      <w:divBdr>
        <w:top w:val="none" w:sz="0" w:space="0" w:color="auto"/>
        <w:left w:val="none" w:sz="0" w:space="0" w:color="auto"/>
        <w:bottom w:val="none" w:sz="0" w:space="0" w:color="auto"/>
        <w:right w:val="none" w:sz="0" w:space="0" w:color="auto"/>
      </w:divBdr>
    </w:div>
    <w:div w:id="735475387">
      <w:bodyDiv w:val="1"/>
      <w:marLeft w:val="0"/>
      <w:marRight w:val="0"/>
      <w:marTop w:val="0"/>
      <w:marBottom w:val="0"/>
      <w:divBdr>
        <w:top w:val="none" w:sz="0" w:space="0" w:color="auto"/>
        <w:left w:val="none" w:sz="0" w:space="0" w:color="auto"/>
        <w:bottom w:val="none" w:sz="0" w:space="0" w:color="auto"/>
        <w:right w:val="none" w:sz="0" w:space="0" w:color="auto"/>
      </w:divBdr>
    </w:div>
    <w:div w:id="749933577">
      <w:bodyDiv w:val="1"/>
      <w:marLeft w:val="0"/>
      <w:marRight w:val="0"/>
      <w:marTop w:val="0"/>
      <w:marBottom w:val="0"/>
      <w:divBdr>
        <w:top w:val="none" w:sz="0" w:space="0" w:color="auto"/>
        <w:left w:val="none" w:sz="0" w:space="0" w:color="auto"/>
        <w:bottom w:val="none" w:sz="0" w:space="0" w:color="auto"/>
        <w:right w:val="none" w:sz="0" w:space="0" w:color="auto"/>
      </w:divBdr>
    </w:div>
    <w:div w:id="761101000">
      <w:bodyDiv w:val="1"/>
      <w:marLeft w:val="0"/>
      <w:marRight w:val="0"/>
      <w:marTop w:val="0"/>
      <w:marBottom w:val="0"/>
      <w:divBdr>
        <w:top w:val="none" w:sz="0" w:space="0" w:color="auto"/>
        <w:left w:val="none" w:sz="0" w:space="0" w:color="auto"/>
        <w:bottom w:val="none" w:sz="0" w:space="0" w:color="auto"/>
        <w:right w:val="none" w:sz="0" w:space="0" w:color="auto"/>
      </w:divBdr>
    </w:div>
    <w:div w:id="763499556">
      <w:bodyDiv w:val="1"/>
      <w:marLeft w:val="0"/>
      <w:marRight w:val="0"/>
      <w:marTop w:val="0"/>
      <w:marBottom w:val="0"/>
      <w:divBdr>
        <w:top w:val="none" w:sz="0" w:space="0" w:color="auto"/>
        <w:left w:val="none" w:sz="0" w:space="0" w:color="auto"/>
        <w:bottom w:val="none" w:sz="0" w:space="0" w:color="auto"/>
        <w:right w:val="none" w:sz="0" w:space="0" w:color="auto"/>
      </w:divBdr>
    </w:div>
    <w:div w:id="770079224">
      <w:bodyDiv w:val="1"/>
      <w:marLeft w:val="0"/>
      <w:marRight w:val="0"/>
      <w:marTop w:val="0"/>
      <w:marBottom w:val="0"/>
      <w:divBdr>
        <w:top w:val="none" w:sz="0" w:space="0" w:color="auto"/>
        <w:left w:val="none" w:sz="0" w:space="0" w:color="auto"/>
        <w:bottom w:val="none" w:sz="0" w:space="0" w:color="auto"/>
        <w:right w:val="none" w:sz="0" w:space="0" w:color="auto"/>
      </w:divBdr>
    </w:div>
    <w:div w:id="785586394">
      <w:bodyDiv w:val="1"/>
      <w:marLeft w:val="0"/>
      <w:marRight w:val="0"/>
      <w:marTop w:val="0"/>
      <w:marBottom w:val="0"/>
      <w:divBdr>
        <w:top w:val="none" w:sz="0" w:space="0" w:color="auto"/>
        <w:left w:val="none" w:sz="0" w:space="0" w:color="auto"/>
        <w:bottom w:val="none" w:sz="0" w:space="0" w:color="auto"/>
        <w:right w:val="none" w:sz="0" w:space="0" w:color="auto"/>
      </w:divBdr>
    </w:div>
    <w:div w:id="793132424">
      <w:bodyDiv w:val="1"/>
      <w:marLeft w:val="0"/>
      <w:marRight w:val="0"/>
      <w:marTop w:val="0"/>
      <w:marBottom w:val="0"/>
      <w:divBdr>
        <w:top w:val="none" w:sz="0" w:space="0" w:color="auto"/>
        <w:left w:val="none" w:sz="0" w:space="0" w:color="auto"/>
        <w:bottom w:val="none" w:sz="0" w:space="0" w:color="auto"/>
        <w:right w:val="none" w:sz="0" w:space="0" w:color="auto"/>
      </w:divBdr>
    </w:div>
    <w:div w:id="804391673">
      <w:bodyDiv w:val="1"/>
      <w:marLeft w:val="0"/>
      <w:marRight w:val="0"/>
      <w:marTop w:val="0"/>
      <w:marBottom w:val="0"/>
      <w:divBdr>
        <w:top w:val="none" w:sz="0" w:space="0" w:color="auto"/>
        <w:left w:val="none" w:sz="0" w:space="0" w:color="auto"/>
        <w:bottom w:val="none" w:sz="0" w:space="0" w:color="auto"/>
        <w:right w:val="none" w:sz="0" w:space="0" w:color="auto"/>
      </w:divBdr>
    </w:div>
    <w:div w:id="838934507">
      <w:bodyDiv w:val="1"/>
      <w:marLeft w:val="0"/>
      <w:marRight w:val="0"/>
      <w:marTop w:val="0"/>
      <w:marBottom w:val="0"/>
      <w:divBdr>
        <w:top w:val="none" w:sz="0" w:space="0" w:color="auto"/>
        <w:left w:val="none" w:sz="0" w:space="0" w:color="auto"/>
        <w:bottom w:val="none" w:sz="0" w:space="0" w:color="auto"/>
        <w:right w:val="none" w:sz="0" w:space="0" w:color="auto"/>
      </w:divBdr>
    </w:div>
    <w:div w:id="878277578">
      <w:bodyDiv w:val="1"/>
      <w:marLeft w:val="0"/>
      <w:marRight w:val="0"/>
      <w:marTop w:val="0"/>
      <w:marBottom w:val="0"/>
      <w:divBdr>
        <w:top w:val="none" w:sz="0" w:space="0" w:color="auto"/>
        <w:left w:val="none" w:sz="0" w:space="0" w:color="auto"/>
        <w:bottom w:val="none" w:sz="0" w:space="0" w:color="auto"/>
        <w:right w:val="none" w:sz="0" w:space="0" w:color="auto"/>
      </w:divBdr>
    </w:div>
    <w:div w:id="918170206">
      <w:bodyDiv w:val="1"/>
      <w:marLeft w:val="0"/>
      <w:marRight w:val="0"/>
      <w:marTop w:val="0"/>
      <w:marBottom w:val="0"/>
      <w:divBdr>
        <w:top w:val="none" w:sz="0" w:space="0" w:color="auto"/>
        <w:left w:val="none" w:sz="0" w:space="0" w:color="auto"/>
        <w:bottom w:val="none" w:sz="0" w:space="0" w:color="auto"/>
        <w:right w:val="none" w:sz="0" w:space="0" w:color="auto"/>
      </w:divBdr>
    </w:div>
    <w:div w:id="925501214">
      <w:bodyDiv w:val="1"/>
      <w:marLeft w:val="0"/>
      <w:marRight w:val="0"/>
      <w:marTop w:val="0"/>
      <w:marBottom w:val="0"/>
      <w:divBdr>
        <w:top w:val="none" w:sz="0" w:space="0" w:color="auto"/>
        <w:left w:val="none" w:sz="0" w:space="0" w:color="auto"/>
        <w:bottom w:val="none" w:sz="0" w:space="0" w:color="auto"/>
        <w:right w:val="none" w:sz="0" w:space="0" w:color="auto"/>
      </w:divBdr>
    </w:div>
    <w:div w:id="933898916">
      <w:bodyDiv w:val="1"/>
      <w:marLeft w:val="0"/>
      <w:marRight w:val="0"/>
      <w:marTop w:val="0"/>
      <w:marBottom w:val="0"/>
      <w:divBdr>
        <w:top w:val="none" w:sz="0" w:space="0" w:color="auto"/>
        <w:left w:val="none" w:sz="0" w:space="0" w:color="auto"/>
        <w:bottom w:val="none" w:sz="0" w:space="0" w:color="auto"/>
        <w:right w:val="none" w:sz="0" w:space="0" w:color="auto"/>
      </w:divBdr>
    </w:div>
    <w:div w:id="939528840">
      <w:bodyDiv w:val="1"/>
      <w:marLeft w:val="0"/>
      <w:marRight w:val="0"/>
      <w:marTop w:val="0"/>
      <w:marBottom w:val="0"/>
      <w:divBdr>
        <w:top w:val="none" w:sz="0" w:space="0" w:color="auto"/>
        <w:left w:val="none" w:sz="0" w:space="0" w:color="auto"/>
        <w:bottom w:val="none" w:sz="0" w:space="0" w:color="auto"/>
        <w:right w:val="none" w:sz="0" w:space="0" w:color="auto"/>
      </w:divBdr>
    </w:div>
    <w:div w:id="942957773">
      <w:bodyDiv w:val="1"/>
      <w:marLeft w:val="0"/>
      <w:marRight w:val="0"/>
      <w:marTop w:val="0"/>
      <w:marBottom w:val="0"/>
      <w:divBdr>
        <w:top w:val="none" w:sz="0" w:space="0" w:color="auto"/>
        <w:left w:val="none" w:sz="0" w:space="0" w:color="auto"/>
        <w:bottom w:val="none" w:sz="0" w:space="0" w:color="auto"/>
        <w:right w:val="none" w:sz="0" w:space="0" w:color="auto"/>
      </w:divBdr>
    </w:div>
    <w:div w:id="957492418">
      <w:bodyDiv w:val="1"/>
      <w:marLeft w:val="0"/>
      <w:marRight w:val="0"/>
      <w:marTop w:val="0"/>
      <w:marBottom w:val="0"/>
      <w:divBdr>
        <w:top w:val="none" w:sz="0" w:space="0" w:color="auto"/>
        <w:left w:val="none" w:sz="0" w:space="0" w:color="auto"/>
        <w:bottom w:val="none" w:sz="0" w:space="0" w:color="auto"/>
        <w:right w:val="none" w:sz="0" w:space="0" w:color="auto"/>
      </w:divBdr>
    </w:div>
    <w:div w:id="960840592">
      <w:bodyDiv w:val="1"/>
      <w:marLeft w:val="0"/>
      <w:marRight w:val="0"/>
      <w:marTop w:val="0"/>
      <w:marBottom w:val="0"/>
      <w:divBdr>
        <w:top w:val="none" w:sz="0" w:space="0" w:color="auto"/>
        <w:left w:val="none" w:sz="0" w:space="0" w:color="auto"/>
        <w:bottom w:val="none" w:sz="0" w:space="0" w:color="auto"/>
        <w:right w:val="none" w:sz="0" w:space="0" w:color="auto"/>
      </w:divBdr>
    </w:div>
    <w:div w:id="973365933">
      <w:bodyDiv w:val="1"/>
      <w:marLeft w:val="0"/>
      <w:marRight w:val="0"/>
      <w:marTop w:val="0"/>
      <w:marBottom w:val="0"/>
      <w:divBdr>
        <w:top w:val="none" w:sz="0" w:space="0" w:color="auto"/>
        <w:left w:val="none" w:sz="0" w:space="0" w:color="auto"/>
        <w:bottom w:val="none" w:sz="0" w:space="0" w:color="auto"/>
        <w:right w:val="none" w:sz="0" w:space="0" w:color="auto"/>
      </w:divBdr>
    </w:div>
    <w:div w:id="978144106">
      <w:bodyDiv w:val="1"/>
      <w:marLeft w:val="0"/>
      <w:marRight w:val="0"/>
      <w:marTop w:val="0"/>
      <w:marBottom w:val="0"/>
      <w:divBdr>
        <w:top w:val="none" w:sz="0" w:space="0" w:color="auto"/>
        <w:left w:val="none" w:sz="0" w:space="0" w:color="auto"/>
        <w:bottom w:val="none" w:sz="0" w:space="0" w:color="auto"/>
        <w:right w:val="none" w:sz="0" w:space="0" w:color="auto"/>
      </w:divBdr>
    </w:div>
    <w:div w:id="984509856">
      <w:bodyDiv w:val="1"/>
      <w:marLeft w:val="0"/>
      <w:marRight w:val="0"/>
      <w:marTop w:val="0"/>
      <w:marBottom w:val="0"/>
      <w:divBdr>
        <w:top w:val="none" w:sz="0" w:space="0" w:color="auto"/>
        <w:left w:val="none" w:sz="0" w:space="0" w:color="auto"/>
        <w:bottom w:val="none" w:sz="0" w:space="0" w:color="auto"/>
        <w:right w:val="none" w:sz="0" w:space="0" w:color="auto"/>
      </w:divBdr>
    </w:div>
    <w:div w:id="985478659">
      <w:bodyDiv w:val="1"/>
      <w:marLeft w:val="0"/>
      <w:marRight w:val="0"/>
      <w:marTop w:val="0"/>
      <w:marBottom w:val="0"/>
      <w:divBdr>
        <w:top w:val="none" w:sz="0" w:space="0" w:color="auto"/>
        <w:left w:val="none" w:sz="0" w:space="0" w:color="auto"/>
        <w:bottom w:val="none" w:sz="0" w:space="0" w:color="auto"/>
        <w:right w:val="none" w:sz="0" w:space="0" w:color="auto"/>
      </w:divBdr>
    </w:div>
    <w:div w:id="1023089205">
      <w:bodyDiv w:val="1"/>
      <w:marLeft w:val="0"/>
      <w:marRight w:val="0"/>
      <w:marTop w:val="0"/>
      <w:marBottom w:val="0"/>
      <w:divBdr>
        <w:top w:val="none" w:sz="0" w:space="0" w:color="auto"/>
        <w:left w:val="none" w:sz="0" w:space="0" w:color="auto"/>
        <w:bottom w:val="none" w:sz="0" w:space="0" w:color="auto"/>
        <w:right w:val="none" w:sz="0" w:space="0" w:color="auto"/>
      </w:divBdr>
    </w:div>
    <w:div w:id="1030960734">
      <w:bodyDiv w:val="1"/>
      <w:marLeft w:val="0"/>
      <w:marRight w:val="0"/>
      <w:marTop w:val="0"/>
      <w:marBottom w:val="0"/>
      <w:divBdr>
        <w:top w:val="none" w:sz="0" w:space="0" w:color="auto"/>
        <w:left w:val="none" w:sz="0" w:space="0" w:color="auto"/>
        <w:bottom w:val="none" w:sz="0" w:space="0" w:color="auto"/>
        <w:right w:val="none" w:sz="0" w:space="0" w:color="auto"/>
      </w:divBdr>
    </w:div>
    <w:div w:id="1032270103">
      <w:bodyDiv w:val="1"/>
      <w:marLeft w:val="0"/>
      <w:marRight w:val="0"/>
      <w:marTop w:val="0"/>
      <w:marBottom w:val="0"/>
      <w:divBdr>
        <w:top w:val="none" w:sz="0" w:space="0" w:color="auto"/>
        <w:left w:val="none" w:sz="0" w:space="0" w:color="auto"/>
        <w:bottom w:val="none" w:sz="0" w:space="0" w:color="auto"/>
        <w:right w:val="none" w:sz="0" w:space="0" w:color="auto"/>
      </w:divBdr>
    </w:div>
    <w:div w:id="1057900980">
      <w:bodyDiv w:val="1"/>
      <w:marLeft w:val="0"/>
      <w:marRight w:val="0"/>
      <w:marTop w:val="0"/>
      <w:marBottom w:val="0"/>
      <w:divBdr>
        <w:top w:val="none" w:sz="0" w:space="0" w:color="auto"/>
        <w:left w:val="none" w:sz="0" w:space="0" w:color="auto"/>
        <w:bottom w:val="none" w:sz="0" w:space="0" w:color="auto"/>
        <w:right w:val="none" w:sz="0" w:space="0" w:color="auto"/>
      </w:divBdr>
    </w:div>
    <w:div w:id="1068957720">
      <w:bodyDiv w:val="1"/>
      <w:marLeft w:val="0"/>
      <w:marRight w:val="0"/>
      <w:marTop w:val="0"/>
      <w:marBottom w:val="0"/>
      <w:divBdr>
        <w:top w:val="none" w:sz="0" w:space="0" w:color="auto"/>
        <w:left w:val="none" w:sz="0" w:space="0" w:color="auto"/>
        <w:bottom w:val="none" w:sz="0" w:space="0" w:color="auto"/>
        <w:right w:val="none" w:sz="0" w:space="0" w:color="auto"/>
      </w:divBdr>
    </w:div>
    <w:div w:id="1083138148">
      <w:bodyDiv w:val="1"/>
      <w:marLeft w:val="0"/>
      <w:marRight w:val="0"/>
      <w:marTop w:val="0"/>
      <w:marBottom w:val="0"/>
      <w:divBdr>
        <w:top w:val="none" w:sz="0" w:space="0" w:color="auto"/>
        <w:left w:val="none" w:sz="0" w:space="0" w:color="auto"/>
        <w:bottom w:val="none" w:sz="0" w:space="0" w:color="auto"/>
        <w:right w:val="none" w:sz="0" w:space="0" w:color="auto"/>
      </w:divBdr>
    </w:div>
    <w:div w:id="1086460046">
      <w:bodyDiv w:val="1"/>
      <w:marLeft w:val="0"/>
      <w:marRight w:val="0"/>
      <w:marTop w:val="0"/>
      <w:marBottom w:val="0"/>
      <w:divBdr>
        <w:top w:val="none" w:sz="0" w:space="0" w:color="auto"/>
        <w:left w:val="none" w:sz="0" w:space="0" w:color="auto"/>
        <w:bottom w:val="none" w:sz="0" w:space="0" w:color="auto"/>
        <w:right w:val="none" w:sz="0" w:space="0" w:color="auto"/>
      </w:divBdr>
    </w:div>
    <w:div w:id="1123113242">
      <w:bodyDiv w:val="1"/>
      <w:marLeft w:val="0"/>
      <w:marRight w:val="0"/>
      <w:marTop w:val="0"/>
      <w:marBottom w:val="0"/>
      <w:divBdr>
        <w:top w:val="none" w:sz="0" w:space="0" w:color="auto"/>
        <w:left w:val="none" w:sz="0" w:space="0" w:color="auto"/>
        <w:bottom w:val="none" w:sz="0" w:space="0" w:color="auto"/>
        <w:right w:val="none" w:sz="0" w:space="0" w:color="auto"/>
      </w:divBdr>
    </w:div>
    <w:div w:id="1125662052">
      <w:bodyDiv w:val="1"/>
      <w:marLeft w:val="0"/>
      <w:marRight w:val="0"/>
      <w:marTop w:val="0"/>
      <w:marBottom w:val="0"/>
      <w:divBdr>
        <w:top w:val="none" w:sz="0" w:space="0" w:color="auto"/>
        <w:left w:val="none" w:sz="0" w:space="0" w:color="auto"/>
        <w:bottom w:val="none" w:sz="0" w:space="0" w:color="auto"/>
        <w:right w:val="none" w:sz="0" w:space="0" w:color="auto"/>
      </w:divBdr>
    </w:div>
    <w:div w:id="1129663856">
      <w:bodyDiv w:val="1"/>
      <w:marLeft w:val="0"/>
      <w:marRight w:val="0"/>
      <w:marTop w:val="0"/>
      <w:marBottom w:val="0"/>
      <w:divBdr>
        <w:top w:val="none" w:sz="0" w:space="0" w:color="auto"/>
        <w:left w:val="none" w:sz="0" w:space="0" w:color="auto"/>
        <w:bottom w:val="none" w:sz="0" w:space="0" w:color="auto"/>
        <w:right w:val="none" w:sz="0" w:space="0" w:color="auto"/>
      </w:divBdr>
    </w:div>
    <w:div w:id="1130051927">
      <w:bodyDiv w:val="1"/>
      <w:marLeft w:val="0"/>
      <w:marRight w:val="0"/>
      <w:marTop w:val="0"/>
      <w:marBottom w:val="0"/>
      <w:divBdr>
        <w:top w:val="none" w:sz="0" w:space="0" w:color="auto"/>
        <w:left w:val="none" w:sz="0" w:space="0" w:color="auto"/>
        <w:bottom w:val="none" w:sz="0" w:space="0" w:color="auto"/>
        <w:right w:val="none" w:sz="0" w:space="0" w:color="auto"/>
      </w:divBdr>
    </w:div>
    <w:div w:id="1148011623">
      <w:bodyDiv w:val="1"/>
      <w:marLeft w:val="0"/>
      <w:marRight w:val="0"/>
      <w:marTop w:val="0"/>
      <w:marBottom w:val="0"/>
      <w:divBdr>
        <w:top w:val="none" w:sz="0" w:space="0" w:color="auto"/>
        <w:left w:val="none" w:sz="0" w:space="0" w:color="auto"/>
        <w:bottom w:val="none" w:sz="0" w:space="0" w:color="auto"/>
        <w:right w:val="none" w:sz="0" w:space="0" w:color="auto"/>
      </w:divBdr>
    </w:div>
    <w:div w:id="1150515601">
      <w:bodyDiv w:val="1"/>
      <w:marLeft w:val="0"/>
      <w:marRight w:val="0"/>
      <w:marTop w:val="0"/>
      <w:marBottom w:val="0"/>
      <w:divBdr>
        <w:top w:val="none" w:sz="0" w:space="0" w:color="auto"/>
        <w:left w:val="none" w:sz="0" w:space="0" w:color="auto"/>
        <w:bottom w:val="none" w:sz="0" w:space="0" w:color="auto"/>
        <w:right w:val="none" w:sz="0" w:space="0" w:color="auto"/>
      </w:divBdr>
    </w:div>
    <w:div w:id="1152520889">
      <w:bodyDiv w:val="1"/>
      <w:marLeft w:val="0"/>
      <w:marRight w:val="0"/>
      <w:marTop w:val="0"/>
      <w:marBottom w:val="0"/>
      <w:divBdr>
        <w:top w:val="none" w:sz="0" w:space="0" w:color="auto"/>
        <w:left w:val="none" w:sz="0" w:space="0" w:color="auto"/>
        <w:bottom w:val="none" w:sz="0" w:space="0" w:color="auto"/>
        <w:right w:val="none" w:sz="0" w:space="0" w:color="auto"/>
      </w:divBdr>
    </w:div>
    <w:div w:id="1158421547">
      <w:bodyDiv w:val="1"/>
      <w:marLeft w:val="0"/>
      <w:marRight w:val="0"/>
      <w:marTop w:val="0"/>
      <w:marBottom w:val="0"/>
      <w:divBdr>
        <w:top w:val="none" w:sz="0" w:space="0" w:color="auto"/>
        <w:left w:val="none" w:sz="0" w:space="0" w:color="auto"/>
        <w:bottom w:val="none" w:sz="0" w:space="0" w:color="auto"/>
        <w:right w:val="none" w:sz="0" w:space="0" w:color="auto"/>
      </w:divBdr>
    </w:div>
    <w:div w:id="1162429386">
      <w:bodyDiv w:val="1"/>
      <w:marLeft w:val="0"/>
      <w:marRight w:val="0"/>
      <w:marTop w:val="0"/>
      <w:marBottom w:val="0"/>
      <w:divBdr>
        <w:top w:val="none" w:sz="0" w:space="0" w:color="auto"/>
        <w:left w:val="none" w:sz="0" w:space="0" w:color="auto"/>
        <w:bottom w:val="none" w:sz="0" w:space="0" w:color="auto"/>
        <w:right w:val="none" w:sz="0" w:space="0" w:color="auto"/>
      </w:divBdr>
    </w:div>
    <w:div w:id="1174687533">
      <w:bodyDiv w:val="1"/>
      <w:marLeft w:val="0"/>
      <w:marRight w:val="0"/>
      <w:marTop w:val="0"/>
      <w:marBottom w:val="0"/>
      <w:divBdr>
        <w:top w:val="none" w:sz="0" w:space="0" w:color="auto"/>
        <w:left w:val="none" w:sz="0" w:space="0" w:color="auto"/>
        <w:bottom w:val="none" w:sz="0" w:space="0" w:color="auto"/>
        <w:right w:val="none" w:sz="0" w:space="0" w:color="auto"/>
      </w:divBdr>
    </w:div>
    <w:div w:id="1190413748">
      <w:bodyDiv w:val="1"/>
      <w:marLeft w:val="0"/>
      <w:marRight w:val="0"/>
      <w:marTop w:val="0"/>
      <w:marBottom w:val="0"/>
      <w:divBdr>
        <w:top w:val="none" w:sz="0" w:space="0" w:color="auto"/>
        <w:left w:val="none" w:sz="0" w:space="0" w:color="auto"/>
        <w:bottom w:val="none" w:sz="0" w:space="0" w:color="auto"/>
        <w:right w:val="none" w:sz="0" w:space="0" w:color="auto"/>
      </w:divBdr>
    </w:div>
    <w:div w:id="1191451264">
      <w:bodyDiv w:val="1"/>
      <w:marLeft w:val="0"/>
      <w:marRight w:val="0"/>
      <w:marTop w:val="0"/>
      <w:marBottom w:val="0"/>
      <w:divBdr>
        <w:top w:val="none" w:sz="0" w:space="0" w:color="auto"/>
        <w:left w:val="none" w:sz="0" w:space="0" w:color="auto"/>
        <w:bottom w:val="none" w:sz="0" w:space="0" w:color="auto"/>
        <w:right w:val="none" w:sz="0" w:space="0" w:color="auto"/>
      </w:divBdr>
    </w:div>
    <w:div w:id="1204251235">
      <w:bodyDiv w:val="1"/>
      <w:marLeft w:val="0"/>
      <w:marRight w:val="0"/>
      <w:marTop w:val="0"/>
      <w:marBottom w:val="0"/>
      <w:divBdr>
        <w:top w:val="none" w:sz="0" w:space="0" w:color="auto"/>
        <w:left w:val="none" w:sz="0" w:space="0" w:color="auto"/>
        <w:bottom w:val="none" w:sz="0" w:space="0" w:color="auto"/>
        <w:right w:val="none" w:sz="0" w:space="0" w:color="auto"/>
      </w:divBdr>
    </w:div>
    <w:div w:id="1205559642">
      <w:bodyDiv w:val="1"/>
      <w:marLeft w:val="0"/>
      <w:marRight w:val="0"/>
      <w:marTop w:val="0"/>
      <w:marBottom w:val="0"/>
      <w:divBdr>
        <w:top w:val="none" w:sz="0" w:space="0" w:color="auto"/>
        <w:left w:val="none" w:sz="0" w:space="0" w:color="auto"/>
        <w:bottom w:val="none" w:sz="0" w:space="0" w:color="auto"/>
        <w:right w:val="none" w:sz="0" w:space="0" w:color="auto"/>
      </w:divBdr>
    </w:div>
    <w:div w:id="1210415898">
      <w:bodyDiv w:val="1"/>
      <w:marLeft w:val="0"/>
      <w:marRight w:val="0"/>
      <w:marTop w:val="0"/>
      <w:marBottom w:val="0"/>
      <w:divBdr>
        <w:top w:val="none" w:sz="0" w:space="0" w:color="auto"/>
        <w:left w:val="none" w:sz="0" w:space="0" w:color="auto"/>
        <w:bottom w:val="none" w:sz="0" w:space="0" w:color="auto"/>
        <w:right w:val="none" w:sz="0" w:space="0" w:color="auto"/>
      </w:divBdr>
    </w:div>
    <w:div w:id="1225607556">
      <w:bodyDiv w:val="1"/>
      <w:marLeft w:val="0"/>
      <w:marRight w:val="0"/>
      <w:marTop w:val="0"/>
      <w:marBottom w:val="0"/>
      <w:divBdr>
        <w:top w:val="none" w:sz="0" w:space="0" w:color="auto"/>
        <w:left w:val="none" w:sz="0" w:space="0" w:color="auto"/>
        <w:bottom w:val="none" w:sz="0" w:space="0" w:color="auto"/>
        <w:right w:val="none" w:sz="0" w:space="0" w:color="auto"/>
      </w:divBdr>
    </w:div>
    <w:div w:id="1229263756">
      <w:bodyDiv w:val="1"/>
      <w:marLeft w:val="0"/>
      <w:marRight w:val="0"/>
      <w:marTop w:val="0"/>
      <w:marBottom w:val="0"/>
      <w:divBdr>
        <w:top w:val="none" w:sz="0" w:space="0" w:color="auto"/>
        <w:left w:val="none" w:sz="0" w:space="0" w:color="auto"/>
        <w:bottom w:val="none" w:sz="0" w:space="0" w:color="auto"/>
        <w:right w:val="none" w:sz="0" w:space="0" w:color="auto"/>
      </w:divBdr>
    </w:div>
    <w:div w:id="1246374551">
      <w:bodyDiv w:val="1"/>
      <w:marLeft w:val="0"/>
      <w:marRight w:val="0"/>
      <w:marTop w:val="0"/>
      <w:marBottom w:val="0"/>
      <w:divBdr>
        <w:top w:val="none" w:sz="0" w:space="0" w:color="auto"/>
        <w:left w:val="none" w:sz="0" w:space="0" w:color="auto"/>
        <w:bottom w:val="none" w:sz="0" w:space="0" w:color="auto"/>
        <w:right w:val="none" w:sz="0" w:space="0" w:color="auto"/>
      </w:divBdr>
    </w:div>
    <w:div w:id="1274367046">
      <w:bodyDiv w:val="1"/>
      <w:marLeft w:val="0"/>
      <w:marRight w:val="0"/>
      <w:marTop w:val="0"/>
      <w:marBottom w:val="0"/>
      <w:divBdr>
        <w:top w:val="none" w:sz="0" w:space="0" w:color="auto"/>
        <w:left w:val="none" w:sz="0" w:space="0" w:color="auto"/>
        <w:bottom w:val="none" w:sz="0" w:space="0" w:color="auto"/>
        <w:right w:val="none" w:sz="0" w:space="0" w:color="auto"/>
      </w:divBdr>
    </w:div>
    <w:div w:id="1285035604">
      <w:bodyDiv w:val="1"/>
      <w:marLeft w:val="0"/>
      <w:marRight w:val="0"/>
      <w:marTop w:val="0"/>
      <w:marBottom w:val="0"/>
      <w:divBdr>
        <w:top w:val="none" w:sz="0" w:space="0" w:color="auto"/>
        <w:left w:val="none" w:sz="0" w:space="0" w:color="auto"/>
        <w:bottom w:val="none" w:sz="0" w:space="0" w:color="auto"/>
        <w:right w:val="none" w:sz="0" w:space="0" w:color="auto"/>
      </w:divBdr>
    </w:div>
    <w:div w:id="1287009909">
      <w:bodyDiv w:val="1"/>
      <w:marLeft w:val="0"/>
      <w:marRight w:val="0"/>
      <w:marTop w:val="0"/>
      <w:marBottom w:val="0"/>
      <w:divBdr>
        <w:top w:val="none" w:sz="0" w:space="0" w:color="auto"/>
        <w:left w:val="none" w:sz="0" w:space="0" w:color="auto"/>
        <w:bottom w:val="none" w:sz="0" w:space="0" w:color="auto"/>
        <w:right w:val="none" w:sz="0" w:space="0" w:color="auto"/>
      </w:divBdr>
    </w:div>
    <w:div w:id="1293902717">
      <w:bodyDiv w:val="1"/>
      <w:marLeft w:val="0"/>
      <w:marRight w:val="0"/>
      <w:marTop w:val="0"/>
      <w:marBottom w:val="0"/>
      <w:divBdr>
        <w:top w:val="none" w:sz="0" w:space="0" w:color="auto"/>
        <w:left w:val="none" w:sz="0" w:space="0" w:color="auto"/>
        <w:bottom w:val="none" w:sz="0" w:space="0" w:color="auto"/>
        <w:right w:val="none" w:sz="0" w:space="0" w:color="auto"/>
      </w:divBdr>
    </w:div>
    <w:div w:id="1302348133">
      <w:bodyDiv w:val="1"/>
      <w:marLeft w:val="0"/>
      <w:marRight w:val="0"/>
      <w:marTop w:val="0"/>
      <w:marBottom w:val="0"/>
      <w:divBdr>
        <w:top w:val="none" w:sz="0" w:space="0" w:color="auto"/>
        <w:left w:val="none" w:sz="0" w:space="0" w:color="auto"/>
        <w:bottom w:val="none" w:sz="0" w:space="0" w:color="auto"/>
        <w:right w:val="none" w:sz="0" w:space="0" w:color="auto"/>
      </w:divBdr>
    </w:div>
    <w:div w:id="1304047326">
      <w:bodyDiv w:val="1"/>
      <w:marLeft w:val="0"/>
      <w:marRight w:val="0"/>
      <w:marTop w:val="0"/>
      <w:marBottom w:val="0"/>
      <w:divBdr>
        <w:top w:val="none" w:sz="0" w:space="0" w:color="auto"/>
        <w:left w:val="none" w:sz="0" w:space="0" w:color="auto"/>
        <w:bottom w:val="none" w:sz="0" w:space="0" w:color="auto"/>
        <w:right w:val="none" w:sz="0" w:space="0" w:color="auto"/>
      </w:divBdr>
    </w:div>
    <w:div w:id="1312320767">
      <w:bodyDiv w:val="1"/>
      <w:marLeft w:val="0"/>
      <w:marRight w:val="0"/>
      <w:marTop w:val="0"/>
      <w:marBottom w:val="0"/>
      <w:divBdr>
        <w:top w:val="none" w:sz="0" w:space="0" w:color="auto"/>
        <w:left w:val="none" w:sz="0" w:space="0" w:color="auto"/>
        <w:bottom w:val="none" w:sz="0" w:space="0" w:color="auto"/>
        <w:right w:val="none" w:sz="0" w:space="0" w:color="auto"/>
      </w:divBdr>
    </w:div>
    <w:div w:id="1312517448">
      <w:bodyDiv w:val="1"/>
      <w:marLeft w:val="0"/>
      <w:marRight w:val="0"/>
      <w:marTop w:val="0"/>
      <w:marBottom w:val="0"/>
      <w:divBdr>
        <w:top w:val="none" w:sz="0" w:space="0" w:color="auto"/>
        <w:left w:val="none" w:sz="0" w:space="0" w:color="auto"/>
        <w:bottom w:val="none" w:sz="0" w:space="0" w:color="auto"/>
        <w:right w:val="none" w:sz="0" w:space="0" w:color="auto"/>
      </w:divBdr>
    </w:div>
    <w:div w:id="1319306503">
      <w:bodyDiv w:val="1"/>
      <w:marLeft w:val="0"/>
      <w:marRight w:val="0"/>
      <w:marTop w:val="0"/>
      <w:marBottom w:val="0"/>
      <w:divBdr>
        <w:top w:val="none" w:sz="0" w:space="0" w:color="auto"/>
        <w:left w:val="none" w:sz="0" w:space="0" w:color="auto"/>
        <w:bottom w:val="none" w:sz="0" w:space="0" w:color="auto"/>
        <w:right w:val="none" w:sz="0" w:space="0" w:color="auto"/>
      </w:divBdr>
    </w:div>
    <w:div w:id="1329677583">
      <w:bodyDiv w:val="1"/>
      <w:marLeft w:val="0"/>
      <w:marRight w:val="0"/>
      <w:marTop w:val="0"/>
      <w:marBottom w:val="0"/>
      <w:divBdr>
        <w:top w:val="none" w:sz="0" w:space="0" w:color="auto"/>
        <w:left w:val="none" w:sz="0" w:space="0" w:color="auto"/>
        <w:bottom w:val="none" w:sz="0" w:space="0" w:color="auto"/>
        <w:right w:val="none" w:sz="0" w:space="0" w:color="auto"/>
      </w:divBdr>
    </w:div>
    <w:div w:id="1336686329">
      <w:bodyDiv w:val="1"/>
      <w:marLeft w:val="0"/>
      <w:marRight w:val="0"/>
      <w:marTop w:val="0"/>
      <w:marBottom w:val="0"/>
      <w:divBdr>
        <w:top w:val="none" w:sz="0" w:space="0" w:color="auto"/>
        <w:left w:val="none" w:sz="0" w:space="0" w:color="auto"/>
        <w:bottom w:val="none" w:sz="0" w:space="0" w:color="auto"/>
        <w:right w:val="none" w:sz="0" w:space="0" w:color="auto"/>
      </w:divBdr>
    </w:div>
    <w:div w:id="1339388498">
      <w:bodyDiv w:val="1"/>
      <w:marLeft w:val="0"/>
      <w:marRight w:val="0"/>
      <w:marTop w:val="0"/>
      <w:marBottom w:val="0"/>
      <w:divBdr>
        <w:top w:val="none" w:sz="0" w:space="0" w:color="auto"/>
        <w:left w:val="none" w:sz="0" w:space="0" w:color="auto"/>
        <w:bottom w:val="none" w:sz="0" w:space="0" w:color="auto"/>
        <w:right w:val="none" w:sz="0" w:space="0" w:color="auto"/>
      </w:divBdr>
    </w:div>
    <w:div w:id="1343779635">
      <w:bodyDiv w:val="1"/>
      <w:marLeft w:val="0"/>
      <w:marRight w:val="0"/>
      <w:marTop w:val="0"/>
      <w:marBottom w:val="0"/>
      <w:divBdr>
        <w:top w:val="none" w:sz="0" w:space="0" w:color="auto"/>
        <w:left w:val="none" w:sz="0" w:space="0" w:color="auto"/>
        <w:bottom w:val="none" w:sz="0" w:space="0" w:color="auto"/>
        <w:right w:val="none" w:sz="0" w:space="0" w:color="auto"/>
      </w:divBdr>
    </w:div>
    <w:div w:id="1344362426">
      <w:bodyDiv w:val="1"/>
      <w:marLeft w:val="0"/>
      <w:marRight w:val="0"/>
      <w:marTop w:val="0"/>
      <w:marBottom w:val="0"/>
      <w:divBdr>
        <w:top w:val="none" w:sz="0" w:space="0" w:color="auto"/>
        <w:left w:val="none" w:sz="0" w:space="0" w:color="auto"/>
        <w:bottom w:val="none" w:sz="0" w:space="0" w:color="auto"/>
        <w:right w:val="none" w:sz="0" w:space="0" w:color="auto"/>
      </w:divBdr>
    </w:div>
    <w:div w:id="1354382606">
      <w:bodyDiv w:val="1"/>
      <w:marLeft w:val="0"/>
      <w:marRight w:val="0"/>
      <w:marTop w:val="0"/>
      <w:marBottom w:val="0"/>
      <w:divBdr>
        <w:top w:val="none" w:sz="0" w:space="0" w:color="auto"/>
        <w:left w:val="none" w:sz="0" w:space="0" w:color="auto"/>
        <w:bottom w:val="none" w:sz="0" w:space="0" w:color="auto"/>
        <w:right w:val="none" w:sz="0" w:space="0" w:color="auto"/>
      </w:divBdr>
    </w:div>
    <w:div w:id="1357346724">
      <w:bodyDiv w:val="1"/>
      <w:marLeft w:val="0"/>
      <w:marRight w:val="0"/>
      <w:marTop w:val="0"/>
      <w:marBottom w:val="0"/>
      <w:divBdr>
        <w:top w:val="none" w:sz="0" w:space="0" w:color="auto"/>
        <w:left w:val="none" w:sz="0" w:space="0" w:color="auto"/>
        <w:bottom w:val="none" w:sz="0" w:space="0" w:color="auto"/>
        <w:right w:val="none" w:sz="0" w:space="0" w:color="auto"/>
      </w:divBdr>
    </w:div>
    <w:div w:id="1357387669">
      <w:bodyDiv w:val="1"/>
      <w:marLeft w:val="0"/>
      <w:marRight w:val="0"/>
      <w:marTop w:val="0"/>
      <w:marBottom w:val="0"/>
      <w:divBdr>
        <w:top w:val="none" w:sz="0" w:space="0" w:color="auto"/>
        <w:left w:val="none" w:sz="0" w:space="0" w:color="auto"/>
        <w:bottom w:val="none" w:sz="0" w:space="0" w:color="auto"/>
        <w:right w:val="none" w:sz="0" w:space="0" w:color="auto"/>
      </w:divBdr>
    </w:div>
    <w:div w:id="1359425465">
      <w:bodyDiv w:val="1"/>
      <w:marLeft w:val="0"/>
      <w:marRight w:val="0"/>
      <w:marTop w:val="0"/>
      <w:marBottom w:val="0"/>
      <w:divBdr>
        <w:top w:val="none" w:sz="0" w:space="0" w:color="auto"/>
        <w:left w:val="none" w:sz="0" w:space="0" w:color="auto"/>
        <w:bottom w:val="none" w:sz="0" w:space="0" w:color="auto"/>
        <w:right w:val="none" w:sz="0" w:space="0" w:color="auto"/>
      </w:divBdr>
    </w:div>
    <w:div w:id="1361204387">
      <w:bodyDiv w:val="1"/>
      <w:marLeft w:val="0"/>
      <w:marRight w:val="0"/>
      <w:marTop w:val="0"/>
      <w:marBottom w:val="0"/>
      <w:divBdr>
        <w:top w:val="none" w:sz="0" w:space="0" w:color="auto"/>
        <w:left w:val="none" w:sz="0" w:space="0" w:color="auto"/>
        <w:bottom w:val="none" w:sz="0" w:space="0" w:color="auto"/>
        <w:right w:val="none" w:sz="0" w:space="0" w:color="auto"/>
      </w:divBdr>
    </w:div>
    <w:div w:id="1365129394">
      <w:bodyDiv w:val="1"/>
      <w:marLeft w:val="0"/>
      <w:marRight w:val="0"/>
      <w:marTop w:val="0"/>
      <w:marBottom w:val="0"/>
      <w:divBdr>
        <w:top w:val="none" w:sz="0" w:space="0" w:color="auto"/>
        <w:left w:val="none" w:sz="0" w:space="0" w:color="auto"/>
        <w:bottom w:val="none" w:sz="0" w:space="0" w:color="auto"/>
        <w:right w:val="none" w:sz="0" w:space="0" w:color="auto"/>
      </w:divBdr>
    </w:div>
    <w:div w:id="1378123341">
      <w:bodyDiv w:val="1"/>
      <w:marLeft w:val="0"/>
      <w:marRight w:val="0"/>
      <w:marTop w:val="0"/>
      <w:marBottom w:val="0"/>
      <w:divBdr>
        <w:top w:val="none" w:sz="0" w:space="0" w:color="auto"/>
        <w:left w:val="none" w:sz="0" w:space="0" w:color="auto"/>
        <w:bottom w:val="none" w:sz="0" w:space="0" w:color="auto"/>
        <w:right w:val="none" w:sz="0" w:space="0" w:color="auto"/>
      </w:divBdr>
    </w:div>
    <w:div w:id="1389569208">
      <w:bodyDiv w:val="1"/>
      <w:marLeft w:val="0"/>
      <w:marRight w:val="0"/>
      <w:marTop w:val="0"/>
      <w:marBottom w:val="0"/>
      <w:divBdr>
        <w:top w:val="none" w:sz="0" w:space="0" w:color="auto"/>
        <w:left w:val="none" w:sz="0" w:space="0" w:color="auto"/>
        <w:bottom w:val="none" w:sz="0" w:space="0" w:color="auto"/>
        <w:right w:val="none" w:sz="0" w:space="0" w:color="auto"/>
      </w:divBdr>
    </w:div>
    <w:div w:id="1392315539">
      <w:bodyDiv w:val="1"/>
      <w:marLeft w:val="0"/>
      <w:marRight w:val="0"/>
      <w:marTop w:val="0"/>
      <w:marBottom w:val="0"/>
      <w:divBdr>
        <w:top w:val="none" w:sz="0" w:space="0" w:color="auto"/>
        <w:left w:val="none" w:sz="0" w:space="0" w:color="auto"/>
        <w:bottom w:val="none" w:sz="0" w:space="0" w:color="auto"/>
        <w:right w:val="none" w:sz="0" w:space="0" w:color="auto"/>
      </w:divBdr>
    </w:div>
    <w:div w:id="1403681221">
      <w:bodyDiv w:val="1"/>
      <w:marLeft w:val="0"/>
      <w:marRight w:val="0"/>
      <w:marTop w:val="0"/>
      <w:marBottom w:val="0"/>
      <w:divBdr>
        <w:top w:val="none" w:sz="0" w:space="0" w:color="auto"/>
        <w:left w:val="none" w:sz="0" w:space="0" w:color="auto"/>
        <w:bottom w:val="none" w:sz="0" w:space="0" w:color="auto"/>
        <w:right w:val="none" w:sz="0" w:space="0" w:color="auto"/>
      </w:divBdr>
    </w:div>
    <w:div w:id="1422990499">
      <w:bodyDiv w:val="1"/>
      <w:marLeft w:val="0"/>
      <w:marRight w:val="0"/>
      <w:marTop w:val="0"/>
      <w:marBottom w:val="0"/>
      <w:divBdr>
        <w:top w:val="none" w:sz="0" w:space="0" w:color="auto"/>
        <w:left w:val="none" w:sz="0" w:space="0" w:color="auto"/>
        <w:bottom w:val="none" w:sz="0" w:space="0" w:color="auto"/>
        <w:right w:val="none" w:sz="0" w:space="0" w:color="auto"/>
      </w:divBdr>
    </w:div>
    <w:div w:id="1435782895">
      <w:bodyDiv w:val="1"/>
      <w:marLeft w:val="0"/>
      <w:marRight w:val="0"/>
      <w:marTop w:val="0"/>
      <w:marBottom w:val="0"/>
      <w:divBdr>
        <w:top w:val="none" w:sz="0" w:space="0" w:color="auto"/>
        <w:left w:val="none" w:sz="0" w:space="0" w:color="auto"/>
        <w:bottom w:val="none" w:sz="0" w:space="0" w:color="auto"/>
        <w:right w:val="none" w:sz="0" w:space="0" w:color="auto"/>
      </w:divBdr>
    </w:div>
    <w:div w:id="1454640187">
      <w:bodyDiv w:val="1"/>
      <w:marLeft w:val="0"/>
      <w:marRight w:val="0"/>
      <w:marTop w:val="0"/>
      <w:marBottom w:val="0"/>
      <w:divBdr>
        <w:top w:val="none" w:sz="0" w:space="0" w:color="auto"/>
        <w:left w:val="none" w:sz="0" w:space="0" w:color="auto"/>
        <w:bottom w:val="none" w:sz="0" w:space="0" w:color="auto"/>
        <w:right w:val="none" w:sz="0" w:space="0" w:color="auto"/>
      </w:divBdr>
    </w:div>
    <w:div w:id="1475021113">
      <w:bodyDiv w:val="1"/>
      <w:marLeft w:val="0"/>
      <w:marRight w:val="0"/>
      <w:marTop w:val="0"/>
      <w:marBottom w:val="0"/>
      <w:divBdr>
        <w:top w:val="none" w:sz="0" w:space="0" w:color="auto"/>
        <w:left w:val="none" w:sz="0" w:space="0" w:color="auto"/>
        <w:bottom w:val="none" w:sz="0" w:space="0" w:color="auto"/>
        <w:right w:val="none" w:sz="0" w:space="0" w:color="auto"/>
      </w:divBdr>
    </w:div>
    <w:div w:id="1517839914">
      <w:bodyDiv w:val="1"/>
      <w:marLeft w:val="0"/>
      <w:marRight w:val="0"/>
      <w:marTop w:val="0"/>
      <w:marBottom w:val="0"/>
      <w:divBdr>
        <w:top w:val="none" w:sz="0" w:space="0" w:color="auto"/>
        <w:left w:val="none" w:sz="0" w:space="0" w:color="auto"/>
        <w:bottom w:val="none" w:sz="0" w:space="0" w:color="auto"/>
        <w:right w:val="none" w:sz="0" w:space="0" w:color="auto"/>
      </w:divBdr>
    </w:div>
    <w:div w:id="1519276762">
      <w:bodyDiv w:val="1"/>
      <w:marLeft w:val="0"/>
      <w:marRight w:val="0"/>
      <w:marTop w:val="0"/>
      <w:marBottom w:val="0"/>
      <w:divBdr>
        <w:top w:val="none" w:sz="0" w:space="0" w:color="auto"/>
        <w:left w:val="none" w:sz="0" w:space="0" w:color="auto"/>
        <w:bottom w:val="none" w:sz="0" w:space="0" w:color="auto"/>
        <w:right w:val="none" w:sz="0" w:space="0" w:color="auto"/>
      </w:divBdr>
    </w:div>
    <w:div w:id="1588466316">
      <w:bodyDiv w:val="1"/>
      <w:marLeft w:val="0"/>
      <w:marRight w:val="0"/>
      <w:marTop w:val="0"/>
      <w:marBottom w:val="0"/>
      <w:divBdr>
        <w:top w:val="none" w:sz="0" w:space="0" w:color="auto"/>
        <w:left w:val="none" w:sz="0" w:space="0" w:color="auto"/>
        <w:bottom w:val="none" w:sz="0" w:space="0" w:color="auto"/>
        <w:right w:val="none" w:sz="0" w:space="0" w:color="auto"/>
      </w:divBdr>
    </w:div>
    <w:div w:id="1596210198">
      <w:bodyDiv w:val="1"/>
      <w:marLeft w:val="0"/>
      <w:marRight w:val="0"/>
      <w:marTop w:val="0"/>
      <w:marBottom w:val="0"/>
      <w:divBdr>
        <w:top w:val="none" w:sz="0" w:space="0" w:color="auto"/>
        <w:left w:val="none" w:sz="0" w:space="0" w:color="auto"/>
        <w:bottom w:val="none" w:sz="0" w:space="0" w:color="auto"/>
        <w:right w:val="none" w:sz="0" w:space="0" w:color="auto"/>
      </w:divBdr>
    </w:div>
    <w:div w:id="1600412735">
      <w:bodyDiv w:val="1"/>
      <w:marLeft w:val="0"/>
      <w:marRight w:val="0"/>
      <w:marTop w:val="0"/>
      <w:marBottom w:val="0"/>
      <w:divBdr>
        <w:top w:val="none" w:sz="0" w:space="0" w:color="auto"/>
        <w:left w:val="none" w:sz="0" w:space="0" w:color="auto"/>
        <w:bottom w:val="none" w:sz="0" w:space="0" w:color="auto"/>
        <w:right w:val="none" w:sz="0" w:space="0" w:color="auto"/>
      </w:divBdr>
    </w:div>
    <w:div w:id="1612787415">
      <w:bodyDiv w:val="1"/>
      <w:marLeft w:val="0"/>
      <w:marRight w:val="0"/>
      <w:marTop w:val="0"/>
      <w:marBottom w:val="0"/>
      <w:divBdr>
        <w:top w:val="none" w:sz="0" w:space="0" w:color="auto"/>
        <w:left w:val="none" w:sz="0" w:space="0" w:color="auto"/>
        <w:bottom w:val="none" w:sz="0" w:space="0" w:color="auto"/>
        <w:right w:val="none" w:sz="0" w:space="0" w:color="auto"/>
      </w:divBdr>
    </w:div>
    <w:div w:id="1613242367">
      <w:bodyDiv w:val="1"/>
      <w:marLeft w:val="0"/>
      <w:marRight w:val="0"/>
      <w:marTop w:val="0"/>
      <w:marBottom w:val="0"/>
      <w:divBdr>
        <w:top w:val="none" w:sz="0" w:space="0" w:color="auto"/>
        <w:left w:val="none" w:sz="0" w:space="0" w:color="auto"/>
        <w:bottom w:val="none" w:sz="0" w:space="0" w:color="auto"/>
        <w:right w:val="none" w:sz="0" w:space="0" w:color="auto"/>
      </w:divBdr>
    </w:div>
    <w:div w:id="1619028964">
      <w:bodyDiv w:val="1"/>
      <w:marLeft w:val="0"/>
      <w:marRight w:val="0"/>
      <w:marTop w:val="0"/>
      <w:marBottom w:val="0"/>
      <w:divBdr>
        <w:top w:val="none" w:sz="0" w:space="0" w:color="auto"/>
        <w:left w:val="none" w:sz="0" w:space="0" w:color="auto"/>
        <w:bottom w:val="none" w:sz="0" w:space="0" w:color="auto"/>
        <w:right w:val="none" w:sz="0" w:space="0" w:color="auto"/>
      </w:divBdr>
    </w:div>
    <w:div w:id="1625308280">
      <w:bodyDiv w:val="1"/>
      <w:marLeft w:val="0"/>
      <w:marRight w:val="0"/>
      <w:marTop w:val="0"/>
      <w:marBottom w:val="0"/>
      <w:divBdr>
        <w:top w:val="none" w:sz="0" w:space="0" w:color="auto"/>
        <w:left w:val="none" w:sz="0" w:space="0" w:color="auto"/>
        <w:bottom w:val="none" w:sz="0" w:space="0" w:color="auto"/>
        <w:right w:val="none" w:sz="0" w:space="0" w:color="auto"/>
      </w:divBdr>
    </w:div>
    <w:div w:id="1630089125">
      <w:bodyDiv w:val="1"/>
      <w:marLeft w:val="0"/>
      <w:marRight w:val="0"/>
      <w:marTop w:val="0"/>
      <w:marBottom w:val="0"/>
      <w:divBdr>
        <w:top w:val="none" w:sz="0" w:space="0" w:color="auto"/>
        <w:left w:val="none" w:sz="0" w:space="0" w:color="auto"/>
        <w:bottom w:val="none" w:sz="0" w:space="0" w:color="auto"/>
        <w:right w:val="none" w:sz="0" w:space="0" w:color="auto"/>
      </w:divBdr>
    </w:div>
    <w:div w:id="1651179703">
      <w:bodyDiv w:val="1"/>
      <w:marLeft w:val="0"/>
      <w:marRight w:val="0"/>
      <w:marTop w:val="0"/>
      <w:marBottom w:val="0"/>
      <w:divBdr>
        <w:top w:val="none" w:sz="0" w:space="0" w:color="auto"/>
        <w:left w:val="none" w:sz="0" w:space="0" w:color="auto"/>
        <w:bottom w:val="none" w:sz="0" w:space="0" w:color="auto"/>
        <w:right w:val="none" w:sz="0" w:space="0" w:color="auto"/>
      </w:divBdr>
    </w:div>
    <w:div w:id="1660815197">
      <w:bodyDiv w:val="1"/>
      <w:marLeft w:val="0"/>
      <w:marRight w:val="0"/>
      <w:marTop w:val="0"/>
      <w:marBottom w:val="0"/>
      <w:divBdr>
        <w:top w:val="none" w:sz="0" w:space="0" w:color="auto"/>
        <w:left w:val="none" w:sz="0" w:space="0" w:color="auto"/>
        <w:bottom w:val="none" w:sz="0" w:space="0" w:color="auto"/>
        <w:right w:val="none" w:sz="0" w:space="0" w:color="auto"/>
      </w:divBdr>
    </w:div>
    <w:div w:id="1671177993">
      <w:bodyDiv w:val="1"/>
      <w:marLeft w:val="0"/>
      <w:marRight w:val="0"/>
      <w:marTop w:val="0"/>
      <w:marBottom w:val="0"/>
      <w:divBdr>
        <w:top w:val="none" w:sz="0" w:space="0" w:color="auto"/>
        <w:left w:val="none" w:sz="0" w:space="0" w:color="auto"/>
        <w:bottom w:val="none" w:sz="0" w:space="0" w:color="auto"/>
        <w:right w:val="none" w:sz="0" w:space="0" w:color="auto"/>
      </w:divBdr>
    </w:div>
    <w:div w:id="1671643104">
      <w:bodyDiv w:val="1"/>
      <w:marLeft w:val="0"/>
      <w:marRight w:val="0"/>
      <w:marTop w:val="0"/>
      <w:marBottom w:val="0"/>
      <w:divBdr>
        <w:top w:val="none" w:sz="0" w:space="0" w:color="auto"/>
        <w:left w:val="none" w:sz="0" w:space="0" w:color="auto"/>
        <w:bottom w:val="none" w:sz="0" w:space="0" w:color="auto"/>
        <w:right w:val="none" w:sz="0" w:space="0" w:color="auto"/>
      </w:divBdr>
    </w:div>
    <w:div w:id="1676228645">
      <w:bodyDiv w:val="1"/>
      <w:marLeft w:val="0"/>
      <w:marRight w:val="0"/>
      <w:marTop w:val="0"/>
      <w:marBottom w:val="0"/>
      <w:divBdr>
        <w:top w:val="none" w:sz="0" w:space="0" w:color="auto"/>
        <w:left w:val="none" w:sz="0" w:space="0" w:color="auto"/>
        <w:bottom w:val="none" w:sz="0" w:space="0" w:color="auto"/>
        <w:right w:val="none" w:sz="0" w:space="0" w:color="auto"/>
      </w:divBdr>
    </w:div>
    <w:div w:id="1677223213">
      <w:bodyDiv w:val="1"/>
      <w:marLeft w:val="0"/>
      <w:marRight w:val="0"/>
      <w:marTop w:val="0"/>
      <w:marBottom w:val="0"/>
      <w:divBdr>
        <w:top w:val="none" w:sz="0" w:space="0" w:color="auto"/>
        <w:left w:val="none" w:sz="0" w:space="0" w:color="auto"/>
        <w:bottom w:val="none" w:sz="0" w:space="0" w:color="auto"/>
        <w:right w:val="none" w:sz="0" w:space="0" w:color="auto"/>
      </w:divBdr>
    </w:div>
    <w:div w:id="1685857674">
      <w:bodyDiv w:val="1"/>
      <w:marLeft w:val="0"/>
      <w:marRight w:val="0"/>
      <w:marTop w:val="0"/>
      <w:marBottom w:val="0"/>
      <w:divBdr>
        <w:top w:val="none" w:sz="0" w:space="0" w:color="auto"/>
        <w:left w:val="none" w:sz="0" w:space="0" w:color="auto"/>
        <w:bottom w:val="none" w:sz="0" w:space="0" w:color="auto"/>
        <w:right w:val="none" w:sz="0" w:space="0" w:color="auto"/>
      </w:divBdr>
    </w:div>
    <w:div w:id="1691445560">
      <w:bodyDiv w:val="1"/>
      <w:marLeft w:val="0"/>
      <w:marRight w:val="0"/>
      <w:marTop w:val="0"/>
      <w:marBottom w:val="0"/>
      <w:divBdr>
        <w:top w:val="none" w:sz="0" w:space="0" w:color="auto"/>
        <w:left w:val="none" w:sz="0" w:space="0" w:color="auto"/>
        <w:bottom w:val="none" w:sz="0" w:space="0" w:color="auto"/>
        <w:right w:val="none" w:sz="0" w:space="0" w:color="auto"/>
      </w:divBdr>
    </w:div>
    <w:div w:id="1713112579">
      <w:bodyDiv w:val="1"/>
      <w:marLeft w:val="0"/>
      <w:marRight w:val="0"/>
      <w:marTop w:val="0"/>
      <w:marBottom w:val="0"/>
      <w:divBdr>
        <w:top w:val="none" w:sz="0" w:space="0" w:color="auto"/>
        <w:left w:val="none" w:sz="0" w:space="0" w:color="auto"/>
        <w:bottom w:val="none" w:sz="0" w:space="0" w:color="auto"/>
        <w:right w:val="none" w:sz="0" w:space="0" w:color="auto"/>
      </w:divBdr>
    </w:div>
    <w:div w:id="1713382335">
      <w:bodyDiv w:val="1"/>
      <w:marLeft w:val="0"/>
      <w:marRight w:val="0"/>
      <w:marTop w:val="0"/>
      <w:marBottom w:val="0"/>
      <w:divBdr>
        <w:top w:val="none" w:sz="0" w:space="0" w:color="auto"/>
        <w:left w:val="none" w:sz="0" w:space="0" w:color="auto"/>
        <w:bottom w:val="none" w:sz="0" w:space="0" w:color="auto"/>
        <w:right w:val="none" w:sz="0" w:space="0" w:color="auto"/>
      </w:divBdr>
    </w:div>
    <w:div w:id="1717117967">
      <w:bodyDiv w:val="1"/>
      <w:marLeft w:val="0"/>
      <w:marRight w:val="0"/>
      <w:marTop w:val="0"/>
      <w:marBottom w:val="0"/>
      <w:divBdr>
        <w:top w:val="none" w:sz="0" w:space="0" w:color="auto"/>
        <w:left w:val="none" w:sz="0" w:space="0" w:color="auto"/>
        <w:bottom w:val="none" w:sz="0" w:space="0" w:color="auto"/>
        <w:right w:val="none" w:sz="0" w:space="0" w:color="auto"/>
      </w:divBdr>
    </w:div>
    <w:div w:id="1719469038">
      <w:bodyDiv w:val="1"/>
      <w:marLeft w:val="0"/>
      <w:marRight w:val="0"/>
      <w:marTop w:val="0"/>
      <w:marBottom w:val="0"/>
      <w:divBdr>
        <w:top w:val="none" w:sz="0" w:space="0" w:color="auto"/>
        <w:left w:val="none" w:sz="0" w:space="0" w:color="auto"/>
        <w:bottom w:val="none" w:sz="0" w:space="0" w:color="auto"/>
        <w:right w:val="none" w:sz="0" w:space="0" w:color="auto"/>
      </w:divBdr>
    </w:div>
    <w:div w:id="1721590968">
      <w:bodyDiv w:val="1"/>
      <w:marLeft w:val="0"/>
      <w:marRight w:val="0"/>
      <w:marTop w:val="0"/>
      <w:marBottom w:val="0"/>
      <w:divBdr>
        <w:top w:val="none" w:sz="0" w:space="0" w:color="auto"/>
        <w:left w:val="none" w:sz="0" w:space="0" w:color="auto"/>
        <w:bottom w:val="none" w:sz="0" w:space="0" w:color="auto"/>
        <w:right w:val="none" w:sz="0" w:space="0" w:color="auto"/>
      </w:divBdr>
      <w:divsChild>
        <w:div w:id="376705285">
          <w:marLeft w:val="255"/>
          <w:marRight w:val="0"/>
          <w:marTop w:val="0"/>
          <w:marBottom w:val="0"/>
          <w:divBdr>
            <w:top w:val="none" w:sz="0" w:space="0" w:color="auto"/>
            <w:left w:val="none" w:sz="0" w:space="0" w:color="auto"/>
            <w:bottom w:val="none" w:sz="0" w:space="0" w:color="auto"/>
            <w:right w:val="none" w:sz="0" w:space="0" w:color="auto"/>
          </w:divBdr>
        </w:div>
      </w:divsChild>
    </w:div>
    <w:div w:id="1726759480">
      <w:bodyDiv w:val="1"/>
      <w:marLeft w:val="0"/>
      <w:marRight w:val="0"/>
      <w:marTop w:val="0"/>
      <w:marBottom w:val="0"/>
      <w:divBdr>
        <w:top w:val="none" w:sz="0" w:space="0" w:color="auto"/>
        <w:left w:val="none" w:sz="0" w:space="0" w:color="auto"/>
        <w:bottom w:val="none" w:sz="0" w:space="0" w:color="auto"/>
        <w:right w:val="none" w:sz="0" w:space="0" w:color="auto"/>
      </w:divBdr>
    </w:div>
    <w:div w:id="1730615815">
      <w:bodyDiv w:val="1"/>
      <w:marLeft w:val="0"/>
      <w:marRight w:val="0"/>
      <w:marTop w:val="0"/>
      <w:marBottom w:val="0"/>
      <w:divBdr>
        <w:top w:val="none" w:sz="0" w:space="0" w:color="auto"/>
        <w:left w:val="none" w:sz="0" w:space="0" w:color="auto"/>
        <w:bottom w:val="none" w:sz="0" w:space="0" w:color="auto"/>
        <w:right w:val="none" w:sz="0" w:space="0" w:color="auto"/>
      </w:divBdr>
    </w:div>
    <w:div w:id="1738747555">
      <w:bodyDiv w:val="1"/>
      <w:marLeft w:val="0"/>
      <w:marRight w:val="0"/>
      <w:marTop w:val="0"/>
      <w:marBottom w:val="0"/>
      <w:divBdr>
        <w:top w:val="none" w:sz="0" w:space="0" w:color="auto"/>
        <w:left w:val="none" w:sz="0" w:space="0" w:color="auto"/>
        <w:bottom w:val="none" w:sz="0" w:space="0" w:color="auto"/>
        <w:right w:val="none" w:sz="0" w:space="0" w:color="auto"/>
      </w:divBdr>
    </w:div>
    <w:div w:id="1744791086">
      <w:bodyDiv w:val="1"/>
      <w:marLeft w:val="0"/>
      <w:marRight w:val="0"/>
      <w:marTop w:val="0"/>
      <w:marBottom w:val="0"/>
      <w:divBdr>
        <w:top w:val="none" w:sz="0" w:space="0" w:color="auto"/>
        <w:left w:val="none" w:sz="0" w:space="0" w:color="auto"/>
        <w:bottom w:val="none" w:sz="0" w:space="0" w:color="auto"/>
        <w:right w:val="none" w:sz="0" w:space="0" w:color="auto"/>
      </w:divBdr>
    </w:div>
    <w:div w:id="1756784605">
      <w:bodyDiv w:val="1"/>
      <w:marLeft w:val="0"/>
      <w:marRight w:val="0"/>
      <w:marTop w:val="0"/>
      <w:marBottom w:val="0"/>
      <w:divBdr>
        <w:top w:val="none" w:sz="0" w:space="0" w:color="auto"/>
        <w:left w:val="none" w:sz="0" w:space="0" w:color="auto"/>
        <w:bottom w:val="none" w:sz="0" w:space="0" w:color="auto"/>
        <w:right w:val="none" w:sz="0" w:space="0" w:color="auto"/>
      </w:divBdr>
    </w:div>
    <w:div w:id="1816527185">
      <w:bodyDiv w:val="1"/>
      <w:marLeft w:val="0"/>
      <w:marRight w:val="0"/>
      <w:marTop w:val="0"/>
      <w:marBottom w:val="0"/>
      <w:divBdr>
        <w:top w:val="none" w:sz="0" w:space="0" w:color="auto"/>
        <w:left w:val="none" w:sz="0" w:space="0" w:color="auto"/>
        <w:bottom w:val="none" w:sz="0" w:space="0" w:color="auto"/>
        <w:right w:val="none" w:sz="0" w:space="0" w:color="auto"/>
      </w:divBdr>
    </w:div>
    <w:div w:id="1818764397">
      <w:bodyDiv w:val="1"/>
      <w:marLeft w:val="0"/>
      <w:marRight w:val="0"/>
      <w:marTop w:val="0"/>
      <w:marBottom w:val="0"/>
      <w:divBdr>
        <w:top w:val="none" w:sz="0" w:space="0" w:color="auto"/>
        <w:left w:val="none" w:sz="0" w:space="0" w:color="auto"/>
        <w:bottom w:val="none" w:sz="0" w:space="0" w:color="auto"/>
        <w:right w:val="none" w:sz="0" w:space="0" w:color="auto"/>
      </w:divBdr>
    </w:div>
    <w:div w:id="1833135114">
      <w:bodyDiv w:val="1"/>
      <w:marLeft w:val="0"/>
      <w:marRight w:val="0"/>
      <w:marTop w:val="0"/>
      <w:marBottom w:val="0"/>
      <w:divBdr>
        <w:top w:val="none" w:sz="0" w:space="0" w:color="auto"/>
        <w:left w:val="none" w:sz="0" w:space="0" w:color="auto"/>
        <w:bottom w:val="none" w:sz="0" w:space="0" w:color="auto"/>
        <w:right w:val="none" w:sz="0" w:space="0" w:color="auto"/>
      </w:divBdr>
    </w:div>
    <w:div w:id="1839156181">
      <w:bodyDiv w:val="1"/>
      <w:marLeft w:val="0"/>
      <w:marRight w:val="0"/>
      <w:marTop w:val="0"/>
      <w:marBottom w:val="0"/>
      <w:divBdr>
        <w:top w:val="none" w:sz="0" w:space="0" w:color="auto"/>
        <w:left w:val="none" w:sz="0" w:space="0" w:color="auto"/>
        <w:bottom w:val="none" w:sz="0" w:space="0" w:color="auto"/>
        <w:right w:val="none" w:sz="0" w:space="0" w:color="auto"/>
      </w:divBdr>
    </w:div>
    <w:div w:id="1840850446">
      <w:bodyDiv w:val="1"/>
      <w:marLeft w:val="0"/>
      <w:marRight w:val="0"/>
      <w:marTop w:val="0"/>
      <w:marBottom w:val="0"/>
      <w:divBdr>
        <w:top w:val="none" w:sz="0" w:space="0" w:color="auto"/>
        <w:left w:val="none" w:sz="0" w:space="0" w:color="auto"/>
        <w:bottom w:val="none" w:sz="0" w:space="0" w:color="auto"/>
        <w:right w:val="none" w:sz="0" w:space="0" w:color="auto"/>
      </w:divBdr>
    </w:div>
    <w:div w:id="1841382927">
      <w:bodyDiv w:val="1"/>
      <w:marLeft w:val="0"/>
      <w:marRight w:val="0"/>
      <w:marTop w:val="0"/>
      <w:marBottom w:val="0"/>
      <w:divBdr>
        <w:top w:val="none" w:sz="0" w:space="0" w:color="auto"/>
        <w:left w:val="none" w:sz="0" w:space="0" w:color="auto"/>
        <w:bottom w:val="none" w:sz="0" w:space="0" w:color="auto"/>
        <w:right w:val="none" w:sz="0" w:space="0" w:color="auto"/>
      </w:divBdr>
    </w:div>
    <w:div w:id="1844393102">
      <w:bodyDiv w:val="1"/>
      <w:marLeft w:val="0"/>
      <w:marRight w:val="0"/>
      <w:marTop w:val="0"/>
      <w:marBottom w:val="0"/>
      <w:divBdr>
        <w:top w:val="none" w:sz="0" w:space="0" w:color="auto"/>
        <w:left w:val="none" w:sz="0" w:space="0" w:color="auto"/>
        <w:bottom w:val="none" w:sz="0" w:space="0" w:color="auto"/>
        <w:right w:val="none" w:sz="0" w:space="0" w:color="auto"/>
      </w:divBdr>
    </w:div>
    <w:div w:id="1870221134">
      <w:bodyDiv w:val="1"/>
      <w:marLeft w:val="0"/>
      <w:marRight w:val="0"/>
      <w:marTop w:val="0"/>
      <w:marBottom w:val="0"/>
      <w:divBdr>
        <w:top w:val="none" w:sz="0" w:space="0" w:color="auto"/>
        <w:left w:val="none" w:sz="0" w:space="0" w:color="auto"/>
        <w:bottom w:val="none" w:sz="0" w:space="0" w:color="auto"/>
        <w:right w:val="none" w:sz="0" w:space="0" w:color="auto"/>
      </w:divBdr>
    </w:div>
    <w:div w:id="1880891540">
      <w:bodyDiv w:val="1"/>
      <w:marLeft w:val="0"/>
      <w:marRight w:val="0"/>
      <w:marTop w:val="0"/>
      <w:marBottom w:val="0"/>
      <w:divBdr>
        <w:top w:val="none" w:sz="0" w:space="0" w:color="auto"/>
        <w:left w:val="none" w:sz="0" w:space="0" w:color="auto"/>
        <w:bottom w:val="none" w:sz="0" w:space="0" w:color="auto"/>
        <w:right w:val="none" w:sz="0" w:space="0" w:color="auto"/>
      </w:divBdr>
    </w:div>
    <w:div w:id="1882866248">
      <w:bodyDiv w:val="1"/>
      <w:marLeft w:val="0"/>
      <w:marRight w:val="0"/>
      <w:marTop w:val="0"/>
      <w:marBottom w:val="0"/>
      <w:divBdr>
        <w:top w:val="none" w:sz="0" w:space="0" w:color="auto"/>
        <w:left w:val="none" w:sz="0" w:space="0" w:color="auto"/>
        <w:bottom w:val="none" w:sz="0" w:space="0" w:color="auto"/>
        <w:right w:val="none" w:sz="0" w:space="0" w:color="auto"/>
      </w:divBdr>
    </w:div>
    <w:div w:id="1884948183">
      <w:bodyDiv w:val="1"/>
      <w:marLeft w:val="0"/>
      <w:marRight w:val="0"/>
      <w:marTop w:val="0"/>
      <w:marBottom w:val="0"/>
      <w:divBdr>
        <w:top w:val="none" w:sz="0" w:space="0" w:color="auto"/>
        <w:left w:val="none" w:sz="0" w:space="0" w:color="auto"/>
        <w:bottom w:val="none" w:sz="0" w:space="0" w:color="auto"/>
        <w:right w:val="none" w:sz="0" w:space="0" w:color="auto"/>
      </w:divBdr>
    </w:div>
    <w:div w:id="1897474751">
      <w:bodyDiv w:val="1"/>
      <w:marLeft w:val="0"/>
      <w:marRight w:val="0"/>
      <w:marTop w:val="0"/>
      <w:marBottom w:val="0"/>
      <w:divBdr>
        <w:top w:val="none" w:sz="0" w:space="0" w:color="auto"/>
        <w:left w:val="none" w:sz="0" w:space="0" w:color="auto"/>
        <w:bottom w:val="none" w:sz="0" w:space="0" w:color="auto"/>
        <w:right w:val="none" w:sz="0" w:space="0" w:color="auto"/>
      </w:divBdr>
    </w:div>
    <w:div w:id="1899316908">
      <w:bodyDiv w:val="1"/>
      <w:marLeft w:val="0"/>
      <w:marRight w:val="0"/>
      <w:marTop w:val="0"/>
      <w:marBottom w:val="0"/>
      <w:divBdr>
        <w:top w:val="none" w:sz="0" w:space="0" w:color="auto"/>
        <w:left w:val="none" w:sz="0" w:space="0" w:color="auto"/>
        <w:bottom w:val="none" w:sz="0" w:space="0" w:color="auto"/>
        <w:right w:val="none" w:sz="0" w:space="0" w:color="auto"/>
      </w:divBdr>
    </w:div>
    <w:div w:id="1909071423">
      <w:bodyDiv w:val="1"/>
      <w:marLeft w:val="0"/>
      <w:marRight w:val="0"/>
      <w:marTop w:val="0"/>
      <w:marBottom w:val="0"/>
      <w:divBdr>
        <w:top w:val="none" w:sz="0" w:space="0" w:color="auto"/>
        <w:left w:val="none" w:sz="0" w:space="0" w:color="auto"/>
        <w:bottom w:val="none" w:sz="0" w:space="0" w:color="auto"/>
        <w:right w:val="none" w:sz="0" w:space="0" w:color="auto"/>
      </w:divBdr>
    </w:div>
    <w:div w:id="1914584641">
      <w:bodyDiv w:val="1"/>
      <w:marLeft w:val="0"/>
      <w:marRight w:val="0"/>
      <w:marTop w:val="0"/>
      <w:marBottom w:val="0"/>
      <w:divBdr>
        <w:top w:val="none" w:sz="0" w:space="0" w:color="auto"/>
        <w:left w:val="none" w:sz="0" w:space="0" w:color="auto"/>
        <w:bottom w:val="none" w:sz="0" w:space="0" w:color="auto"/>
        <w:right w:val="none" w:sz="0" w:space="0" w:color="auto"/>
      </w:divBdr>
    </w:div>
    <w:div w:id="1916352769">
      <w:bodyDiv w:val="1"/>
      <w:marLeft w:val="0"/>
      <w:marRight w:val="0"/>
      <w:marTop w:val="0"/>
      <w:marBottom w:val="0"/>
      <w:divBdr>
        <w:top w:val="none" w:sz="0" w:space="0" w:color="auto"/>
        <w:left w:val="none" w:sz="0" w:space="0" w:color="auto"/>
        <w:bottom w:val="none" w:sz="0" w:space="0" w:color="auto"/>
        <w:right w:val="none" w:sz="0" w:space="0" w:color="auto"/>
      </w:divBdr>
    </w:div>
    <w:div w:id="1921865271">
      <w:bodyDiv w:val="1"/>
      <w:marLeft w:val="0"/>
      <w:marRight w:val="0"/>
      <w:marTop w:val="0"/>
      <w:marBottom w:val="0"/>
      <w:divBdr>
        <w:top w:val="none" w:sz="0" w:space="0" w:color="auto"/>
        <w:left w:val="none" w:sz="0" w:space="0" w:color="auto"/>
        <w:bottom w:val="none" w:sz="0" w:space="0" w:color="auto"/>
        <w:right w:val="none" w:sz="0" w:space="0" w:color="auto"/>
      </w:divBdr>
    </w:div>
    <w:div w:id="1927838862">
      <w:bodyDiv w:val="1"/>
      <w:marLeft w:val="0"/>
      <w:marRight w:val="0"/>
      <w:marTop w:val="0"/>
      <w:marBottom w:val="0"/>
      <w:divBdr>
        <w:top w:val="none" w:sz="0" w:space="0" w:color="auto"/>
        <w:left w:val="none" w:sz="0" w:space="0" w:color="auto"/>
        <w:bottom w:val="none" w:sz="0" w:space="0" w:color="auto"/>
        <w:right w:val="none" w:sz="0" w:space="0" w:color="auto"/>
      </w:divBdr>
    </w:div>
    <w:div w:id="1966160508">
      <w:bodyDiv w:val="1"/>
      <w:marLeft w:val="0"/>
      <w:marRight w:val="0"/>
      <w:marTop w:val="0"/>
      <w:marBottom w:val="0"/>
      <w:divBdr>
        <w:top w:val="none" w:sz="0" w:space="0" w:color="auto"/>
        <w:left w:val="none" w:sz="0" w:space="0" w:color="auto"/>
        <w:bottom w:val="none" w:sz="0" w:space="0" w:color="auto"/>
        <w:right w:val="none" w:sz="0" w:space="0" w:color="auto"/>
      </w:divBdr>
    </w:div>
    <w:div w:id="1973709895">
      <w:bodyDiv w:val="1"/>
      <w:marLeft w:val="0"/>
      <w:marRight w:val="0"/>
      <w:marTop w:val="0"/>
      <w:marBottom w:val="0"/>
      <w:divBdr>
        <w:top w:val="none" w:sz="0" w:space="0" w:color="auto"/>
        <w:left w:val="none" w:sz="0" w:space="0" w:color="auto"/>
        <w:bottom w:val="none" w:sz="0" w:space="0" w:color="auto"/>
        <w:right w:val="none" w:sz="0" w:space="0" w:color="auto"/>
      </w:divBdr>
    </w:div>
    <w:div w:id="1974209552">
      <w:bodyDiv w:val="1"/>
      <w:marLeft w:val="0"/>
      <w:marRight w:val="0"/>
      <w:marTop w:val="0"/>
      <w:marBottom w:val="0"/>
      <w:divBdr>
        <w:top w:val="none" w:sz="0" w:space="0" w:color="auto"/>
        <w:left w:val="none" w:sz="0" w:space="0" w:color="auto"/>
        <w:bottom w:val="none" w:sz="0" w:space="0" w:color="auto"/>
        <w:right w:val="none" w:sz="0" w:space="0" w:color="auto"/>
      </w:divBdr>
    </w:div>
    <w:div w:id="1979188906">
      <w:bodyDiv w:val="1"/>
      <w:marLeft w:val="0"/>
      <w:marRight w:val="0"/>
      <w:marTop w:val="0"/>
      <w:marBottom w:val="0"/>
      <w:divBdr>
        <w:top w:val="none" w:sz="0" w:space="0" w:color="auto"/>
        <w:left w:val="none" w:sz="0" w:space="0" w:color="auto"/>
        <w:bottom w:val="none" w:sz="0" w:space="0" w:color="auto"/>
        <w:right w:val="none" w:sz="0" w:space="0" w:color="auto"/>
      </w:divBdr>
    </w:div>
    <w:div w:id="2022004318">
      <w:bodyDiv w:val="1"/>
      <w:marLeft w:val="0"/>
      <w:marRight w:val="0"/>
      <w:marTop w:val="0"/>
      <w:marBottom w:val="0"/>
      <w:divBdr>
        <w:top w:val="none" w:sz="0" w:space="0" w:color="auto"/>
        <w:left w:val="none" w:sz="0" w:space="0" w:color="auto"/>
        <w:bottom w:val="none" w:sz="0" w:space="0" w:color="auto"/>
        <w:right w:val="none" w:sz="0" w:space="0" w:color="auto"/>
      </w:divBdr>
    </w:div>
    <w:div w:id="2065444515">
      <w:bodyDiv w:val="1"/>
      <w:marLeft w:val="0"/>
      <w:marRight w:val="0"/>
      <w:marTop w:val="0"/>
      <w:marBottom w:val="0"/>
      <w:divBdr>
        <w:top w:val="none" w:sz="0" w:space="0" w:color="auto"/>
        <w:left w:val="none" w:sz="0" w:space="0" w:color="auto"/>
        <w:bottom w:val="none" w:sz="0" w:space="0" w:color="auto"/>
        <w:right w:val="none" w:sz="0" w:space="0" w:color="auto"/>
      </w:divBdr>
    </w:div>
    <w:div w:id="2066054981">
      <w:bodyDiv w:val="1"/>
      <w:marLeft w:val="0"/>
      <w:marRight w:val="0"/>
      <w:marTop w:val="0"/>
      <w:marBottom w:val="0"/>
      <w:divBdr>
        <w:top w:val="none" w:sz="0" w:space="0" w:color="auto"/>
        <w:left w:val="none" w:sz="0" w:space="0" w:color="auto"/>
        <w:bottom w:val="none" w:sz="0" w:space="0" w:color="auto"/>
        <w:right w:val="none" w:sz="0" w:space="0" w:color="auto"/>
      </w:divBdr>
    </w:div>
    <w:div w:id="2072146879">
      <w:bodyDiv w:val="1"/>
      <w:marLeft w:val="0"/>
      <w:marRight w:val="0"/>
      <w:marTop w:val="0"/>
      <w:marBottom w:val="0"/>
      <w:divBdr>
        <w:top w:val="none" w:sz="0" w:space="0" w:color="auto"/>
        <w:left w:val="none" w:sz="0" w:space="0" w:color="auto"/>
        <w:bottom w:val="none" w:sz="0" w:space="0" w:color="auto"/>
        <w:right w:val="none" w:sz="0" w:space="0" w:color="auto"/>
      </w:divBdr>
    </w:div>
    <w:div w:id="2101483862">
      <w:bodyDiv w:val="1"/>
      <w:marLeft w:val="0"/>
      <w:marRight w:val="0"/>
      <w:marTop w:val="0"/>
      <w:marBottom w:val="0"/>
      <w:divBdr>
        <w:top w:val="none" w:sz="0" w:space="0" w:color="auto"/>
        <w:left w:val="none" w:sz="0" w:space="0" w:color="auto"/>
        <w:bottom w:val="none" w:sz="0" w:space="0" w:color="auto"/>
        <w:right w:val="none" w:sz="0" w:space="0" w:color="auto"/>
      </w:divBdr>
    </w:div>
    <w:div w:id="2103598498">
      <w:bodyDiv w:val="1"/>
      <w:marLeft w:val="0"/>
      <w:marRight w:val="0"/>
      <w:marTop w:val="0"/>
      <w:marBottom w:val="0"/>
      <w:divBdr>
        <w:top w:val="none" w:sz="0" w:space="0" w:color="auto"/>
        <w:left w:val="none" w:sz="0" w:space="0" w:color="auto"/>
        <w:bottom w:val="none" w:sz="0" w:space="0" w:color="auto"/>
        <w:right w:val="none" w:sz="0" w:space="0" w:color="auto"/>
      </w:divBdr>
    </w:div>
    <w:div w:id="2111579478">
      <w:bodyDiv w:val="1"/>
      <w:marLeft w:val="0"/>
      <w:marRight w:val="0"/>
      <w:marTop w:val="0"/>
      <w:marBottom w:val="0"/>
      <w:divBdr>
        <w:top w:val="none" w:sz="0" w:space="0" w:color="auto"/>
        <w:left w:val="none" w:sz="0" w:space="0" w:color="auto"/>
        <w:bottom w:val="none" w:sz="0" w:space="0" w:color="auto"/>
        <w:right w:val="none" w:sz="0" w:space="0" w:color="auto"/>
      </w:divBdr>
    </w:div>
    <w:div w:id="2114205294">
      <w:bodyDiv w:val="1"/>
      <w:marLeft w:val="0"/>
      <w:marRight w:val="0"/>
      <w:marTop w:val="0"/>
      <w:marBottom w:val="0"/>
      <w:divBdr>
        <w:top w:val="none" w:sz="0" w:space="0" w:color="auto"/>
        <w:left w:val="none" w:sz="0" w:space="0" w:color="auto"/>
        <w:bottom w:val="none" w:sz="0" w:space="0" w:color="auto"/>
        <w:right w:val="none" w:sz="0" w:space="0" w:color="auto"/>
      </w:divBdr>
    </w:div>
    <w:div w:id="2116363471">
      <w:bodyDiv w:val="1"/>
      <w:marLeft w:val="0"/>
      <w:marRight w:val="0"/>
      <w:marTop w:val="0"/>
      <w:marBottom w:val="0"/>
      <w:divBdr>
        <w:top w:val="none" w:sz="0" w:space="0" w:color="auto"/>
        <w:left w:val="none" w:sz="0" w:space="0" w:color="auto"/>
        <w:bottom w:val="none" w:sz="0" w:space="0" w:color="auto"/>
        <w:right w:val="none" w:sz="0" w:space="0" w:color="auto"/>
      </w:divBdr>
    </w:div>
    <w:div w:id="2126344067">
      <w:bodyDiv w:val="1"/>
      <w:marLeft w:val="0"/>
      <w:marRight w:val="0"/>
      <w:marTop w:val="0"/>
      <w:marBottom w:val="0"/>
      <w:divBdr>
        <w:top w:val="none" w:sz="0" w:space="0" w:color="auto"/>
        <w:left w:val="none" w:sz="0" w:space="0" w:color="auto"/>
        <w:bottom w:val="none" w:sz="0" w:space="0" w:color="auto"/>
        <w:right w:val="none" w:sz="0" w:space="0" w:color="auto"/>
      </w:divBdr>
    </w:div>
    <w:div w:id="213085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yperlink" Target="https://josephine.proebiz.com/sk/tender/60864/summary"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yperlink" Target="https://www.minv.sk/swift_data/source/verejna_sprava/odbor_archivov_a_registratur/sprava_registratury/informacne_systemy_na_spravu_registratury/Prehlad_vydanych_certifikatov_202502_32.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miroslava.vysna@uniba.s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store.proebiz.com/docs/josephine/sk/Skrateny_navod_ucastnik.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josephine.proebiz.com/"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unib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hyperlink" Target="https://www.slov-lex.sk/pravne-predpisy/SK/ZZ/2015/343/20220401.htm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68c47e-392d-4bda-be85-a5756f4dce8a"/>
    <lcf76f155ced4ddcb4097134ff3c332f xmlns="b851f6ae-ae00-4f5e-81ad-6a76ccf9922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3BF25-B265-4B82-82A3-488F9EEB8E75}">
  <ds:schemaRefs>
    <ds:schemaRef ds:uri="e268c47e-392d-4bda-be85-a5756f4dce8a"/>
    <ds:schemaRef ds:uri="http://purl.org/dc/elements/1.1/"/>
    <ds:schemaRef ds:uri="http://schemas.microsoft.com/office/2006/documentManagement/types"/>
    <ds:schemaRef ds:uri="http://www.w3.org/XML/1998/namespace"/>
    <ds:schemaRef ds:uri="b851f6ae-ae00-4f5e-81ad-6a76ccf99225"/>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773F6D93-CE06-4B1C-AD1E-E50C5EDC9465}">
  <ds:schemaRefs>
    <ds:schemaRef ds:uri="http://schemas.openxmlformats.org/officeDocument/2006/bibliography"/>
  </ds:schemaRefs>
</ds:datastoreItem>
</file>

<file path=customXml/itemProps3.xml><?xml version="1.0" encoding="utf-8"?>
<ds:datastoreItem xmlns:ds="http://schemas.openxmlformats.org/officeDocument/2006/customXml" ds:itemID="{9E3AAC57-CFF7-47BB-A41F-C8B08F21184F}">
  <ds:schemaRefs>
    <ds:schemaRef ds:uri="http://schemas.microsoft.com/sharepoint/v3/contenttype/forms"/>
  </ds:schemaRefs>
</ds:datastoreItem>
</file>

<file path=customXml/itemProps4.xml><?xml version="1.0" encoding="utf-8"?>
<ds:datastoreItem xmlns:ds="http://schemas.openxmlformats.org/officeDocument/2006/customXml" ds:itemID="{D1C36E0F-053D-42BF-8FE5-C816E8E57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10016</Words>
  <Characters>57093</Characters>
  <Application>Microsoft Office Word</Application>
  <DocSecurity>0</DocSecurity>
  <Lines>475</Lines>
  <Paragraphs>133</Paragraphs>
  <ScaleCrop>false</ScaleCrop>
  <HeadingPairs>
    <vt:vector size="2" baseType="variant">
      <vt:variant>
        <vt:lpstr>Názov</vt:lpstr>
      </vt:variant>
      <vt:variant>
        <vt:i4>1</vt:i4>
      </vt:variant>
    </vt:vector>
  </HeadingPairs>
  <TitlesOfParts>
    <vt:vector size="1" baseType="lpstr">
      <vt:lpstr/>
    </vt:vector>
  </TitlesOfParts>
  <Company>Uniba</Company>
  <LinksUpToDate>false</LinksUpToDate>
  <CharactersWithSpaces>66976</CharactersWithSpaces>
  <SharedDoc>false</SharedDoc>
  <HLinks>
    <vt:vector size="246" baseType="variant">
      <vt:variant>
        <vt:i4>1114185</vt:i4>
      </vt:variant>
      <vt:variant>
        <vt:i4>219</vt:i4>
      </vt:variant>
      <vt:variant>
        <vt:i4>0</vt:i4>
      </vt:variant>
      <vt:variant>
        <vt:i4>5</vt:i4>
      </vt:variant>
      <vt:variant>
        <vt:lpwstr>https://www.slov-lex.sk/pravne-predpisy/SK/ZZ/2015/343/20220401.html</vt:lpwstr>
      </vt:variant>
      <vt:variant>
        <vt:lpwstr>:~:text=Verejn%C3%BD%20obstar%C3%A1vate%C4%BE%20a%20obstar%C3%A1vate%C4%BE%20s%C3%BA%20povinn%C3%AD%20umo%C5%BEni%C5%A5,a%20to%20v%20rozsahu%20pod%C4%BEa%20predch%C3%A1dzaj%C3%BAcej%20vety.</vt:lpwstr>
      </vt:variant>
      <vt:variant>
        <vt:i4>2293804</vt:i4>
      </vt:variant>
      <vt:variant>
        <vt:i4>216</vt:i4>
      </vt:variant>
      <vt:variant>
        <vt:i4>0</vt:i4>
      </vt:variant>
      <vt:variant>
        <vt:i4>5</vt:i4>
      </vt:variant>
      <vt:variant>
        <vt:lpwstr>https://josephine.proebiz.com/</vt:lpwstr>
      </vt:variant>
      <vt:variant>
        <vt:lpwstr/>
      </vt:variant>
      <vt:variant>
        <vt:i4>393304</vt:i4>
      </vt:variant>
      <vt:variant>
        <vt:i4>213</vt:i4>
      </vt:variant>
      <vt:variant>
        <vt:i4>0</vt:i4>
      </vt:variant>
      <vt:variant>
        <vt:i4>5</vt:i4>
      </vt:variant>
      <vt:variant>
        <vt:lpwstr>https://www.minv.sk/swift_data/source/verejna_sprava/odbor_archivov_a_registratur/sprava_registratury/informacne_systemy_na_spravu_registratury/Prehlad_vydanych_certifikatov_202502_32.pdf</vt:lpwstr>
      </vt:variant>
      <vt:variant>
        <vt:lpwstr/>
      </vt:variant>
      <vt:variant>
        <vt:i4>2424864</vt:i4>
      </vt:variant>
      <vt:variant>
        <vt:i4>210</vt:i4>
      </vt:variant>
      <vt:variant>
        <vt:i4>0</vt:i4>
      </vt:variant>
      <vt:variant>
        <vt:i4>5</vt:i4>
      </vt:variant>
      <vt:variant>
        <vt:lpwstr>https://store.proebiz.com/docs/josephine/sk/Skrateny_navod_ucastnik.pdf</vt:lpwstr>
      </vt:variant>
      <vt:variant>
        <vt:lpwstr/>
      </vt:variant>
      <vt:variant>
        <vt:i4>2293804</vt:i4>
      </vt:variant>
      <vt:variant>
        <vt:i4>207</vt:i4>
      </vt:variant>
      <vt:variant>
        <vt:i4>0</vt:i4>
      </vt:variant>
      <vt:variant>
        <vt:i4>5</vt:i4>
      </vt:variant>
      <vt:variant>
        <vt:lpwstr>https://josephine.proebiz.com/</vt:lpwstr>
      </vt:variant>
      <vt:variant>
        <vt:lpwstr/>
      </vt:variant>
      <vt:variant>
        <vt:i4>2293804</vt:i4>
      </vt:variant>
      <vt:variant>
        <vt:i4>204</vt:i4>
      </vt:variant>
      <vt:variant>
        <vt:i4>0</vt:i4>
      </vt:variant>
      <vt:variant>
        <vt:i4>5</vt:i4>
      </vt:variant>
      <vt:variant>
        <vt:lpwstr>https://josephine.proebiz.com/</vt:lpwstr>
      </vt:variant>
      <vt:variant>
        <vt:lpwstr/>
      </vt:variant>
      <vt:variant>
        <vt:i4>5963846</vt:i4>
      </vt:variant>
      <vt:variant>
        <vt:i4>201</vt:i4>
      </vt:variant>
      <vt:variant>
        <vt:i4>0</vt:i4>
      </vt:variant>
      <vt:variant>
        <vt:i4>5</vt:i4>
      </vt:variant>
      <vt:variant>
        <vt:lpwstr>https://josephine.proebiz.com/sk/tender/60864/summary</vt:lpwstr>
      </vt:variant>
      <vt:variant>
        <vt:lpwstr/>
      </vt:variant>
      <vt:variant>
        <vt:i4>6553613</vt:i4>
      </vt:variant>
      <vt:variant>
        <vt:i4>198</vt:i4>
      </vt:variant>
      <vt:variant>
        <vt:i4>0</vt:i4>
      </vt:variant>
      <vt:variant>
        <vt:i4>5</vt:i4>
      </vt:variant>
      <vt:variant>
        <vt:lpwstr>mailto:miroslava.vysna@uniba.sk</vt:lpwstr>
      </vt:variant>
      <vt:variant>
        <vt:lpwstr/>
      </vt:variant>
      <vt:variant>
        <vt:i4>655385</vt:i4>
      </vt:variant>
      <vt:variant>
        <vt:i4>195</vt:i4>
      </vt:variant>
      <vt:variant>
        <vt:i4>0</vt:i4>
      </vt:variant>
      <vt:variant>
        <vt:i4>5</vt:i4>
      </vt:variant>
      <vt:variant>
        <vt:lpwstr>http://www.uniba.sk/</vt:lpwstr>
      </vt:variant>
      <vt:variant>
        <vt:lpwstr/>
      </vt:variant>
      <vt:variant>
        <vt:i4>1179700</vt:i4>
      </vt:variant>
      <vt:variant>
        <vt:i4>188</vt:i4>
      </vt:variant>
      <vt:variant>
        <vt:i4>0</vt:i4>
      </vt:variant>
      <vt:variant>
        <vt:i4>5</vt:i4>
      </vt:variant>
      <vt:variant>
        <vt:lpwstr/>
      </vt:variant>
      <vt:variant>
        <vt:lpwstr>_Toc170200503</vt:lpwstr>
      </vt:variant>
      <vt:variant>
        <vt:i4>1179700</vt:i4>
      </vt:variant>
      <vt:variant>
        <vt:i4>182</vt:i4>
      </vt:variant>
      <vt:variant>
        <vt:i4>0</vt:i4>
      </vt:variant>
      <vt:variant>
        <vt:i4>5</vt:i4>
      </vt:variant>
      <vt:variant>
        <vt:lpwstr/>
      </vt:variant>
      <vt:variant>
        <vt:lpwstr>_Toc170200502</vt:lpwstr>
      </vt:variant>
      <vt:variant>
        <vt:i4>1179700</vt:i4>
      </vt:variant>
      <vt:variant>
        <vt:i4>176</vt:i4>
      </vt:variant>
      <vt:variant>
        <vt:i4>0</vt:i4>
      </vt:variant>
      <vt:variant>
        <vt:i4>5</vt:i4>
      </vt:variant>
      <vt:variant>
        <vt:lpwstr/>
      </vt:variant>
      <vt:variant>
        <vt:lpwstr>_Toc170200501</vt:lpwstr>
      </vt:variant>
      <vt:variant>
        <vt:i4>1179700</vt:i4>
      </vt:variant>
      <vt:variant>
        <vt:i4>170</vt:i4>
      </vt:variant>
      <vt:variant>
        <vt:i4>0</vt:i4>
      </vt:variant>
      <vt:variant>
        <vt:i4>5</vt:i4>
      </vt:variant>
      <vt:variant>
        <vt:lpwstr/>
      </vt:variant>
      <vt:variant>
        <vt:lpwstr>_Toc170200500</vt:lpwstr>
      </vt:variant>
      <vt:variant>
        <vt:i4>1769525</vt:i4>
      </vt:variant>
      <vt:variant>
        <vt:i4>164</vt:i4>
      </vt:variant>
      <vt:variant>
        <vt:i4>0</vt:i4>
      </vt:variant>
      <vt:variant>
        <vt:i4>5</vt:i4>
      </vt:variant>
      <vt:variant>
        <vt:lpwstr/>
      </vt:variant>
      <vt:variant>
        <vt:lpwstr>_Toc170200499</vt:lpwstr>
      </vt:variant>
      <vt:variant>
        <vt:i4>1769525</vt:i4>
      </vt:variant>
      <vt:variant>
        <vt:i4>158</vt:i4>
      </vt:variant>
      <vt:variant>
        <vt:i4>0</vt:i4>
      </vt:variant>
      <vt:variant>
        <vt:i4>5</vt:i4>
      </vt:variant>
      <vt:variant>
        <vt:lpwstr/>
      </vt:variant>
      <vt:variant>
        <vt:lpwstr>_Toc170200498</vt:lpwstr>
      </vt:variant>
      <vt:variant>
        <vt:i4>1769525</vt:i4>
      </vt:variant>
      <vt:variant>
        <vt:i4>152</vt:i4>
      </vt:variant>
      <vt:variant>
        <vt:i4>0</vt:i4>
      </vt:variant>
      <vt:variant>
        <vt:i4>5</vt:i4>
      </vt:variant>
      <vt:variant>
        <vt:lpwstr/>
      </vt:variant>
      <vt:variant>
        <vt:lpwstr>_Toc170200497</vt:lpwstr>
      </vt:variant>
      <vt:variant>
        <vt:i4>1769525</vt:i4>
      </vt:variant>
      <vt:variant>
        <vt:i4>146</vt:i4>
      </vt:variant>
      <vt:variant>
        <vt:i4>0</vt:i4>
      </vt:variant>
      <vt:variant>
        <vt:i4>5</vt:i4>
      </vt:variant>
      <vt:variant>
        <vt:lpwstr/>
      </vt:variant>
      <vt:variant>
        <vt:lpwstr>_Toc170200496</vt:lpwstr>
      </vt:variant>
      <vt:variant>
        <vt:i4>1769525</vt:i4>
      </vt:variant>
      <vt:variant>
        <vt:i4>140</vt:i4>
      </vt:variant>
      <vt:variant>
        <vt:i4>0</vt:i4>
      </vt:variant>
      <vt:variant>
        <vt:i4>5</vt:i4>
      </vt:variant>
      <vt:variant>
        <vt:lpwstr/>
      </vt:variant>
      <vt:variant>
        <vt:lpwstr>_Toc170200495</vt:lpwstr>
      </vt:variant>
      <vt:variant>
        <vt:i4>1769525</vt:i4>
      </vt:variant>
      <vt:variant>
        <vt:i4>134</vt:i4>
      </vt:variant>
      <vt:variant>
        <vt:i4>0</vt:i4>
      </vt:variant>
      <vt:variant>
        <vt:i4>5</vt:i4>
      </vt:variant>
      <vt:variant>
        <vt:lpwstr/>
      </vt:variant>
      <vt:variant>
        <vt:lpwstr>_Toc170200494</vt:lpwstr>
      </vt:variant>
      <vt:variant>
        <vt:i4>1769525</vt:i4>
      </vt:variant>
      <vt:variant>
        <vt:i4>128</vt:i4>
      </vt:variant>
      <vt:variant>
        <vt:i4>0</vt:i4>
      </vt:variant>
      <vt:variant>
        <vt:i4>5</vt:i4>
      </vt:variant>
      <vt:variant>
        <vt:lpwstr/>
      </vt:variant>
      <vt:variant>
        <vt:lpwstr>_Toc170200493</vt:lpwstr>
      </vt:variant>
      <vt:variant>
        <vt:i4>1769525</vt:i4>
      </vt:variant>
      <vt:variant>
        <vt:i4>122</vt:i4>
      </vt:variant>
      <vt:variant>
        <vt:i4>0</vt:i4>
      </vt:variant>
      <vt:variant>
        <vt:i4>5</vt:i4>
      </vt:variant>
      <vt:variant>
        <vt:lpwstr/>
      </vt:variant>
      <vt:variant>
        <vt:lpwstr>_Toc170200492</vt:lpwstr>
      </vt:variant>
      <vt:variant>
        <vt:i4>1769525</vt:i4>
      </vt:variant>
      <vt:variant>
        <vt:i4>116</vt:i4>
      </vt:variant>
      <vt:variant>
        <vt:i4>0</vt:i4>
      </vt:variant>
      <vt:variant>
        <vt:i4>5</vt:i4>
      </vt:variant>
      <vt:variant>
        <vt:lpwstr/>
      </vt:variant>
      <vt:variant>
        <vt:lpwstr>_Toc170200491</vt:lpwstr>
      </vt:variant>
      <vt:variant>
        <vt:i4>1769525</vt:i4>
      </vt:variant>
      <vt:variant>
        <vt:i4>110</vt:i4>
      </vt:variant>
      <vt:variant>
        <vt:i4>0</vt:i4>
      </vt:variant>
      <vt:variant>
        <vt:i4>5</vt:i4>
      </vt:variant>
      <vt:variant>
        <vt:lpwstr/>
      </vt:variant>
      <vt:variant>
        <vt:lpwstr>_Toc170200490</vt:lpwstr>
      </vt:variant>
      <vt:variant>
        <vt:i4>1703989</vt:i4>
      </vt:variant>
      <vt:variant>
        <vt:i4>104</vt:i4>
      </vt:variant>
      <vt:variant>
        <vt:i4>0</vt:i4>
      </vt:variant>
      <vt:variant>
        <vt:i4>5</vt:i4>
      </vt:variant>
      <vt:variant>
        <vt:lpwstr/>
      </vt:variant>
      <vt:variant>
        <vt:lpwstr>_Toc170200489</vt:lpwstr>
      </vt:variant>
      <vt:variant>
        <vt:i4>1703989</vt:i4>
      </vt:variant>
      <vt:variant>
        <vt:i4>98</vt:i4>
      </vt:variant>
      <vt:variant>
        <vt:i4>0</vt:i4>
      </vt:variant>
      <vt:variant>
        <vt:i4>5</vt:i4>
      </vt:variant>
      <vt:variant>
        <vt:lpwstr/>
      </vt:variant>
      <vt:variant>
        <vt:lpwstr>_Toc170200488</vt:lpwstr>
      </vt:variant>
      <vt:variant>
        <vt:i4>1703989</vt:i4>
      </vt:variant>
      <vt:variant>
        <vt:i4>92</vt:i4>
      </vt:variant>
      <vt:variant>
        <vt:i4>0</vt:i4>
      </vt:variant>
      <vt:variant>
        <vt:i4>5</vt:i4>
      </vt:variant>
      <vt:variant>
        <vt:lpwstr/>
      </vt:variant>
      <vt:variant>
        <vt:lpwstr>_Toc170200487</vt:lpwstr>
      </vt:variant>
      <vt:variant>
        <vt:i4>1703989</vt:i4>
      </vt:variant>
      <vt:variant>
        <vt:i4>86</vt:i4>
      </vt:variant>
      <vt:variant>
        <vt:i4>0</vt:i4>
      </vt:variant>
      <vt:variant>
        <vt:i4>5</vt:i4>
      </vt:variant>
      <vt:variant>
        <vt:lpwstr/>
      </vt:variant>
      <vt:variant>
        <vt:lpwstr>_Toc170200486</vt:lpwstr>
      </vt:variant>
      <vt:variant>
        <vt:i4>1703989</vt:i4>
      </vt:variant>
      <vt:variant>
        <vt:i4>80</vt:i4>
      </vt:variant>
      <vt:variant>
        <vt:i4>0</vt:i4>
      </vt:variant>
      <vt:variant>
        <vt:i4>5</vt:i4>
      </vt:variant>
      <vt:variant>
        <vt:lpwstr/>
      </vt:variant>
      <vt:variant>
        <vt:lpwstr>_Toc170200485</vt:lpwstr>
      </vt:variant>
      <vt:variant>
        <vt:i4>1703989</vt:i4>
      </vt:variant>
      <vt:variant>
        <vt:i4>74</vt:i4>
      </vt:variant>
      <vt:variant>
        <vt:i4>0</vt:i4>
      </vt:variant>
      <vt:variant>
        <vt:i4>5</vt:i4>
      </vt:variant>
      <vt:variant>
        <vt:lpwstr/>
      </vt:variant>
      <vt:variant>
        <vt:lpwstr>_Toc170200484</vt:lpwstr>
      </vt:variant>
      <vt:variant>
        <vt:i4>1703989</vt:i4>
      </vt:variant>
      <vt:variant>
        <vt:i4>68</vt:i4>
      </vt:variant>
      <vt:variant>
        <vt:i4>0</vt:i4>
      </vt:variant>
      <vt:variant>
        <vt:i4>5</vt:i4>
      </vt:variant>
      <vt:variant>
        <vt:lpwstr/>
      </vt:variant>
      <vt:variant>
        <vt:lpwstr>_Toc170200483</vt:lpwstr>
      </vt:variant>
      <vt:variant>
        <vt:i4>1703989</vt:i4>
      </vt:variant>
      <vt:variant>
        <vt:i4>62</vt:i4>
      </vt:variant>
      <vt:variant>
        <vt:i4>0</vt:i4>
      </vt:variant>
      <vt:variant>
        <vt:i4>5</vt:i4>
      </vt:variant>
      <vt:variant>
        <vt:lpwstr/>
      </vt:variant>
      <vt:variant>
        <vt:lpwstr>_Toc170200482</vt:lpwstr>
      </vt:variant>
      <vt:variant>
        <vt:i4>1703989</vt:i4>
      </vt:variant>
      <vt:variant>
        <vt:i4>56</vt:i4>
      </vt:variant>
      <vt:variant>
        <vt:i4>0</vt:i4>
      </vt:variant>
      <vt:variant>
        <vt:i4>5</vt:i4>
      </vt:variant>
      <vt:variant>
        <vt:lpwstr/>
      </vt:variant>
      <vt:variant>
        <vt:lpwstr>_Toc170200481</vt:lpwstr>
      </vt:variant>
      <vt:variant>
        <vt:i4>1703989</vt:i4>
      </vt:variant>
      <vt:variant>
        <vt:i4>50</vt:i4>
      </vt:variant>
      <vt:variant>
        <vt:i4>0</vt:i4>
      </vt:variant>
      <vt:variant>
        <vt:i4>5</vt:i4>
      </vt:variant>
      <vt:variant>
        <vt:lpwstr/>
      </vt:variant>
      <vt:variant>
        <vt:lpwstr>_Toc170200480</vt:lpwstr>
      </vt:variant>
      <vt:variant>
        <vt:i4>1376309</vt:i4>
      </vt:variant>
      <vt:variant>
        <vt:i4>44</vt:i4>
      </vt:variant>
      <vt:variant>
        <vt:i4>0</vt:i4>
      </vt:variant>
      <vt:variant>
        <vt:i4>5</vt:i4>
      </vt:variant>
      <vt:variant>
        <vt:lpwstr/>
      </vt:variant>
      <vt:variant>
        <vt:lpwstr>_Toc170200479</vt:lpwstr>
      </vt:variant>
      <vt:variant>
        <vt:i4>1376309</vt:i4>
      </vt:variant>
      <vt:variant>
        <vt:i4>38</vt:i4>
      </vt:variant>
      <vt:variant>
        <vt:i4>0</vt:i4>
      </vt:variant>
      <vt:variant>
        <vt:i4>5</vt:i4>
      </vt:variant>
      <vt:variant>
        <vt:lpwstr/>
      </vt:variant>
      <vt:variant>
        <vt:lpwstr>_Toc170200478</vt:lpwstr>
      </vt:variant>
      <vt:variant>
        <vt:i4>1376309</vt:i4>
      </vt:variant>
      <vt:variant>
        <vt:i4>32</vt:i4>
      </vt:variant>
      <vt:variant>
        <vt:i4>0</vt:i4>
      </vt:variant>
      <vt:variant>
        <vt:i4>5</vt:i4>
      </vt:variant>
      <vt:variant>
        <vt:lpwstr/>
      </vt:variant>
      <vt:variant>
        <vt:lpwstr>_Toc170200477</vt:lpwstr>
      </vt:variant>
      <vt:variant>
        <vt:i4>1376309</vt:i4>
      </vt:variant>
      <vt:variant>
        <vt:i4>26</vt:i4>
      </vt:variant>
      <vt:variant>
        <vt:i4>0</vt:i4>
      </vt:variant>
      <vt:variant>
        <vt:i4>5</vt:i4>
      </vt:variant>
      <vt:variant>
        <vt:lpwstr/>
      </vt:variant>
      <vt:variant>
        <vt:lpwstr>_Toc170200476</vt:lpwstr>
      </vt:variant>
      <vt:variant>
        <vt:i4>1376309</vt:i4>
      </vt:variant>
      <vt:variant>
        <vt:i4>20</vt:i4>
      </vt:variant>
      <vt:variant>
        <vt:i4>0</vt:i4>
      </vt:variant>
      <vt:variant>
        <vt:i4>5</vt:i4>
      </vt:variant>
      <vt:variant>
        <vt:lpwstr/>
      </vt:variant>
      <vt:variant>
        <vt:lpwstr>_Toc170200475</vt:lpwstr>
      </vt:variant>
      <vt:variant>
        <vt:i4>1376309</vt:i4>
      </vt:variant>
      <vt:variant>
        <vt:i4>14</vt:i4>
      </vt:variant>
      <vt:variant>
        <vt:i4>0</vt:i4>
      </vt:variant>
      <vt:variant>
        <vt:i4>5</vt:i4>
      </vt:variant>
      <vt:variant>
        <vt:lpwstr/>
      </vt:variant>
      <vt:variant>
        <vt:lpwstr>_Toc170200474</vt:lpwstr>
      </vt:variant>
      <vt:variant>
        <vt:i4>1376309</vt:i4>
      </vt:variant>
      <vt:variant>
        <vt:i4>8</vt:i4>
      </vt:variant>
      <vt:variant>
        <vt:i4>0</vt:i4>
      </vt:variant>
      <vt:variant>
        <vt:i4>5</vt:i4>
      </vt:variant>
      <vt:variant>
        <vt:lpwstr/>
      </vt:variant>
      <vt:variant>
        <vt:lpwstr>_Toc170200473</vt:lpwstr>
      </vt:variant>
      <vt:variant>
        <vt:i4>1376309</vt:i4>
      </vt:variant>
      <vt:variant>
        <vt:i4>2</vt:i4>
      </vt:variant>
      <vt:variant>
        <vt:i4>0</vt:i4>
      </vt:variant>
      <vt:variant>
        <vt:i4>5</vt:i4>
      </vt:variant>
      <vt:variant>
        <vt:lpwstr/>
      </vt:variant>
      <vt:variant>
        <vt:lpwstr>_Toc170200472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Sabová Eva</dc:creator>
  <cp:keywords/>
  <cp:lastModifiedBy>Vyšná Miroslava</cp:lastModifiedBy>
  <cp:revision>2</cp:revision>
  <cp:lastPrinted>2024-07-18T07:32:00Z</cp:lastPrinted>
  <dcterms:created xsi:type="dcterms:W3CDTF">2025-05-27T12:53:00Z</dcterms:created>
  <dcterms:modified xsi:type="dcterms:W3CDTF">2025-05-27T12:53:00Z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0x010100F0F3CBCB5346C549BEAF0EA9F12E1B51</vt:lpwstr>
  </property>
  <property fmtid="{D5CDD505-2E9C-101B-9397-08002B2CF9AE}" pid="3" name="MediaServiceImageTags">
    <vt:lpwstr/>
  </property>
  <property fmtid="{D5CDD505-2E9C-101B-9397-08002B2CF9AE}" pid="4" name="Order">
    <vt:r8>4800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